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0A18A" w14:textId="4AEA1248" w:rsidR="00A4552B" w:rsidRPr="008940D2" w:rsidRDefault="00FF56A4" w:rsidP="00A4552B">
      <w:pPr>
        <w:jc w:val="right"/>
      </w:pPr>
      <w:r w:rsidRPr="008940D2">
        <w:t>29</w:t>
      </w:r>
      <w:r w:rsidR="00E6389D" w:rsidRPr="008940D2">
        <w:t>.</w:t>
      </w:r>
      <w:r w:rsidR="007A6762" w:rsidRPr="008940D2">
        <w:t>0</w:t>
      </w:r>
      <w:r w:rsidR="001E6557" w:rsidRPr="008940D2">
        <w:t>7</w:t>
      </w:r>
      <w:r w:rsidR="00A4552B" w:rsidRPr="008940D2">
        <w:t>.20</w:t>
      </w:r>
      <w:r w:rsidR="00D01330" w:rsidRPr="008940D2">
        <w:t>2</w:t>
      </w:r>
      <w:r w:rsidR="007A6762" w:rsidRPr="008940D2">
        <w:t>5</w:t>
      </w:r>
    </w:p>
    <w:p w14:paraId="4913EE29" w14:textId="77777777" w:rsidR="00E00549" w:rsidRPr="008940D2" w:rsidRDefault="00E00549" w:rsidP="00CD29BC">
      <w:pPr>
        <w:jc w:val="center"/>
        <w:rPr>
          <w:b/>
          <w:sz w:val="32"/>
          <w:szCs w:val="32"/>
        </w:rPr>
      </w:pPr>
    </w:p>
    <w:p w14:paraId="5E79E507" w14:textId="4C8FCE8B" w:rsidR="00F10AAA" w:rsidRPr="008940D2" w:rsidRDefault="00A4552B" w:rsidP="00CD29BC">
      <w:pPr>
        <w:jc w:val="center"/>
        <w:rPr>
          <w:b/>
          <w:sz w:val="32"/>
          <w:szCs w:val="32"/>
        </w:rPr>
      </w:pPr>
      <w:commentRangeStart w:id="0"/>
      <w:r w:rsidRPr="008940D2">
        <w:rPr>
          <w:b/>
          <w:sz w:val="32"/>
          <w:szCs w:val="32"/>
        </w:rPr>
        <w:t>P</w:t>
      </w:r>
      <w:r w:rsidR="00F10AAA" w:rsidRPr="008940D2">
        <w:rPr>
          <w:b/>
          <w:sz w:val="32"/>
          <w:szCs w:val="32"/>
        </w:rPr>
        <w:t>ostiseaduse</w:t>
      </w:r>
      <w:r w:rsidR="00BC564D" w:rsidRPr="008940D2">
        <w:rPr>
          <w:b/>
          <w:sz w:val="32"/>
          <w:szCs w:val="32"/>
        </w:rPr>
        <w:t xml:space="preserve"> muutmise</w:t>
      </w:r>
      <w:r w:rsidR="00565128" w:rsidRPr="008940D2">
        <w:rPr>
          <w:b/>
          <w:sz w:val="32"/>
          <w:szCs w:val="32"/>
        </w:rPr>
        <w:t xml:space="preserve"> ja </w:t>
      </w:r>
      <w:r w:rsidR="00182594" w:rsidRPr="008940D2">
        <w:rPr>
          <w:b/>
          <w:sz w:val="32"/>
        </w:rPr>
        <w:t xml:space="preserve">sellega seonduvalt teiste seaduste muutmise seaduse </w:t>
      </w:r>
      <w:r w:rsidR="00F10AAA" w:rsidRPr="008940D2">
        <w:rPr>
          <w:b/>
          <w:sz w:val="32"/>
          <w:szCs w:val="32"/>
        </w:rPr>
        <w:t xml:space="preserve">eelnõu </w:t>
      </w:r>
      <w:r w:rsidRPr="008940D2">
        <w:rPr>
          <w:b/>
          <w:sz w:val="32"/>
          <w:szCs w:val="32"/>
        </w:rPr>
        <w:t>seletuskiri</w:t>
      </w:r>
      <w:commentRangeEnd w:id="0"/>
      <w:r w:rsidR="0082419B">
        <w:rPr>
          <w:rStyle w:val="Kommentaariviide"/>
        </w:rPr>
        <w:commentReference w:id="0"/>
      </w:r>
    </w:p>
    <w:p w14:paraId="423AABBC" w14:textId="1D72D7E8" w:rsidR="00A4552B" w:rsidRPr="008940D2" w:rsidRDefault="00A4552B" w:rsidP="002B0C3F">
      <w:pPr>
        <w:pStyle w:val="Default"/>
        <w:rPr>
          <w:b/>
          <w:bCs/>
          <w:color w:val="auto"/>
        </w:rPr>
      </w:pPr>
    </w:p>
    <w:p w14:paraId="59D19215" w14:textId="77777777" w:rsidR="00875897" w:rsidRPr="008940D2" w:rsidRDefault="00875897" w:rsidP="002B0C3F">
      <w:pPr>
        <w:pStyle w:val="Default"/>
        <w:rPr>
          <w:b/>
          <w:bCs/>
          <w:color w:val="auto"/>
        </w:rPr>
      </w:pPr>
    </w:p>
    <w:p w14:paraId="0554374E" w14:textId="77777777" w:rsidR="00F10AAA" w:rsidRPr="008940D2" w:rsidRDefault="00ED481A" w:rsidP="002B0C3F">
      <w:pPr>
        <w:pStyle w:val="Default"/>
        <w:rPr>
          <w:b/>
          <w:bCs/>
          <w:color w:val="auto"/>
        </w:rPr>
      </w:pPr>
      <w:r w:rsidRPr="008940D2">
        <w:rPr>
          <w:b/>
          <w:bCs/>
          <w:color w:val="auto"/>
        </w:rPr>
        <w:t>1. Sissejuhatus</w:t>
      </w:r>
    </w:p>
    <w:p w14:paraId="0ADA652F" w14:textId="6AFBD61F" w:rsidR="003F26C4" w:rsidRPr="008940D2" w:rsidRDefault="003F26C4" w:rsidP="002B0C3F">
      <w:pPr>
        <w:pStyle w:val="Default"/>
        <w:rPr>
          <w:b/>
          <w:bCs/>
          <w:color w:val="auto"/>
        </w:rPr>
      </w:pPr>
    </w:p>
    <w:p w14:paraId="5A5256E0" w14:textId="4C0D3F23" w:rsidR="00E22B36" w:rsidRPr="008940D2" w:rsidRDefault="2132D1D8" w:rsidP="002B0C3F">
      <w:pPr>
        <w:pStyle w:val="Default"/>
        <w:rPr>
          <w:b/>
          <w:bCs/>
          <w:color w:val="auto"/>
        </w:rPr>
      </w:pPr>
      <w:commentRangeStart w:id="1"/>
      <w:r w:rsidRPr="79A72EDF">
        <w:rPr>
          <w:b/>
          <w:bCs/>
          <w:color w:val="auto"/>
        </w:rPr>
        <w:t>1.1 Sisukokkuvõte</w:t>
      </w:r>
      <w:commentRangeStart w:id="2"/>
      <w:commentRangeEnd w:id="2"/>
      <w:r w:rsidR="00E22B36">
        <w:commentReference w:id="2"/>
      </w:r>
      <w:commentRangeEnd w:id="1"/>
      <w:r w:rsidR="00E22B36">
        <w:commentReference w:id="1"/>
      </w:r>
    </w:p>
    <w:p w14:paraId="35EE7275" w14:textId="77777777" w:rsidR="00E22B36" w:rsidRPr="008940D2" w:rsidRDefault="00E22B36" w:rsidP="002B0C3F">
      <w:pPr>
        <w:pStyle w:val="Default"/>
        <w:rPr>
          <w:b/>
          <w:bCs/>
          <w:color w:val="auto"/>
        </w:rPr>
      </w:pPr>
    </w:p>
    <w:p w14:paraId="7768783D" w14:textId="3E97D1C3" w:rsidR="00FC5CDF" w:rsidRPr="008940D2" w:rsidRDefault="3BA2856F" w:rsidP="003F26C4">
      <w:pPr>
        <w:pStyle w:val="Default"/>
        <w:jc w:val="both"/>
      </w:pPr>
      <w:r w:rsidRPr="79A72EDF">
        <w:rPr>
          <w:color w:val="auto"/>
        </w:rPr>
        <w:t>Postiseaduse</w:t>
      </w:r>
      <w:r w:rsidR="793BC7CB" w:rsidRPr="79A72EDF">
        <w:rPr>
          <w:color w:val="auto"/>
        </w:rPr>
        <w:t xml:space="preserve"> muutmise</w:t>
      </w:r>
      <w:r w:rsidR="372239EA" w:rsidRPr="79A72EDF">
        <w:rPr>
          <w:color w:val="auto"/>
        </w:rPr>
        <w:t xml:space="preserve"> ja sellega seonduvalt teiste seaduste</w:t>
      </w:r>
      <w:r w:rsidRPr="79A72EDF">
        <w:rPr>
          <w:color w:val="auto"/>
        </w:rPr>
        <w:t xml:space="preserve"> muutmise seaduse eelnõu (edaspidi </w:t>
      </w:r>
      <w:r w:rsidRPr="79A72EDF">
        <w:rPr>
          <w:i/>
          <w:iCs/>
          <w:color w:val="auto"/>
        </w:rPr>
        <w:t>eelnõu</w:t>
      </w:r>
      <w:r w:rsidRPr="79A72EDF">
        <w:rPr>
          <w:color w:val="auto"/>
        </w:rPr>
        <w:t xml:space="preserve">) </w:t>
      </w:r>
      <w:r w:rsidR="618AFAD5" w:rsidRPr="79A72EDF">
        <w:rPr>
          <w:color w:val="auto"/>
        </w:rPr>
        <w:t>peamiseks sihiks on kaasajastada Eesti postiturgu puudutav</w:t>
      </w:r>
      <w:r w:rsidR="0B99F2FE" w:rsidRPr="79A72EDF">
        <w:rPr>
          <w:color w:val="auto"/>
        </w:rPr>
        <w:t>at</w:t>
      </w:r>
      <w:r w:rsidR="618AFAD5" w:rsidRPr="79A72EDF">
        <w:rPr>
          <w:color w:val="auto"/>
        </w:rPr>
        <w:t xml:space="preserve"> regulatsiooni, lähtudes </w:t>
      </w:r>
      <w:r w:rsidR="472B717E" w:rsidRPr="79A72EDF">
        <w:rPr>
          <w:color w:val="auto"/>
        </w:rPr>
        <w:t xml:space="preserve">põhimõttest, et </w:t>
      </w:r>
      <w:r w:rsidR="472B717E">
        <w:t>jätkusuutliku</w:t>
      </w:r>
      <w:r w:rsidR="33863ED5">
        <w:t xml:space="preserve"> </w:t>
      </w:r>
      <w:r w:rsidR="104794B6">
        <w:t xml:space="preserve">universaalse postiteenuse (edaspidi </w:t>
      </w:r>
      <w:r w:rsidR="104794B6" w:rsidRPr="79A72EDF">
        <w:rPr>
          <w:i/>
          <w:iCs/>
        </w:rPr>
        <w:t>UPT</w:t>
      </w:r>
      <w:r w:rsidR="104794B6">
        <w:t>)</w:t>
      </w:r>
      <w:r w:rsidR="472B717E">
        <w:t xml:space="preserve"> osutamiseks peavad olema parimal viisil kaitstud nii </w:t>
      </w:r>
      <w:r w:rsidR="33863ED5">
        <w:t>kasuta</w:t>
      </w:r>
      <w:r w:rsidR="472B717E">
        <w:t>ja</w:t>
      </w:r>
      <w:r w:rsidR="579DC67C">
        <w:t xml:space="preserve"> </w:t>
      </w:r>
      <w:r w:rsidR="4C43BD6A">
        <w:t xml:space="preserve">kui ka </w:t>
      </w:r>
      <w:r w:rsidR="104794B6">
        <w:t>UPT</w:t>
      </w:r>
      <w:r w:rsidR="4C43BD6A">
        <w:t xml:space="preserve"> osutaja</w:t>
      </w:r>
      <w:r w:rsidR="104794B6">
        <w:t xml:space="preserve"> (edaspidi </w:t>
      </w:r>
      <w:r w:rsidR="104794B6" w:rsidRPr="79A72EDF">
        <w:rPr>
          <w:i/>
          <w:iCs/>
        </w:rPr>
        <w:t>UPT osutaja</w:t>
      </w:r>
      <w:r w:rsidR="104794B6">
        <w:t>)</w:t>
      </w:r>
      <w:r w:rsidR="4C43BD6A">
        <w:t xml:space="preserve"> huvid.</w:t>
      </w:r>
      <w:r w:rsidR="372239EA">
        <w:t xml:space="preserve"> Seonduvalt postiseaduses</w:t>
      </w:r>
      <w:r w:rsidR="29E5B763">
        <w:t xml:space="preserve"> (edaspidi </w:t>
      </w:r>
      <w:r w:rsidR="29E5B763" w:rsidRPr="79A72EDF">
        <w:rPr>
          <w:i/>
          <w:iCs/>
        </w:rPr>
        <w:t>seadus</w:t>
      </w:r>
      <w:r w:rsidR="29E5B763">
        <w:t>)</w:t>
      </w:r>
      <w:r w:rsidR="793BC7CB">
        <w:t xml:space="preserve"> </w:t>
      </w:r>
      <w:r w:rsidR="372239EA">
        <w:t xml:space="preserve">tehtavate muudatustega muudetakse ka </w:t>
      </w:r>
      <w:commentRangeStart w:id="3"/>
      <w:r w:rsidR="372239EA">
        <w:t>riigilõivuseadust ja konkurentsiseadust</w:t>
      </w:r>
      <w:commentRangeEnd w:id="3"/>
      <w:r w:rsidR="00F10AAA">
        <w:commentReference w:id="3"/>
      </w:r>
      <w:r w:rsidR="372239EA">
        <w:t>.</w:t>
      </w:r>
    </w:p>
    <w:p w14:paraId="4F911E14" w14:textId="77777777" w:rsidR="00757E2D" w:rsidRPr="008940D2" w:rsidRDefault="00757E2D" w:rsidP="00757E2D">
      <w:pPr>
        <w:pStyle w:val="Default"/>
        <w:jc w:val="both"/>
        <w:rPr>
          <w:color w:val="auto"/>
        </w:rPr>
      </w:pPr>
    </w:p>
    <w:p w14:paraId="54C89F28" w14:textId="48BEE4E2" w:rsidR="00757E2D" w:rsidRPr="008940D2" w:rsidRDefault="00757E2D" w:rsidP="00757E2D">
      <w:pPr>
        <w:pStyle w:val="Default"/>
        <w:jc w:val="both"/>
        <w:rPr>
          <w:color w:val="auto"/>
        </w:rPr>
      </w:pPr>
      <w:r w:rsidRPr="008940D2">
        <w:rPr>
          <w:color w:val="auto"/>
        </w:rPr>
        <w:t>Võrreldes kehtiva seadusega näeb eelnõu ette järgmisi olulisi muudatusi:</w:t>
      </w:r>
    </w:p>
    <w:p w14:paraId="2F8EA749" w14:textId="4CE0D359"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 xml:space="preserve">kaasajastatakse </w:t>
      </w:r>
      <w:r w:rsidR="00B36E72" w:rsidRPr="008940D2">
        <w:rPr>
          <w:color w:val="auto"/>
        </w:rPr>
        <w:t>UPT</w:t>
      </w:r>
      <w:r w:rsidRPr="008940D2">
        <w:rPr>
          <w:color w:val="auto"/>
        </w:rPr>
        <w:t xml:space="preserve"> ja </w:t>
      </w:r>
      <w:r w:rsidR="00B36E72" w:rsidRPr="008940D2">
        <w:rPr>
          <w:color w:val="auto"/>
        </w:rPr>
        <w:t>UPT</w:t>
      </w:r>
      <w:r w:rsidRPr="008940D2">
        <w:rPr>
          <w:color w:val="auto"/>
        </w:rPr>
        <w:t xml:space="preserve"> osutaja postivõrgule kehtestatud nõudeid;</w:t>
      </w:r>
    </w:p>
    <w:p w14:paraId="0EB468A0" w14:textId="77777777"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universaalset postiteenust hakatakse osutama põhjendatud hinna alusel;</w:t>
      </w:r>
    </w:p>
    <w:p w14:paraId="3A1E7214" w14:textId="1B348DF8" w:rsidR="00757E2D" w:rsidRPr="008940D2" w:rsidRDefault="00757E2D" w:rsidP="00757E2D">
      <w:pPr>
        <w:pStyle w:val="Default"/>
        <w:numPr>
          <w:ilvl w:val="0"/>
          <w:numId w:val="3"/>
        </w:numPr>
        <w:tabs>
          <w:tab w:val="left" w:pos="284"/>
        </w:tabs>
        <w:ind w:left="0" w:firstLine="0"/>
        <w:jc w:val="both"/>
        <w:rPr>
          <w:color w:val="auto"/>
        </w:rPr>
      </w:pPr>
      <w:r w:rsidRPr="008940D2">
        <w:rPr>
          <w:color w:val="auto"/>
        </w:rPr>
        <w:t xml:space="preserve">kontrolli </w:t>
      </w:r>
      <w:r w:rsidR="00B36E72" w:rsidRPr="008940D2">
        <w:rPr>
          <w:color w:val="auto"/>
        </w:rPr>
        <w:t>UPT</w:t>
      </w:r>
      <w:r w:rsidRPr="008940D2">
        <w:rPr>
          <w:color w:val="auto"/>
        </w:rPr>
        <w:t xml:space="preserve"> </w:t>
      </w:r>
      <w:r w:rsidR="00C312C9" w:rsidRPr="008940D2">
        <w:rPr>
          <w:color w:val="auto"/>
        </w:rPr>
        <w:t>tasude</w:t>
      </w:r>
      <w:r w:rsidRPr="008940D2">
        <w:rPr>
          <w:color w:val="auto"/>
        </w:rPr>
        <w:t xml:space="preserve"> üle hakkab teostama Konkurentsiamet;</w:t>
      </w:r>
    </w:p>
    <w:p w14:paraId="437FB177" w14:textId="1E4434EF" w:rsidR="00156223" w:rsidRPr="008940D2" w:rsidRDefault="00757E2D" w:rsidP="00757E2D">
      <w:pPr>
        <w:pStyle w:val="Default"/>
        <w:numPr>
          <w:ilvl w:val="0"/>
          <w:numId w:val="3"/>
        </w:numPr>
        <w:tabs>
          <w:tab w:val="left" w:pos="284"/>
        </w:tabs>
        <w:ind w:left="0" w:firstLine="0"/>
        <w:jc w:val="both"/>
        <w:rPr>
          <w:color w:val="auto"/>
        </w:rPr>
      </w:pPr>
      <w:r w:rsidRPr="008940D2">
        <w:rPr>
          <w:color w:val="auto"/>
        </w:rPr>
        <w:t>seaduses</w:t>
      </w:r>
      <w:r w:rsidR="004C439D" w:rsidRPr="008940D2">
        <w:rPr>
          <w:color w:val="auto"/>
        </w:rPr>
        <w:t xml:space="preserve"> loobutakse </w:t>
      </w:r>
      <w:r w:rsidR="00B36E72" w:rsidRPr="008940D2">
        <w:rPr>
          <w:color w:val="auto"/>
        </w:rPr>
        <w:t>UPT</w:t>
      </w:r>
      <w:r w:rsidRPr="008940D2">
        <w:rPr>
          <w:color w:val="auto"/>
        </w:rPr>
        <w:t xml:space="preserve"> osutamise kohustuse täimisega seotud ebamõistlikult koormavate kulude hüvitamise regulatsioon</w:t>
      </w:r>
      <w:r w:rsidR="004C439D" w:rsidRPr="008940D2">
        <w:rPr>
          <w:color w:val="auto"/>
        </w:rPr>
        <w:t>ist</w:t>
      </w:r>
      <w:r w:rsidR="00156223" w:rsidRPr="008940D2">
        <w:rPr>
          <w:color w:val="auto"/>
        </w:rPr>
        <w:t>;</w:t>
      </w:r>
    </w:p>
    <w:p w14:paraId="3D0B4CB2" w14:textId="12CB6329" w:rsidR="00757E2D" w:rsidRPr="008940D2" w:rsidRDefault="00FB2F57" w:rsidP="00757E2D">
      <w:pPr>
        <w:pStyle w:val="Default"/>
        <w:numPr>
          <w:ilvl w:val="0"/>
          <w:numId w:val="3"/>
        </w:numPr>
        <w:tabs>
          <w:tab w:val="left" w:pos="284"/>
        </w:tabs>
        <w:ind w:left="0" w:firstLine="0"/>
        <w:jc w:val="both"/>
        <w:rPr>
          <w:color w:val="auto"/>
        </w:rPr>
      </w:pPr>
      <w:r w:rsidRPr="008940D2">
        <w:rPr>
          <w:color w:val="auto"/>
        </w:rPr>
        <w:t>kaotatakse väljaspool universaalset postiteenust tegevusloa regulatsioon.</w:t>
      </w:r>
    </w:p>
    <w:p w14:paraId="7DD9B6E4" w14:textId="77777777" w:rsidR="002870F0" w:rsidRPr="008940D2" w:rsidRDefault="002870F0" w:rsidP="003F26C4">
      <w:pPr>
        <w:pStyle w:val="Default"/>
        <w:jc w:val="both"/>
      </w:pPr>
    </w:p>
    <w:p w14:paraId="20A6D751" w14:textId="0D04091F" w:rsidR="00E22B36" w:rsidRPr="008940D2" w:rsidRDefault="00E22B36" w:rsidP="003F26C4">
      <w:pPr>
        <w:pStyle w:val="Default"/>
        <w:jc w:val="both"/>
        <w:rPr>
          <w:b/>
          <w:bCs/>
          <w:color w:val="auto"/>
        </w:rPr>
      </w:pPr>
      <w:r w:rsidRPr="008940D2">
        <w:rPr>
          <w:b/>
          <w:bCs/>
          <w:color w:val="auto"/>
        </w:rPr>
        <w:t>1.2 Eelnõu ettevalmistajad</w:t>
      </w:r>
    </w:p>
    <w:p w14:paraId="6EDE90C6" w14:textId="6B64E3B4" w:rsidR="00773DE9" w:rsidRPr="008940D2" w:rsidRDefault="00773DE9" w:rsidP="003F26C4">
      <w:pPr>
        <w:pStyle w:val="Default"/>
        <w:jc w:val="both"/>
        <w:rPr>
          <w:b/>
          <w:bCs/>
          <w:color w:val="auto"/>
        </w:rPr>
      </w:pPr>
    </w:p>
    <w:p w14:paraId="5EA2E61D" w14:textId="3498F1B9" w:rsidR="00D5631A" w:rsidRPr="008940D2" w:rsidRDefault="3ACDAEED" w:rsidP="00D5631A">
      <w:pPr>
        <w:pStyle w:val="Default"/>
        <w:jc w:val="both"/>
        <w:rPr>
          <w:color w:val="auto"/>
        </w:rPr>
      </w:pPr>
      <w:r w:rsidRPr="79A72EDF">
        <w:rPr>
          <w:color w:val="auto"/>
        </w:rPr>
        <w:t xml:space="preserve">Seaduse eelnõu </w:t>
      </w:r>
      <w:del w:id="4" w:author="Maarja-Liis Lall - JUSTDIGI" w:date="2025-08-12T11:28:00Z">
        <w:r w:rsidR="00773DE9" w:rsidRPr="79A72EDF" w:rsidDel="3ACDAEED">
          <w:rPr>
            <w:color w:val="auto"/>
          </w:rPr>
          <w:delText xml:space="preserve">on </w:delText>
        </w:r>
      </w:del>
      <w:r w:rsidRPr="79A72EDF">
        <w:rPr>
          <w:color w:val="auto"/>
        </w:rPr>
        <w:t>välja töö</w:t>
      </w:r>
      <w:r w:rsidR="372239EA" w:rsidRPr="79A72EDF">
        <w:rPr>
          <w:color w:val="auto"/>
        </w:rPr>
        <w:t>tamisega alustas</w:t>
      </w:r>
      <w:r w:rsidRPr="79A72EDF">
        <w:rPr>
          <w:color w:val="auto"/>
        </w:rPr>
        <w:t xml:space="preserve"> töörühm, kuhu kuulusid Majandus- ja Kommunikatsiooniministeeriumi (edaspidi </w:t>
      </w:r>
      <w:r w:rsidRPr="79A72EDF">
        <w:rPr>
          <w:i/>
          <w:iCs/>
          <w:color w:val="auto"/>
        </w:rPr>
        <w:t>MKM</w:t>
      </w:r>
      <w:r w:rsidRPr="79A72EDF">
        <w:rPr>
          <w:color w:val="auto"/>
        </w:rPr>
        <w:t>), Konkurentsiameti ning ASi Eesti Post esindajad.</w:t>
      </w:r>
      <w:r w:rsidR="33A780BB" w:rsidRPr="79A72EDF">
        <w:rPr>
          <w:color w:val="auto"/>
        </w:rPr>
        <w:t xml:space="preserve"> Samuti osalesid eelnõu väljatöötamise protsessis </w:t>
      </w:r>
      <w:r w:rsidR="104794B6" w:rsidRPr="79A72EDF">
        <w:rPr>
          <w:color w:val="auto"/>
        </w:rPr>
        <w:t>UPT</w:t>
      </w:r>
      <w:r w:rsidR="33A780BB" w:rsidRPr="79A72EDF">
        <w:rPr>
          <w:color w:val="auto"/>
        </w:rPr>
        <w:t xml:space="preserve"> osutaja esindajad ning Konkurentsiameti spetsialistid.</w:t>
      </w:r>
      <w:r w:rsidR="2CFF3169" w:rsidRPr="79A72EDF">
        <w:rPr>
          <w:color w:val="auto"/>
        </w:rPr>
        <w:t xml:space="preserve"> Alates 01.07.2023 on postside valdkond Regionaal- ja Põllumajandusministeeriumi </w:t>
      </w:r>
      <w:r w:rsidR="6C738117" w:rsidRPr="79A72EDF">
        <w:rPr>
          <w:color w:val="auto"/>
        </w:rPr>
        <w:t xml:space="preserve">(edaspidi ka </w:t>
      </w:r>
      <w:r w:rsidR="6C738117" w:rsidRPr="79A72EDF">
        <w:rPr>
          <w:i/>
          <w:iCs/>
          <w:color w:val="auto"/>
        </w:rPr>
        <w:t>REM</w:t>
      </w:r>
      <w:r w:rsidR="6C738117" w:rsidRPr="79A72EDF">
        <w:rPr>
          <w:color w:val="auto"/>
        </w:rPr>
        <w:t xml:space="preserve">) </w:t>
      </w:r>
      <w:r w:rsidR="2CFF3169" w:rsidRPr="79A72EDF">
        <w:rPr>
          <w:color w:val="auto"/>
        </w:rPr>
        <w:t>vastutusvaldkonnas, kes jätkas tööd seaduse eelnõuga.</w:t>
      </w:r>
    </w:p>
    <w:p w14:paraId="25B8AB7C" w14:textId="77777777" w:rsidR="00E22B36" w:rsidRPr="008940D2" w:rsidRDefault="00E22B36" w:rsidP="003F26C4">
      <w:pPr>
        <w:pStyle w:val="Default"/>
        <w:jc w:val="both"/>
        <w:rPr>
          <w:color w:val="auto"/>
        </w:rPr>
      </w:pPr>
    </w:p>
    <w:p w14:paraId="6F144155" w14:textId="5072C18C" w:rsidR="00E22B36" w:rsidRPr="008940D2" w:rsidRDefault="00F9491C" w:rsidP="004C439D">
      <w:pPr>
        <w:pStyle w:val="Default"/>
        <w:jc w:val="both"/>
        <w:rPr>
          <w:color w:val="auto"/>
        </w:rPr>
      </w:pPr>
      <w:r w:rsidRPr="008940D2">
        <w:rPr>
          <w:color w:val="auto"/>
        </w:rPr>
        <w:t>Eelnõu ja seletuskirja on koostanud</w:t>
      </w:r>
      <w:r w:rsidR="004F2F47" w:rsidRPr="008940D2">
        <w:rPr>
          <w:color w:val="auto"/>
        </w:rPr>
        <w:t xml:space="preserve"> Regionaal- ja Põllumajandusministeeriumi (edaspidi </w:t>
      </w:r>
      <w:r w:rsidR="004F2F47" w:rsidRPr="008940D2">
        <w:rPr>
          <w:i/>
          <w:iCs/>
          <w:color w:val="auto"/>
        </w:rPr>
        <w:t>REM</w:t>
      </w:r>
      <w:r w:rsidR="004F2F47" w:rsidRPr="008940D2">
        <w:rPr>
          <w:color w:val="auto"/>
        </w:rPr>
        <w:t xml:space="preserve">) </w:t>
      </w:r>
      <w:r w:rsidR="004F369F" w:rsidRPr="008940D2">
        <w:rPr>
          <w:color w:val="auto"/>
        </w:rPr>
        <w:t xml:space="preserve">regionaalarengu osakonna nõunik Taavi Kurvits (tel: 625 6526, e-post: </w:t>
      </w:r>
      <w:hyperlink r:id="rId15" w:history="1">
        <w:r w:rsidR="004F369F" w:rsidRPr="008940D2">
          <w:rPr>
            <w:rStyle w:val="Hperlink"/>
          </w:rPr>
          <w:t>taavi.kurvits@agri.ee</w:t>
        </w:r>
      </w:hyperlink>
      <w:r w:rsidR="004F369F" w:rsidRPr="008940D2">
        <w:rPr>
          <w:color w:val="auto"/>
        </w:rPr>
        <w:t>)</w:t>
      </w:r>
      <w:r w:rsidR="004F2F47" w:rsidRPr="008940D2">
        <w:rPr>
          <w:color w:val="auto"/>
        </w:rPr>
        <w:t xml:space="preserve">. </w:t>
      </w:r>
      <w:r w:rsidRPr="008940D2">
        <w:rPr>
          <w:color w:val="auto"/>
        </w:rPr>
        <w:t xml:space="preserve">Eelnõule on teinud juriidilise ekspertiisi </w:t>
      </w:r>
      <w:r w:rsidR="004F2F47" w:rsidRPr="008940D2">
        <w:rPr>
          <w:color w:val="auto"/>
        </w:rPr>
        <w:t xml:space="preserve">Regionaal- ja Põllumajandusministeeriumi õigusosakonna </w:t>
      </w:r>
      <w:r w:rsidR="0066013B" w:rsidRPr="008940D2">
        <w:rPr>
          <w:color w:val="auto"/>
        </w:rPr>
        <w:t>nõunik Elis-Ketter Müürsepp (tel: 5304 5154, e-post: elis-ketter.myyrsepp@agri.ee)</w:t>
      </w:r>
      <w:r w:rsidR="00C2246B" w:rsidRPr="008940D2">
        <w:rPr>
          <w:color w:val="auto"/>
        </w:rPr>
        <w:t xml:space="preserve"> </w:t>
      </w:r>
      <w:r w:rsidR="004F2F47" w:rsidRPr="008940D2">
        <w:rPr>
          <w:color w:val="auto"/>
        </w:rPr>
        <w:t xml:space="preserve">ning keeleliselt toimetanud </w:t>
      </w:r>
      <w:r w:rsidR="0066013B" w:rsidRPr="008940D2">
        <w:rPr>
          <w:color w:val="auto"/>
        </w:rPr>
        <w:t xml:space="preserve">sama osakonna peaspetsialist </w:t>
      </w:r>
      <w:r w:rsidR="004C439D" w:rsidRPr="008940D2">
        <w:rPr>
          <w:color w:val="auto"/>
        </w:rPr>
        <w:t>Leeni Kohal (tel: 5698 3427, e-post: leeni.kohal@agri.ee)</w:t>
      </w:r>
      <w:r w:rsidR="004F369F" w:rsidRPr="008940D2">
        <w:rPr>
          <w:color w:val="auto"/>
        </w:rPr>
        <w:t>.</w:t>
      </w:r>
    </w:p>
    <w:p w14:paraId="4E2EA8B1" w14:textId="77777777" w:rsidR="003F26C4" w:rsidRPr="008940D2" w:rsidRDefault="003F26C4" w:rsidP="003F26C4">
      <w:pPr>
        <w:pStyle w:val="Default"/>
        <w:jc w:val="both"/>
        <w:rPr>
          <w:color w:val="auto"/>
        </w:rPr>
      </w:pPr>
    </w:p>
    <w:p w14:paraId="66867C9F" w14:textId="6922C5D7" w:rsidR="00757E2D" w:rsidRPr="008940D2" w:rsidRDefault="691677A2" w:rsidP="003F26C4">
      <w:pPr>
        <w:pStyle w:val="Default"/>
        <w:jc w:val="both"/>
        <w:rPr>
          <w:b/>
          <w:bCs/>
          <w:color w:val="auto"/>
        </w:rPr>
      </w:pPr>
      <w:commentRangeStart w:id="5"/>
      <w:commentRangeStart w:id="6"/>
      <w:r w:rsidRPr="79A72EDF">
        <w:rPr>
          <w:b/>
          <w:bCs/>
          <w:color w:val="auto"/>
        </w:rPr>
        <w:t>1.3 Märkused</w:t>
      </w:r>
      <w:commentRangeEnd w:id="5"/>
      <w:r w:rsidR="00757E2D">
        <w:commentReference w:id="5"/>
      </w:r>
      <w:commentRangeEnd w:id="6"/>
      <w:r w:rsidR="00757E2D">
        <w:commentReference w:id="6"/>
      </w:r>
    </w:p>
    <w:p w14:paraId="3BB276F1" w14:textId="77777777" w:rsidR="00757E2D" w:rsidRPr="008940D2" w:rsidRDefault="00757E2D" w:rsidP="008C3ACD">
      <w:pPr>
        <w:pStyle w:val="Kehatekst"/>
        <w:rPr>
          <w:lang w:val="et-EE"/>
        </w:rPr>
      </w:pPr>
    </w:p>
    <w:p w14:paraId="6CB38868" w14:textId="1295CD2B" w:rsidR="00076116" w:rsidRPr="008940D2" w:rsidRDefault="00F9491C" w:rsidP="008C3ACD">
      <w:pPr>
        <w:pStyle w:val="Kehatekst"/>
        <w:rPr>
          <w:lang w:val="et-EE"/>
        </w:rPr>
      </w:pPr>
      <w:r w:rsidRPr="008940D2">
        <w:rPr>
          <w:lang w:val="et-EE"/>
        </w:rPr>
        <w:t xml:space="preserve">Eelnõuga muudetakse </w:t>
      </w:r>
      <w:r w:rsidR="00D34D4D" w:rsidRPr="008940D2">
        <w:rPr>
          <w:lang w:val="et-EE"/>
        </w:rPr>
        <w:t>postiseaduse</w:t>
      </w:r>
      <w:r w:rsidRPr="008940D2">
        <w:rPr>
          <w:lang w:val="et-EE"/>
        </w:rPr>
        <w:t xml:space="preserve"> redaktsiooni</w:t>
      </w:r>
      <w:r w:rsidR="00D01330" w:rsidRPr="008940D2">
        <w:rPr>
          <w:lang w:val="et-EE"/>
        </w:rPr>
        <w:t xml:space="preserve"> </w:t>
      </w:r>
      <w:r w:rsidR="0066013B" w:rsidRPr="008940D2">
        <w:rPr>
          <w:lang w:val="et-EE"/>
        </w:rPr>
        <w:t>RT I, 30.06.2023, 58.</w:t>
      </w:r>
    </w:p>
    <w:p w14:paraId="4F4092B7" w14:textId="77777777" w:rsidR="00076116" w:rsidRPr="008940D2" w:rsidRDefault="00076116" w:rsidP="00076116">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8940D2">
        <w:rPr>
          <w:color w:val="auto"/>
          <w:szCs w:val="24"/>
          <w:lang w:val="et-EE"/>
        </w:rPr>
        <w:t>Eelnõu ei ole seotud muu menetluses oleva eelnõuga.</w:t>
      </w:r>
    </w:p>
    <w:p w14:paraId="60C6DFFF" w14:textId="5DA9C0E1" w:rsidR="00076116" w:rsidRPr="008940D2" w:rsidRDefault="00F9491C" w:rsidP="008C3ACD">
      <w:pPr>
        <w:pStyle w:val="Kehatekst"/>
        <w:rPr>
          <w:lang w:val="et-EE"/>
        </w:rPr>
      </w:pPr>
      <w:r w:rsidRPr="008940D2">
        <w:rPr>
          <w:lang w:val="et-EE"/>
        </w:rPr>
        <w:t xml:space="preserve">Eelnõu vastuvõtmiseks </w:t>
      </w:r>
      <w:r w:rsidR="00DF5B81" w:rsidRPr="008940D2">
        <w:rPr>
          <w:lang w:val="et-EE"/>
        </w:rPr>
        <w:t xml:space="preserve">on vaja </w:t>
      </w:r>
      <w:r w:rsidRPr="008940D2">
        <w:rPr>
          <w:lang w:val="et-EE"/>
        </w:rPr>
        <w:t>Riigikogu poolthäälte</w:t>
      </w:r>
      <w:r w:rsidR="00DF5B81" w:rsidRPr="008940D2">
        <w:rPr>
          <w:lang w:val="et-EE"/>
        </w:rPr>
        <w:t xml:space="preserve"> </w:t>
      </w:r>
      <w:r w:rsidRPr="008940D2">
        <w:rPr>
          <w:lang w:val="et-EE"/>
        </w:rPr>
        <w:t>enamust.</w:t>
      </w:r>
    </w:p>
    <w:p w14:paraId="199E7C9E" w14:textId="6F746116" w:rsidR="002305F1" w:rsidRPr="008940D2" w:rsidRDefault="002305F1" w:rsidP="008C3ACD">
      <w:pPr>
        <w:pStyle w:val="Kehatekst"/>
        <w:rPr>
          <w:lang w:val="et-EE"/>
        </w:rPr>
      </w:pPr>
      <w:r w:rsidRPr="64F23CB5">
        <w:rPr>
          <w:lang w:val="et-EE"/>
        </w:rPr>
        <w:t>Eelnõu välja töötamisel on arvestatud reeglit “üks sisse, üks välja”.</w:t>
      </w:r>
      <w:commentRangeStart w:id="7"/>
      <w:commentRangeEnd w:id="7"/>
      <w:r>
        <w:commentReference w:id="7"/>
      </w:r>
    </w:p>
    <w:p w14:paraId="72420372" w14:textId="77777777" w:rsidR="003F26C4" w:rsidRPr="008940D2" w:rsidRDefault="003F26C4" w:rsidP="008C3ACD">
      <w:pPr>
        <w:pStyle w:val="Kehatekst"/>
        <w:rPr>
          <w:lang w:val="et-EE"/>
        </w:rPr>
      </w:pPr>
    </w:p>
    <w:p w14:paraId="698B0F3E" w14:textId="33139535" w:rsidR="00E41E9D" w:rsidRPr="008940D2" w:rsidRDefault="00ED481A" w:rsidP="64F23CB5">
      <w:pPr>
        <w:pStyle w:val="Default"/>
        <w:jc w:val="both"/>
        <w:rPr>
          <w:b/>
          <w:bCs/>
        </w:rPr>
      </w:pPr>
      <w:r w:rsidRPr="64F23CB5">
        <w:rPr>
          <w:b/>
          <w:bCs/>
        </w:rPr>
        <w:t xml:space="preserve">2. </w:t>
      </w:r>
      <w:r w:rsidR="00AC341A" w:rsidRPr="64F23CB5">
        <w:rPr>
          <w:b/>
          <w:bCs/>
        </w:rPr>
        <w:t>Seaduse</w:t>
      </w:r>
      <w:r w:rsidRPr="64F23CB5">
        <w:rPr>
          <w:b/>
          <w:bCs/>
        </w:rPr>
        <w:t xml:space="preserve"> eesmärk</w:t>
      </w:r>
      <w:commentRangeStart w:id="8"/>
      <w:commentRangeEnd w:id="8"/>
      <w:r>
        <w:commentReference w:id="8"/>
      </w:r>
    </w:p>
    <w:p w14:paraId="16D4ADD8" w14:textId="77777777" w:rsidR="003F26C4" w:rsidRPr="008940D2" w:rsidRDefault="003F26C4" w:rsidP="003F26C4">
      <w:pPr>
        <w:pStyle w:val="Default"/>
        <w:jc w:val="both"/>
        <w:rPr>
          <w:b/>
        </w:rPr>
      </w:pPr>
    </w:p>
    <w:p w14:paraId="781DF5A8" w14:textId="30F3285F" w:rsidR="001A479A" w:rsidRPr="008940D2" w:rsidRDefault="60C41CBA" w:rsidP="79A72EDF">
      <w:pPr>
        <w:rPr>
          <w:rFonts w:cs="Times New Roman"/>
        </w:rPr>
      </w:pPr>
      <w:r w:rsidRPr="79A72EDF">
        <w:rPr>
          <w:rFonts w:cs="Times New Roman"/>
        </w:rPr>
        <w:lastRenderedPageBreak/>
        <w:t>2009. aastal avati postiturg konkurentsile eesmärgiga tagada kvaliteetne postiteenuse osutamine, postiteenuse kasutajate kaitse ning</w:t>
      </w:r>
      <w:r w:rsidR="104794B6" w:rsidRPr="79A72EDF">
        <w:rPr>
          <w:rFonts w:cs="Times New Roman"/>
        </w:rPr>
        <w:t xml:space="preserve"> </w:t>
      </w:r>
      <w:r w:rsidR="33CD6747" w:rsidRPr="79A72EDF">
        <w:rPr>
          <w:rFonts w:cs="Times New Roman"/>
        </w:rPr>
        <w:t>UPT</w:t>
      </w:r>
      <w:r w:rsidRPr="79A72EDF">
        <w:rPr>
          <w:rFonts w:cs="Times New Roman"/>
        </w:rPr>
        <w:t xml:space="preserve"> osutamise jätkamine konkurentsitingimustes. Seoses </w:t>
      </w:r>
      <w:r w:rsidR="0E1E4A2B" w:rsidRPr="79A72EDF">
        <w:rPr>
          <w:rFonts w:cs="Times New Roman"/>
        </w:rPr>
        <w:t xml:space="preserve">elektrooniliste </w:t>
      </w:r>
      <w:r w:rsidRPr="79A72EDF">
        <w:rPr>
          <w:rFonts w:cs="Times New Roman"/>
        </w:rPr>
        <w:t>teenust</w:t>
      </w:r>
      <w:r w:rsidR="0E1E4A2B" w:rsidRPr="79A72EDF">
        <w:rPr>
          <w:rFonts w:cs="Times New Roman"/>
        </w:rPr>
        <w:t>e</w:t>
      </w:r>
      <w:r w:rsidRPr="79A72EDF">
        <w:rPr>
          <w:rFonts w:cs="Times New Roman"/>
        </w:rPr>
        <w:t xml:space="preserve"> arenguga on aga tänane postiturg muutunud väg</w:t>
      </w:r>
      <w:r w:rsidR="6E27CFBC" w:rsidRPr="79A72EDF">
        <w:rPr>
          <w:rFonts w:cs="Times New Roman"/>
        </w:rPr>
        <w:t>a kiiresti ning traditsioonilis</w:t>
      </w:r>
      <w:r w:rsidRPr="79A72EDF">
        <w:rPr>
          <w:rFonts w:cs="Times New Roman"/>
        </w:rPr>
        <w:t>tele postiteenustele pakuvad üha rohkem kon</w:t>
      </w:r>
      <w:r w:rsidR="1B98F105" w:rsidRPr="79A72EDF">
        <w:rPr>
          <w:rFonts w:cs="Times New Roman"/>
        </w:rPr>
        <w:t xml:space="preserve">kurentsi </w:t>
      </w:r>
      <w:r w:rsidR="71799EDC" w:rsidRPr="79A72EDF">
        <w:rPr>
          <w:rFonts w:cs="Times New Roman"/>
        </w:rPr>
        <w:t xml:space="preserve">elektroonse </w:t>
      </w:r>
      <w:r w:rsidRPr="79A72EDF">
        <w:rPr>
          <w:rFonts w:cs="Times New Roman"/>
        </w:rPr>
        <w:t xml:space="preserve">keskkonna kaudu osutatavad </w:t>
      </w:r>
      <w:r w:rsidR="1B98F105" w:rsidRPr="79A72EDF">
        <w:rPr>
          <w:rFonts w:cs="Times New Roman"/>
        </w:rPr>
        <w:t xml:space="preserve">ja </w:t>
      </w:r>
      <w:r w:rsidRPr="79A72EDF">
        <w:rPr>
          <w:rFonts w:cs="Times New Roman"/>
        </w:rPr>
        <w:t>hõlpsasti kättesaadavad ning taskukohase</w:t>
      </w:r>
      <w:r w:rsidR="6E27CFBC" w:rsidRPr="79A72EDF">
        <w:rPr>
          <w:rFonts w:cs="Times New Roman"/>
        </w:rPr>
        <w:t>d teenused</w:t>
      </w:r>
      <w:r w:rsidR="71799EDC" w:rsidRPr="79A72EDF">
        <w:rPr>
          <w:rFonts w:cs="Times New Roman"/>
        </w:rPr>
        <w:t xml:space="preserve"> ning e-kaubandus</w:t>
      </w:r>
      <w:r w:rsidR="6E27CFBC" w:rsidRPr="79A72EDF">
        <w:rPr>
          <w:rFonts w:cs="Times New Roman"/>
        </w:rPr>
        <w:t>. See on kaasa toonud</w:t>
      </w:r>
      <w:r w:rsidRPr="79A72EDF">
        <w:rPr>
          <w:rFonts w:cs="Times New Roman"/>
        </w:rPr>
        <w:t xml:space="preserve"> </w:t>
      </w:r>
      <w:r w:rsidR="2CE12B75" w:rsidRPr="79A72EDF">
        <w:rPr>
          <w:rFonts w:cs="Times New Roman"/>
        </w:rPr>
        <w:t xml:space="preserve">UPT </w:t>
      </w:r>
      <w:r w:rsidR="1B98F105" w:rsidRPr="79A72EDF">
        <w:rPr>
          <w:rFonts w:cs="Times New Roman"/>
        </w:rPr>
        <w:t>hulka kuuluva lihtsaadetisena edastatavate kirisaadetiste mahu</w:t>
      </w:r>
      <w:r w:rsidRPr="79A72EDF">
        <w:rPr>
          <w:rFonts w:cs="Times New Roman"/>
        </w:rPr>
        <w:t xml:space="preserve"> olulise vähenemise</w:t>
      </w:r>
      <w:commentRangeStart w:id="9"/>
      <w:del w:id="10" w:author="Maarja-Liis Lall - JUSTDIGI" w:date="2025-08-12T11:34:00Z">
        <w:r w:rsidR="001A479A" w:rsidRPr="79A72EDF" w:rsidDel="60C41CBA">
          <w:rPr>
            <w:rFonts w:cs="Times New Roman"/>
          </w:rPr>
          <w:delText>,</w:delText>
        </w:r>
      </w:del>
      <w:commentRangeEnd w:id="9"/>
      <w:r w:rsidR="001A479A">
        <w:commentReference w:id="9"/>
      </w:r>
      <w:r w:rsidRPr="79A72EDF">
        <w:rPr>
          <w:rFonts w:cs="Times New Roman"/>
        </w:rPr>
        <w:t xml:space="preserve"> </w:t>
      </w:r>
      <w:r w:rsidR="5C22B18D" w:rsidRPr="79A72EDF">
        <w:rPr>
          <w:rFonts w:cs="Times New Roman"/>
        </w:rPr>
        <w:t xml:space="preserve">nii </w:t>
      </w:r>
      <w:r w:rsidRPr="79A72EDF">
        <w:rPr>
          <w:rFonts w:cs="Times New Roman"/>
        </w:rPr>
        <w:t>Eesti</w:t>
      </w:r>
      <w:r w:rsidR="5C22B18D" w:rsidRPr="79A72EDF">
        <w:rPr>
          <w:rFonts w:cs="Times New Roman"/>
        </w:rPr>
        <w:t>s</w:t>
      </w:r>
      <w:r w:rsidRPr="79A72EDF">
        <w:rPr>
          <w:rFonts w:cs="Times New Roman"/>
        </w:rPr>
        <w:t xml:space="preserve"> </w:t>
      </w:r>
      <w:r w:rsidR="5C22B18D" w:rsidRPr="79A72EDF">
        <w:rPr>
          <w:rFonts w:cs="Times New Roman"/>
        </w:rPr>
        <w:t xml:space="preserve">kui </w:t>
      </w:r>
      <w:r w:rsidR="33CD6747" w:rsidRPr="79A72EDF">
        <w:rPr>
          <w:rFonts w:cs="Times New Roman"/>
        </w:rPr>
        <w:t>ka paljud</w:t>
      </w:r>
      <w:r w:rsidR="5C22B18D" w:rsidRPr="79A72EDF">
        <w:rPr>
          <w:rFonts w:cs="Times New Roman"/>
        </w:rPr>
        <w:t>es</w:t>
      </w:r>
      <w:r w:rsidR="33CD6747" w:rsidRPr="79A72EDF">
        <w:rPr>
          <w:rFonts w:cs="Times New Roman"/>
        </w:rPr>
        <w:t xml:space="preserve"> teis</w:t>
      </w:r>
      <w:r w:rsidR="5C22B18D" w:rsidRPr="79A72EDF">
        <w:rPr>
          <w:rFonts w:cs="Times New Roman"/>
        </w:rPr>
        <w:t>tes</w:t>
      </w:r>
      <w:r w:rsidR="33CD6747" w:rsidRPr="79A72EDF">
        <w:rPr>
          <w:rFonts w:cs="Times New Roman"/>
        </w:rPr>
        <w:t xml:space="preserve"> rii</w:t>
      </w:r>
      <w:r w:rsidR="5C22B18D" w:rsidRPr="79A72EDF">
        <w:rPr>
          <w:rFonts w:cs="Times New Roman"/>
        </w:rPr>
        <w:t>k</w:t>
      </w:r>
      <w:r w:rsidR="33CD6747" w:rsidRPr="79A72EDF">
        <w:rPr>
          <w:rFonts w:cs="Times New Roman"/>
        </w:rPr>
        <w:t>id</w:t>
      </w:r>
      <w:r w:rsidR="5C22B18D" w:rsidRPr="79A72EDF">
        <w:rPr>
          <w:rFonts w:cs="Times New Roman"/>
        </w:rPr>
        <w:t>es</w:t>
      </w:r>
      <w:r w:rsidR="33CD6747" w:rsidRPr="79A72EDF">
        <w:rPr>
          <w:rFonts w:cs="Times New Roman"/>
        </w:rPr>
        <w:t xml:space="preserve">. </w:t>
      </w:r>
      <w:r w:rsidR="3ACDAEED" w:rsidRPr="79A72EDF">
        <w:rPr>
          <w:rFonts w:cs="Times New Roman"/>
        </w:rPr>
        <w:t>Samal ajal</w:t>
      </w:r>
      <w:r w:rsidR="0E1E4A2B" w:rsidRPr="79A72EDF">
        <w:rPr>
          <w:rFonts w:cs="Times New Roman"/>
        </w:rPr>
        <w:t>,</w:t>
      </w:r>
      <w:r w:rsidR="3ACDAEED" w:rsidRPr="79A72EDF">
        <w:rPr>
          <w:rFonts w:cs="Times New Roman"/>
        </w:rPr>
        <w:t xml:space="preserve"> kui nõudlus enamike postiteenuste järele on kahanenud, on nõudlus pakiteenuste järele kasvanud.</w:t>
      </w:r>
    </w:p>
    <w:p w14:paraId="5E619A5D" w14:textId="2BF4B32C" w:rsidR="00AC341A" w:rsidRPr="008940D2" w:rsidRDefault="00AC341A" w:rsidP="00343FB1">
      <w:pPr>
        <w:autoSpaceDE w:val="0"/>
        <w:autoSpaceDN w:val="0"/>
        <w:rPr>
          <w:rFonts w:eastAsia="Times New Roman" w:cs="Times New Roman"/>
          <w:szCs w:val="24"/>
        </w:rPr>
      </w:pPr>
    </w:p>
    <w:p w14:paraId="718C98DC" w14:textId="77777777" w:rsidR="00C2246B" w:rsidRPr="008940D2" w:rsidRDefault="42D4C141" w:rsidP="79A72EDF">
      <w:pPr>
        <w:autoSpaceDE w:val="0"/>
        <w:autoSpaceDN w:val="0"/>
        <w:rPr>
          <w:rFonts w:eastAsia="Times New Roman" w:cs="Times New Roman"/>
        </w:rPr>
      </w:pPr>
      <w:r w:rsidRPr="79A72EDF">
        <w:rPr>
          <w:rFonts w:eastAsia="Times New Roman" w:cs="Times New Roman"/>
        </w:rPr>
        <w:t>Seetõttu vajab 15 aastat sisuliselt muutumatuna püsinud postituru regulatsioon ajakohastamist, kasutades võimalikult paindlikku lähenemist ning arvestades uusi tehnoloogilisi lahendusi.</w:t>
      </w:r>
      <w:commentRangeStart w:id="11"/>
      <w:commentRangeEnd w:id="11"/>
      <w:r w:rsidR="00C2246B">
        <w:commentReference w:id="11"/>
      </w:r>
    </w:p>
    <w:p w14:paraId="7D5A2AA3" w14:textId="58B04EDD" w:rsidR="00A777D4" w:rsidRPr="008940D2" w:rsidRDefault="00A777D4" w:rsidP="79A72EDF">
      <w:pPr>
        <w:autoSpaceDE w:val="0"/>
        <w:autoSpaceDN w:val="0"/>
        <w:rPr>
          <w:rFonts w:eastAsia="Times New Roman" w:cs="Times New Roman"/>
        </w:rPr>
      </w:pPr>
      <w:del w:id="12" w:author="Maarja-Liis Lall - JUSTDIGI" w:date="2025-08-12T11:39:00Z">
        <w:r w:rsidRPr="79A72EDF" w:rsidDel="2CE12B75">
          <w:rPr>
            <w:rFonts w:eastAsia="Times New Roman" w:cs="Times New Roman"/>
          </w:rPr>
          <w:delText>Postiseaduse muutmise seaduse</w:delText>
        </w:r>
      </w:del>
      <w:ins w:id="13" w:author="Maarja-Liis Lall - JUSTDIGI" w:date="2025-08-12T11:39:00Z">
        <w:r w:rsidR="31FE408C" w:rsidRPr="79A72EDF">
          <w:rPr>
            <w:rFonts w:eastAsia="Times New Roman" w:cs="Times New Roman"/>
          </w:rPr>
          <w:t>Käesoleva</w:t>
        </w:r>
      </w:ins>
      <w:r w:rsidR="2CE12B75" w:rsidRPr="79A72EDF">
        <w:rPr>
          <w:rFonts w:eastAsia="Times New Roman" w:cs="Times New Roman"/>
        </w:rPr>
        <w:t xml:space="preserve"> eelnõu eesmärgid on eelkõige järgmised</w:t>
      </w:r>
      <w:commentRangeStart w:id="14"/>
      <w:r w:rsidR="2CE12B75" w:rsidRPr="79A72EDF">
        <w:rPr>
          <w:rFonts w:eastAsia="Times New Roman" w:cs="Times New Roman"/>
        </w:rPr>
        <w:t>:</w:t>
      </w:r>
      <w:commentRangeEnd w:id="14"/>
      <w:r>
        <w:commentReference w:id="14"/>
      </w:r>
      <w:r w:rsidR="2CE12B75" w:rsidRPr="79A72EDF">
        <w:rPr>
          <w:rFonts w:eastAsia="Times New Roman" w:cs="Times New Roman"/>
        </w:rPr>
        <w:t xml:space="preserve"> </w:t>
      </w:r>
    </w:p>
    <w:p w14:paraId="0722A11C" w14:textId="77777777"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1)</w:t>
      </w:r>
      <w:r w:rsidRPr="008940D2">
        <w:rPr>
          <w:rFonts w:eastAsia="Times New Roman" w:cs="Times New Roman"/>
          <w:szCs w:val="24"/>
        </w:rPr>
        <w:tab/>
        <w:t>tagada postiteenuse kasutajatele kättesaadav ja mugav teenus ning tõsta postiteenuse kasutajate rahulolu postiteenusega;</w:t>
      </w:r>
    </w:p>
    <w:p w14:paraId="568B663E" w14:textId="6FA69610"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2)</w:t>
      </w:r>
      <w:r w:rsidRPr="008940D2">
        <w:rPr>
          <w:rFonts w:eastAsia="Times New Roman" w:cs="Times New Roman"/>
          <w:szCs w:val="24"/>
        </w:rPr>
        <w:tab/>
        <w:t>tõhustada kontrolli UPT tasude üle ja tagada teenuse jätkusuutlikkus;</w:t>
      </w:r>
    </w:p>
    <w:p w14:paraId="3CDE45C5" w14:textId="4BC38183" w:rsidR="00A777D4" w:rsidRPr="008940D2" w:rsidRDefault="00A777D4" w:rsidP="00A777D4">
      <w:pPr>
        <w:autoSpaceDE w:val="0"/>
        <w:autoSpaceDN w:val="0"/>
        <w:rPr>
          <w:rFonts w:eastAsia="Times New Roman" w:cs="Times New Roman"/>
          <w:szCs w:val="24"/>
        </w:rPr>
      </w:pPr>
      <w:r w:rsidRPr="008940D2">
        <w:rPr>
          <w:rFonts w:eastAsia="Times New Roman" w:cs="Times New Roman"/>
          <w:szCs w:val="24"/>
        </w:rPr>
        <w:t>3)</w:t>
      </w:r>
      <w:r w:rsidRPr="008940D2">
        <w:rPr>
          <w:rFonts w:eastAsia="Times New Roman" w:cs="Times New Roman"/>
          <w:szCs w:val="24"/>
        </w:rPr>
        <w:tab/>
        <w:t xml:space="preserve">vähendada halduskoormust ja kaotada konkurentsi pärssiv </w:t>
      </w:r>
      <w:r w:rsidR="002726FF" w:rsidRPr="008940D2">
        <w:rPr>
          <w:rFonts w:eastAsia="Times New Roman" w:cs="Times New Roman"/>
          <w:szCs w:val="24"/>
        </w:rPr>
        <w:t xml:space="preserve">UPT </w:t>
      </w:r>
      <w:r w:rsidRPr="008940D2">
        <w:rPr>
          <w:rFonts w:eastAsia="Times New Roman" w:cs="Times New Roman"/>
          <w:szCs w:val="24"/>
        </w:rPr>
        <w:t>rahastamise regulatsioon;</w:t>
      </w:r>
    </w:p>
    <w:p w14:paraId="625D7B09" w14:textId="25F6F07A" w:rsidR="00EC4D03" w:rsidRPr="008940D2" w:rsidRDefault="00A777D4" w:rsidP="00A777D4">
      <w:pPr>
        <w:autoSpaceDE w:val="0"/>
        <w:autoSpaceDN w:val="0"/>
        <w:rPr>
          <w:rFonts w:eastAsia="Times New Roman" w:cs="Times New Roman"/>
          <w:szCs w:val="24"/>
        </w:rPr>
      </w:pPr>
      <w:r w:rsidRPr="008940D2">
        <w:rPr>
          <w:rFonts w:eastAsia="Times New Roman" w:cs="Times New Roman"/>
          <w:szCs w:val="24"/>
        </w:rPr>
        <w:t>4)</w:t>
      </w:r>
      <w:r w:rsidRPr="008940D2">
        <w:rPr>
          <w:rFonts w:eastAsia="Times New Roman" w:cs="Times New Roman"/>
          <w:szCs w:val="24"/>
        </w:rPr>
        <w:tab/>
        <w:t xml:space="preserve">sätestada tingimused </w:t>
      </w:r>
      <w:r w:rsidR="002726FF" w:rsidRPr="008940D2">
        <w:rPr>
          <w:rFonts w:eastAsia="Times New Roman" w:cs="Times New Roman"/>
          <w:szCs w:val="24"/>
        </w:rPr>
        <w:t>eksterritoriaalse postivahetuskeskuse</w:t>
      </w:r>
      <w:r w:rsidRPr="008940D2">
        <w:rPr>
          <w:rFonts w:eastAsia="Times New Roman" w:cs="Times New Roman"/>
          <w:szCs w:val="24"/>
        </w:rPr>
        <w:t xml:space="preserve"> tegutsemiseks vastastikuse põhimõt</w:t>
      </w:r>
      <w:r w:rsidR="009C4F30" w:rsidRPr="008940D2">
        <w:rPr>
          <w:rFonts w:eastAsia="Times New Roman" w:cs="Times New Roman"/>
          <w:szCs w:val="24"/>
        </w:rPr>
        <w:t>t</w:t>
      </w:r>
      <w:r w:rsidRPr="008940D2">
        <w:rPr>
          <w:rFonts w:eastAsia="Times New Roman" w:cs="Times New Roman"/>
          <w:szCs w:val="24"/>
        </w:rPr>
        <w:t>e alusel.</w:t>
      </w:r>
    </w:p>
    <w:p w14:paraId="7EED7432" w14:textId="42B64209" w:rsidR="00B23CB9" w:rsidRPr="008940D2" w:rsidRDefault="00B23CB9" w:rsidP="0083280F">
      <w:pPr>
        <w:autoSpaceDE w:val="0"/>
        <w:autoSpaceDN w:val="0"/>
        <w:rPr>
          <w:rFonts w:eastAsia="Times New Roman" w:cs="Times New Roman"/>
          <w:szCs w:val="24"/>
        </w:rPr>
      </w:pPr>
    </w:p>
    <w:p w14:paraId="6E1CD85D" w14:textId="334F1649" w:rsidR="00B23CB9" w:rsidRPr="008940D2" w:rsidRDefault="00B23CB9" w:rsidP="00B23CB9">
      <w:pPr>
        <w:autoSpaceDE w:val="0"/>
        <w:autoSpaceDN w:val="0"/>
        <w:rPr>
          <w:rFonts w:eastAsia="Times New Roman" w:cs="Times New Roman"/>
          <w:szCs w:val="24"/>
          <w:u w:val="single"/>
        </w:rPr>
      </w:pPr>
      <w:r w:rsidRPr="008940D2">
        <w:rPr>
          <w:rFonts w:eastAsia="Times New Roman" w:cs="Times New Roman"/>
          <w:szCs w:val="24"/>
          <w:u w:val="single"/>
        </w:rPr>
        <w:t>Eelnõu väljatöötamiskavatsus</w:t>
      </w:r>
    </w:p>
    <w:p w14:paraId="7C16BA1E" w14:textId="77777777" w:rsidR="00B23CB9" w:rsidRPr="008940D2" w:rsidRDefault="00B23CB9" w:rsidP="00B23CB9">
      <w:pPr>
        <w:autoSpaceDE w:val="0"/>
        <w:autoSpaceDN w:val="0"/>
        <w:rPr>
          <w:rFonts w:eastAsia="Times New Roman" w:cs="Times New Roman"/>
          <w:szCs w:val="24"/>
        </w:rPr>
      </w:pPr>
    </w:p>
    <w:p w14:paraId="63A56776" w14:textId="3D4DD658" w:rsidR="00B23CB9" w:rsidRPr="008940D2" w:rsidRDefault="00B23CB9" w:rsidP="3C01C09E">
      <w:pPr>
        <w:autoSpaceDE w:val="0"/>
        <w:autoSpaceDN w:val="0"/>
        <w:rPr>
          <w:rFonts w:eastAsia="Times New Roman" w:cs="Times New Roman"/>
        </w:rPr>
      </w:pPr>
      <w:r w:rsidRPr="3C01C09E">
        <w:rPr>
          <w:rFonts w:eastAsia="Times New Roman" w:cs="Times New Roman"/>
        </w:rPr>
        <w:t>Lähtudes hea õigusloome ja normitehnika eeskirja § 1 lõikest 1</w:t>
      </w:r>
      <w:r w:rsidR="00C57149" w:rsidRPr="3C01C09E">
        <w:rPr>
          <w:rFonts w:eastAsia="Times New Roman" w:cs="Times New Roman"/>
        </w:rPr>
        <w:t>,</w:t>
      </w:r>
      <w:r w:rsidRPr="3C01C09E">
        <w:rPr>
          <w:rFonts w:eastAsia="Times New Roman" w:cs="Times New Roman"/>
        </w:rPr>
        <w:t xml:space="preserve"> eelnes postiseaduse muutmise seaduse eelnõule väljatöötamiskavatsus. Väljatöötamiskavatsus oli valitsuse eelnõude infosüsteemis</w:t>
      </w:r>
      <w:commentRangeStart w:id="15"/>
      <w:r w:rsidRPr="3C01C09E">
        <w:rPr>
          <w:rStyle w:val="Allmrkuseviide"/>
          <w:rFonts w:eastAsia="Times New Roman" w:cs="Times New Roman"/>
        </w:rPr>
        <w:footnoteReference w:id="1"/>
      </w:r>
      <w:commentRangeEnd w:id="15"/>
      <w:r>
        <w:commentReference w:id="15"/>
      </w:r>
      <w:r w:rsidRPr="3C01C09E">
        <w:rPr>
          <w:rFonts w:eastAsia="Times New Roman" w:cs="Times New Roman"/>
        </w:rPr>
        <w:t xml:space="preserve"> arvamuse esitamiseks perioodil </w:t>
      </w:r>
      <w:r w:rsidR="004C2810" w:rsidRPr="3C01C09E">
        <w:rPr>
          <w:rFonts w:eastAsia="Times New Roman" w:cs="Times New Roman"/>
        </w:rPr>
        <w:t>25</w:t>
      </w:r>
      <w:r w:rsidRPr="3C01C09E">
        <w:rPr>
          <w:rFonts w:eastAsia="Times New Roman" w:cs="Times New Roman"/>
        </w:rPr>
        <w:t>.0</w:t>
      </w:r>
      <w:r w:rsidR="004C2810" w:rsidRPr="3C01C09E">
        <w:rPr>
          <w:rFonts w:eastAsia="Times New Roman" w:cs="Times New Roman"/>
        </w:rPr>
        <w:t>3</w:t>
      </w:r>
      <w:r w:rsidRPr="3C01C09E">
        <w:rPr>
          <w:rFonts w:eastAsia="Times New Roman" w:cs="Times New Roman"/>
        </w:rPr>
        <w:t>.202</w:t>
      </w:r>
      <w:r w:rsidR="004C2810" w:rsidRPr="3C01C09E">
        <w:rPr>
          <w:rFonts w:eastAsia="Times New Roman" w:cs="Times New Roman"/>
        </w:rPr>
        <w:t>2</w:t>
      </w:r>
      <w:r w:rsidRPr="3C01C09E">
        <w:rPr>
          <w:rFonts w:eastAsia="Times New Roman" w:cs="Times New Roman"/>
        </w:rPr>
        <w:t>–</w:t>
      </w:r>
      <w:r w:rsidR="004C2810" w:rsidRPr="3C01C09E">
        <w:rPr>
          <w:rFonts w:eastAsia="Times New Roman" w:cs="Times New Roman"/>
        </w:rPr>
        <w:t>25</w:t>
      </w:r>
      <w:r w:rsidRPr="3C01C09E">
        <w:rPr>
          <w:rFonts w:eastAsia="Times New Roman" w:cs="Times New Roman"/>
        </w:rPr>
        <w:t>.0</w:t>
      </w:r>
      <w:r w:rsidR="004C2810" w:rsidRPr="3C01C09E">
        <w:rPr>
          <w:rFonts w:eastAsia="Times New Roman" w:cs="Times New Roman"/>
        </w:rPr>
        <w:t>4</w:t>
      </w:r>
      <w:r w:rsidRPr="3C01C09E">
        <w:rPr>
          <w:rFonts w:eastAsia="Times New Roman" w:cs="Times New Roman"/>
        </w:rPr>
        <w:t>.202</w:t>
      </w:r>
      <w:r w:rsidR="004C2810" w:rsidRPr="3C01C09E">
        <w:rPr>
          <w:rFonts w:eastAsia="Times New Roman" w:cs="Times New Roman"/>
        </w:rPr>
        <w:t>2</w:t>
      </w:r>
      <w:r w:rsidRPr="3C01C09E">
        <w:rPr>
          <w:rFonts w:eastAsia="Times New Roman" w:cs="Times New Roman"/>
        </w:rPr>
        <w:t>.</w:t>
      </w:r>
    </w:p>
    <w:p w14:paraId="76C3B4CB" w14:textId="77777777" w:rsidR="00D27824" w:rsidRPr="008940D2" w:rsidRDefault="00D27824" w:rsidP="00B23CB9">
      <w:pPr>
        <w:autoSpaceDE w:val="0"/>
        <w:autoSpaceDN w:val="0"/>
        <w:rPr>
          <w:rFonts w:eastAsia="Times New Roman" w:cs="Times New Roman"/>
          <w:szCs w:val="24"/>
        </w:rPr>
      </w:pPr>
    </w:p>
    <w:p w14:paraId="47892014" w14:textId="5C491DD0" w:rsidR="00A87C6D" w:rsidRPr="008940D2" w:rsidRDefault="793BC7CB" w:rsidP="79A72EDF">
      <w:pPr>
        <w:rPr>
          <w:rFonts w:cs="Times New Roman"/>
        </w:rPr>
      </w:pPr>
      <w:commentRangeStart w:id="16"/>
      <w:r w:rsidRPr="2916609E">
        <w:rPr>
          <w:rFonts w:eastAsia="Times New Roman" w:cs="Times New Roman"/>
        </w:rPr>
        <w:t>Kaas</w:t>
      </w:r>
      <w:ins w:id="17" w:author="Maarja-Liis Lall - JUSTDIGI" w:date="2025-08-12T11:40:00Z">
        <w:r w:rsidR="55D02CC1" w:rsidRPr="2916609E">
          <w:rPr>
            <w:rFonts w:eastAsia="Times New Roman" w:cs="Times New Roman"/>
          </w:rPr>
          <w:t>a</w:t>
        </w:r>
      </w:ins>
      <w:r w:rsidRPr="2916609E">
        <w:rPr>
          <w:rFonts w:eastAsia="Times New Roman" w:cs="Times New Roman"/>
        </w:rPr>
        <w:t>tavad</w:t>
      </w:r>
      <w:commentRangeEnd w:id="16"/>
      <w:r w:rsidR="00440BDC">
        <w:commentReference w:id="16"/>
      </w:r>
      <w:r w:rsidR="30F02E7C" w:rsidRPr="2916609E">
        <w:rPr>
          <w:rFonts w:cs="Times New Roman"/>
        </w:rPr>
        <w:t xml:space="preserve"> </w:t>
      </w:r>
      <w:r w:rsidR="10AADA9F" w:rsidRPr="2916609E">
        <w:rPr>
          <w:rFonts w:cs="Times New Roman"/>
        </w:rPr>
        <w:t>nõustu</w:t>
      </w:r>
      <w:r w:rsidR="7B55CAF2" w:rsidRPr="2916609E">
        <w:rPr>
          <w:rFonts w:cs="Times New Roman"/>
        </w:rPr>
        <w:t>s</w:t>
      </w:r>
      <w:r w:rsidRPr="2916609E">
        <w:rPr>
          <w:rFonts w:cs="Times New Roman"/>
        </w:rPr>
        <w:t>id</w:t>
      </w:r>
      <w:r w:rsidR="10AADA9F" w:rsidRPr="2916609E">
        <w:rPr>
          <w:rFonts w:cs="Times New Roman"/>
        </w:rPr>
        <w:t>, et väljatöötamiskavatsuses välja toodud murekohad vajavad</w:t>
      </w:r>
      <w:r w:rsidR="7B55CAF2" w:rsidRPr="2916609E">
        <w:rPr>
          <w:rFonts w:cs="Times New Roman"/>
        </w:rPr>
        <w:t xml:space="preserve"> </w:t>
      </w:r>
      <w:r w:rsidR="10AADA9F" w:rsidRPr="2916609E">
        <w:rPr>
          <w:rFonts w:cs="Times New Roman"/>
        </w:rPr>
        <w:t>lahendusi ja muudatusi õigusaktide tasandil</w:t>
      </w:r>
      <w:r w:rsidR="3BB12ECF" w:rsidRPr="2916609E">
        <w:rPr>
          <w:rFonts w:cs="Times New Roman"/>
        </w:rPr>
        <w:t xml:space="preserve"> ning postiseadus vajab kaasajastamist ja kehtiv regulatsioon ülevaatamist, mistõttu on </w:t>
      </w:r>
      <w:commentRangeStart w:id="18"/>
      <w:r w:rsidR="3BB12ECF" w:rsidRPr="2916609E">
        <w:rPr>
          <w:rFonts w:cs="Times New Roman"/>
        </w:rPr>
        <w:t>väljatöötamiskavatsuses kirjeldatud eesmärgid</w:t>
      </w:r>
      <w:commentRangeEnd w:id="18"/>
      <w:r w:rsidR="00440BDC">
        <w:commentReference w:id="18"/>
      </w:r>
      <w:r w:rsidR="3BB12ECF" w:rsidRPr="2916609E">
        <w:rPr>
          <w:rFonts w:cs="Times New Roman"/>
        </w:rPr>
        <w:t xml:space="preserve"> õigustatud. </w:t>
      </w:r>
      <w:commentRangeStart w:id="19"/>
      <w:commentRangeStart w:id="20"/>
      <w:r w:rsidR="3BB12ECF" w:rsidRPr="2916609E">
        <w:rPr>
          <w:rFonts w:cs="Times New Roman"/>
        </w:rPr>
        <w:t>Rõhutati</w:t>
      </w:r>
      <w:commentRangeEnd w:id="19"/>
      <w:r w:rsidR="00440BDC">
        <w:commentReference w:id="19"/>
      </w:r>
      <w:r w:rsidR="565C0819" w:rsidRPr="2916609E">
        <w:rPr>
          <w:rFonts w:cs="Times New Roman"/>
        </w:rPr>
        <w:t>, et on oluline, et postiseaduse § 36 lg 1 kohaselt jääks UPT osutajale kohustus tagada pensionite ja toetuste väljamaksmine.</w:t>
      </w:r>
      <w:r w:rsidR="378B1470" w:rsidRPr="2916609E">
        <w:rPr>
          <w:rFonts w:cs="Times New Roman"/>
        </w:rPr>
        <w:t xml:space="preserve"> </w:t>
      </w:r>
      <w:commentRangeEnd w:id="20"/>
      <w:r w:rsidR="00440BDC">
        <w:commentReference w:id="20"/>
      </w:r>
    </w:p>
    <w:p w14:paraId="107B3C2F" w14:textId="2F930A13" w:rsidR="00A87C6D" w:rsidRPr="008940D2" w:rsidRDefault="00A87C6D" w:rsidP="0075146B">
      <w:pPr>
        <w:rPr>
          <w:rFonts w:cs="Times New Roman"/>
          <w:szCs w:val="24"/>
        </w:rPr>
      </w:pPr>
    </w:p>
    <w:p w14:paraId="36F6459B" w14:textId="7987F2B5" w:rsidR="0077661B" w:rsidRPr="008940D2" w:rsidRDefault="004F369F" w:rsidP="79A72EDF">
      <w:pPr>
        <w:rPr>
          <w:rFonts w:cs="Times New Roman"/>
        </w:rPr>
      </w:pPr>
      <w:del w:id="21" w:author="Maarja-Liis Lall - JUSTDIGI" w:date="2025-08-12T11:42:00Z">
        <w:r w:rsidRPr="79A72EDF" w:rsidDel="24E48333">
          <w:rPr>
            <w:rFonts w:cs="Times New Roman"/>
          </w:rPr>
          <w:delText>Kinnitame</w:delText>
        </w:r>
        <w:r w:rsidRPr="79A72EDF" w:rsidDel="7B55CAF2">
          <w:rPr>
            <w:rFonts w:cs="Times New Roman"/>
          </w:rPr>
          <w:delText xml:space="preserve">, et </w:delText>
        </w:r>
      </w:del>
      <w:r w:rsidR="378B1470" w:rsidRPr="79A72EDF">
        <w:rPr>
          <w:rFonts w:cs="Times New Roman"/>
        </w:rPr>
        <w:t xml:space="preserve">UPT </w:t>
      </w:r>
      <w:r w:rsidR="7B55CAF2" w:rsidRPr="79A72EDF">
        <w:rPr>
          <w:rFonts w:cs="Times New Roman"/>
        </w:rPr>
        <w:t>osutaja kohustus osutada oma postivõrgu vahendusel üle Eesti pensionide ja toetuste väljamaksmine jääb kehtima</w:t>
      </w:r>
      <w:r w:rsidR="2D713909" w:rsidRPr="79A72EDF">
        <w:rPr>
          <w:rFonts w:cs="Times New Roman"/>
        </w:rPr>
        <w:t xml:space="preserve"> (vt ka seletuskirja </w:t>
      </w:r>
      <w:r w:rsidR="0F0E0C06" w:rsidRPr="79A72EDF">
        <w:rPr>
          <w:rFonts w:cs="Times New Roman"/>
        </w:rPr>
        <w:t>§ 1 punkt</w:t>
      </w:r>
      <w:r w:rsidR="76796504" w:rsidRPr="79A72EDF">
        <w:rPr>
          <w:rFonts w:cs="Times New Roman"/>
        </w:rPr>
        <w:t>i</w:t>
      </w:r>
      <w:r w:rsidR="0F0E0C06" w:rsidRPr="79A72EDF">
        <w:rPr>
          <w:rFonts w:cs="Times New Roman"/>
        </w:rPr>
        <w:t xml:space="preserve"> </w:t>
      </w:r>
      <w:r w:rsidR="2F43D1B7" w:rsidRPr="79A72EDF">
        <w:rPr>
          <w:rFonts w:cs="Times New Roman"/>
        </w:rPr>
        <w:t>4</w:t>
      </w:r>
      <w:r w:rsidR="283627D6" w:rsidRPr="79A72EDF">
        <w:rPr>
          <w:rFonts w:cs="Times New Roman"/>
        </w:rPr>
        <w:t>2</w:t>
      </w:r>
      <w:r w:rsidR="0F0E0C06" w:rsidRPr="79A72EDF">
        <w:rPr>
          <w:rFonts w:cs="Times New Roman"/>
        </w:rPr>
        <w:t xml:space="preserve"> selgitust</w:t>
      </w:r>
      <w:r w:rsidR="2D713909" w:rsidRPr="79A72EDF">
        <w:rPr>
          <w:rFonts w:cs="Times New Roman"/>
        </w:rPr>
        <w:t>).</w:t>
      </w:r>
    </w:p>
    <w:p w14:paraId="3D5807A3" w14:textId="654703ED" w:rsidR="002D313F" w:rsidRPr="008940D2" w:rsidRDefault="002D313F" w:rsidP="0075146B">
      <w:pPr>
        <w:rPr>
          <w:rFonts w:cs="Times New Roman"/>
          <w:szCs w:val="24"/>
        </w:rPr>
      </w:pPr>
    </w:p>
    <w:p w14:paraId="706E8066" w14:textId="559BDE01" w:rsidR="00F15C41" w:rsidRPr="008940D2" w:rsidRDefault="3BB12ECF" w:rsidP="79A72EDF">
      <w:pPr>
        <w:rPr>
          <w:rFonts w:cs="Times New Roman"/>
        </w:rPr>
      </w:pPr>
      <w:commentRangeStart w:id="22"/>
      <w:r w:rsidRPr="79A72EDF">
        <w:rPr>
          <w:rFonts w:cs="Times New Roman"/>
        </w:rPr>
        <w:t>Samuti toodi</w:t>
      </w:r>
      <w:r w:rsidR="7107CCE7" w:rsidRPr="79A72EDF">
        <w:rPr>
          <w:rFonts w:cs="Times New Roman"/>
        </w:rPr>
        <w:t xml:space="preserve"> arvamus</w:t>
      </w:r>
      <w:r w:rsidRPr="79A72EDF">
        <w:rPr>
          <w:rFonts w:cs="Times New Roman"/>
        </w:rPr>
        <w:t>t</w:t>
      </w:r>
      <w:r w:rsidR="7107CCE7" w:rsidRPr="79A72EDF">
        <w:rPr>
          <w:rFonts w:cs="Times New Roman"/>
        </w:rPr>
        <w:t>e</w:t>
      </w:r>
      <w:r w:rsidR="6F628EDC" w:rsidRPr="79A72EDF">
        <w:rPr>
          <w:rFonts w:cs="Times New Roman"/>
        </w:rPr>
        <w:t>s</w:t>
      </w:r>
      <w:commentRangeEnd w:id="22"/>
      <w:r w:rsidR="00B9377C">
        <w:commentReference w:id="22"/>
      </w:r>
      <w:r w:rsidR="7107CCE7" w:rsidRPr="79A72EDF">
        <w:rPr>
          <w:rFonts w:cs="Times New Roman"/>
        </w:rPr>
        <w:t xml:space="preserve"> välja, et postiseaduse ja sellekohase praktika reformimisel pakiautomaatide laiema kasutuselevõtu suunas tuleb jälgida, et ei tekiks vastuolu haldusmenetluse seaduse §-s 26 (</w:t>
      </w:r>
      <w:r w:rsidR="282C1984" w:rsidRPr="79A72EDF">
        <w:rPr>
          <w:rFonts w:cs="Times New Roman"/>
        </w:rPr>
        <w:t>k</w:t>
      </w:r>
      <w:r w:rsidR="7107CCE7" w:rsidRPr="79A72EDF">
        <w:rPr>
          <w:rFonts w:cs="Times New Roman"/>
        </w:rPr>
        <w:t>ättetoimetamine postiga) ja maksukorralduse seaduse §-s 53</w:t>
      </w:r>
      <w:r w:rsidR="7107CCE7" w:rsidRPr="79A72EDF">
        <w:rPr>
          <w:rFonts w:cs="Times New Roman"/>
          <w:vertAlign w:val="superscript"/>
        </w:rPr>
        <w:t>1</w:t>
      </w:r>
      <w:r w:rsidR="7107CCE7" w:rsidRPr="79A72EDF">
        <w:rPr>
          <w:rFonts w:cs="Times New Roman"/>
        </w:rPr>
        <w:t xml:space="preserve"> (</w:t>
      </w:r>
      <w:r w:rsidR="282C1984" w:rsidRPr="79A72EDF">
        <w:rPr>
          <w:rFonts w:cs="Times New Roman"/>
        </w:rPr>
        <w:t>k</w:t>
      </w:r>
      <w:r w:rsidR="7107CCE7" w:rsidRPr="79A72EDF">
        <w:rPr>
          <w:rFonts w:cs="Times New Roman"/>
        </w:rPr>
        <w:t>ättetoimetamine posti teel) sätestatud normidega.</w:t>
      </w:r>
    </w:p>
    <w:p w14:paraId="3096AD95" w14:textId="77777777" w:rsidR="004F369F" w:rsidRPr="008940D2" w:rsidRDefault="004F369F" w:rsidP="0075146B">
      <w:pPr>
        <w:rPr>
          <w:rFonts w:cs="Times New Roman"/>
          <w:szCs w:val="24"/>
        </w:rPr>
      </w:pPr>
    </w:p>
    <w:p w14:paraId="15120AA5" w14:textId="09B8217D" w:rsidR="00CE1CAF" w:rsidRPr="008940D2" w:rsidRDefault="24E48333" w:rsidP="79A72EDF">
      <w:pPr>
        <w:rPr>
          <w:rFonts w:cs="Times New Roman"/>
        </w:rPr>
      </w:pPr>
      <w:r w:rsidRPr="79A72EDF">
        <w:rPr>
          <w:rFonts w:cs="Times New Roman"/>
        </w:rPr>
        <w:t>K</w:t>
      </w:r>
      <w:r w:rsidR="302E4323" w:rsidRPr="79A72EDF">
        <w:rPr>
          <w:rFonts w:cs="Times New Roman"/>
        </w:rPr>
        <w:t xml:space="preserve">äesoleva eelnõuga </w:t>
      </w:r>
      <w:r w:rsidR="7B4EDA2F" w:rsidRPr="79A72EDF">
        <w:rPr>
          <w:rFonts w:cs="Times New Roman"/>
        </w:rPr>
        <w:t>laiendatakse</w:t>
      </w:r>
      <w:r w:rsidR="508BB03A" w:rsidRPr="79A72EDF">
        <w:rPr>
          <w:rFonts w:cs="Times New Roman"/>
        </w:rPr>
        <w:t xml:space="preserve"> postivõrgu</w:t>
      </w:r>
      <w:r w:rsidR="7B4EDA2F" w:rsidRPr="79A72EDF">
        <w:rPr>
          <w:rFonts w:cs="Times New Roman"/>
        </w:rPr>
        <w:t xml:space="preserve"> </w:t>
      </w:r>
      <w:r w:rsidR="218D3C38" w:rsidRPr="79A72EDF">
        <w:rPr>
          <w:rFonts w:cs="Times New Roman"/>
        </w:rPr>
        <w:t xml:space="preserve">juurdepääsupunktide ringi, lisades sinna </w:t>
      </w:r>
      <w:r w:rsidR="302E4323" w:rsidRPr="79A72EDF">
        <w:rPr>
          <w:rFonts w:cs="Times New Roman"/>
        </w:rPr>
        <w:t>loetellu</w:t>
      </w:r>
      <w:r w:rsidR="218D3C38" w:rsidRPr="79A72EDF">
        <w:rPr>
          <w:rFonts w:cs="Times New Roman"/>
        </w:rPr>
        <w:t xml:space="preserve"> juurdepääsupunktidena automatiseeritud juurdepääsupunkt</w:t>
      </w:r>
      <w:r w:rsidR="1FF8B4C9" w:rsidRPr="79A72EDF">
        <w:rPr>
          <w:rFonts w:cs="Times New Roman"/>
        </w:rPr>
        <w:t>i</w:t>
      </w:r>
      <w:r w:rsidR="7B4EDA2F" w:rsidRPr="79A72EDF">
        <w:rPr>
          <w:rFonts w:cs="Times New Roman"/>
        </w:rPr>
        <w:t xml:space="preserve"> (</w:t>
      </w:r>
      <w:r w:rsidR="5A427A19" w:rsidRPr="79A72EDF">
        <w:rPr>
          <w:rFonts w:cs="Times New Roman"/>
        </w:rPr>
        <w:t xml:space="preserve">näiteks hetkel on kasutusel </w:t>
      </w:r>
      <w:r w:rsidR="7B4EDA2F" w:rsidRPr="79A72EDF">
        <w:rPr>
          <w:rFonts w:cs="Times New Roman"/>
        </w:rPr>
        <w:t>pakiautomaa</w:t>
      </w:r>
      <w:r w:rsidR="1FF8B4C9" w:rsidRPr="79A72EDF">
        <w:rPr>
          <w:rFonts w:cs="Times New Roman"/>
        </w:rPr>
        <w:t>di</w:t>
      </w:r>
      <w:r w:rsidR="5A427A19" w:rsidRPr="79A72EDF">
        <w:rPr>
          <w:rFonts w:cs="Times New Roman"/>
        </w:rPr>
        <w:t>d</w:t>
      </w:r>
      <w:r w:rsidR="7B4EDA2F" w:rsidRPr="79A72EDF">
        <w:rPr>
          <w:rFonts w:cs="Times New Roman"/>
        </w:rPr>
        <w:t>)</w:t>
      </w:r>
      <w:r w:rsidR="508BB03A" w:rsidRPr="79A72EDF">
        <w:rPr>
          <w:rFonts w:cs="Times New Roman"/>
        </w:rPr>
        <w:t>, liikuv</w:t>
      </w:r>
      <w:r w:rsidR="1FF8B4C9" w:rsidRPr="79A72EDF">
        <w:rPr>
          <w:rFonts w:cs="Times New Roman"/>
        </w:rPr>
        <w:t>a</w:t>
      </w:r>
      <w:r w:rsidR="508BB03A" w:rsidRPr="79A72EDF">
        <w:rPr>
          <w:rFonts w:cs="Times New Roman"/>
        </w:rPr>
        <w:t xml:space="preserve"> juurdepääsupunkt</w:t>
      </w:r>
      <w:r w:rsidR="1FF8B4C9" w:rsidRPr="79A72EDF">
        <w:rPr>
          <w:rFonts w:cs="Times New Roman"/>
        </w:rPr>
        <w:t>i</w:t>
      </w:r>
      <w:r w:rsidR="218D3C38" w:rsidRPr="79A72EDF">
        <w:rPr>
          <w:rFonts w:cs="Times New Roman"/>
        </w:rPr>
        <w:t xml:space="preserve"> ja tellitav</w:t>
      </w:r>
      <w:r w:rsidR="1FF8B4C9" w:rsidRPr="79A72EDF">
        <w:rPr>
          <w:rFonts w:cs="Times New Roman"/>
        </w:rPr>
        <w:t>a</w:t>
      </w:r>
      <w:r w:rsidR="218D3C38" w:rsidRPr="79A72EDF">
        <w:rPr>
          <w:rFonts w:cs="Times New Roman"/>
        </w:rPr>
        <w:t xml:space="preserve"> juurdepääsupunkt</w:t>
      </w:r>
      <w:r w:rsidR="1FF8B4C9" w:rsidRPr="79A72EDF">
        <w:rPr>
          <w:rFonts w:cs="Times New Roman"/>
        </w:rPr>
        <w:t>i</w:t>
      </w:r>
      <w:r w:rsidR="4E58B09D" w:rsidRPr="79A72EDF">
        <w:rPr>
          <w:rFonts w:cs="Times New Roman"/>
        </w:rPr>
        <w:t>, et</w:t>
      </w:r>
      <w:r w:rsidR="4E58B09D">
        <w:t xml:space="preserve"> </w:t>
      </w:r>
      <w:r w:rsidR="70273307" w:rsidRPr="79A72EDF">
        <w:rPr>
          <w:rFonts w:cs="Times New Roman"/>
        </w:rPr>
        <w:t xml:space="preserve">muuta paindlikumaks </w:t>
      </w:r>
      <w:r w:rsidR="4E58B09D" w:rsidRPr="79A72EDF">
        <w:rPr>
          <w:rFonts w:cs="Times New Roman"/>
        </w:rPr>
        <w:t xml:space="preserve">UPT osutaja </w:t>
      </w:r>
      <w:r w:rsidR="70273307" w:rsidRPr="79A72EDF">
        <w:rPr>
          <w:rFonts w:cs="Times New Roman"/>
        </w:rPr>
        <w:t xml:space="preserve">võimalused </w:t>
      </w:r>
      <w:r w:rsidR="4E58B09D" w:rsidRPr="79A72EDF">
        <w:rPr>
          <w:rFonts w:cs="Times New Roman"/>
        </w:rPr>
        <w:t>kättesaadavuse tagamise</w:t>
      </w:r>
      <w:r w:rsidR="70273307" w:rsidRPr="79A72EDF">
        <w:rPr>
          <w:rFonts w:cs="Times New Roman"/>
        </w:rPr>
        <w:t>ks</w:t>
      </w:r>
      <w:r w:rsidR="218D3C38" w:rsidRPr="79A72EDF">
        <w:rPr>
          <w:rFonts w:cs="Times New Roman"/>
        </w:rPr>
        <w:t>.</w:t>
      </w:r>
      <w:r w:rsidR="7B4EDA2F" w:rsidRPr="79A72EDF">
        <w:rPr>
          <w:rFonts w:cs="Times New Roman"/>
        </w:rPr>
        <w:t xml:space="preserve"> </w:t>
      </w:r>
      <w:del w:id="23" w:author="Maarja-Liis Lall - JUSTDIGI" w:date="2025-08-12T11:47:00Z">
        <w:r w:rsidR="004F369F" w:rsidRPr="79A72EDF" w:rsidDel="7B4EDA2F">
          <w:rPr>
            <w:rFonts w:cs="Times New Roman"/>
          </w:rPr>
          <w:delText xml:space="preserve">Samas </w:delText>
        </w:r>
        <w:r w:rsidR="004F369F" w:rsidRPr="79A72EDF" w:rsidDel="6CD97C87">
          <w:rPr>
            <w:rFonts w:cs="Times New Roman"/>
          </w:rPr>
          <w:delText xml:space="preserve">kinnitame, et </w:delText>
        </w:r>
      </w:del>
      <w:r w:rsidR="41E3096C" w:rsidRPr="79A72EDF">
        <w:rPr>
          <w:rFonts w:cs="Times New Roman"/>
        </w:rPr>
        <w:t xml:space="preserve">UPT </w:t>
      </w:r>
      <w:r w:rsidR="6F628EDC" w:rsidRPr="79A72EDF">
        <w:rPr>
          <w:rFonts w:cs="Times New Roman"/>
        </w:rPr>
        <w:t>osutamine (mille hulka kuulub nii liht- kui ka tähtsaadetise kättetoimetamine)</w:t>
      </w:r>
      <w:r w:rsidR="4C050EA1" w:rsidRPr="79A72EDF">
        <w:rPr>
          <w:rFonts w:cs="Times New Roman"/>
        </w:rPr>
        <w:t xml:space="preserve"> jääb kehtima samadel tingimustel</w:t>
      </w:r>
      <w:r w:rsidR="25CE4126" w:rsidRPr="79A72EDF">
        <w:rPr>
          <w:rFonts w:cs="Times New Roman"/>
        </w:rPr>
        <w:t xml:space="preserve"> vastavalt õigusaktides esitatud tingimustele. </w:t>
      </w:r>
    </w:p>
    <w:p w14:paraId="58722D6A" w14:textId="77777777" w:rsidR="00CE1CAF" w:rsidRPr="008940D2" w:rsidRDefault="00CE1CAF" w:rsidP="0075146B">
      <w:pPr>
        <w:rPr>
          <w:rFonts w:cs="Times New Roman"/>
          <w:szCs w:val="24"/>
        </w:rPr>
      </w:pPr>
    </w:p>
    <w:p w14:paraId="5A8BDB1E" w14:textId="6E1E5FDF" w:rsidR="005910D1" w:rsidRPr="008940D2" w:rsidRDefault="3BB12ECF" w:rsidP="79A72EDF">
      <w:pPr>
        <w:rPr>
          <w:rFonts w:cs="Times New Roman"/>
        </w:rPr>
      </w:pPr>
      <w:r w:rsidRPr="79A72EDF">
        <w:rPr>
          <w:rFonts w:cs="Times New Roman"/>
        </w:rPr>
        <w:t>Lisaks toodi kooskõlastusringis välja, et</w:t>
      </w:r>
      <w:r w:rsidR="25CE4126" w:rsidRPr="79A72EDF">
        <w:rPr>
          <w:rFonts w:cs="Times New Roman"/>
        </w:rPr>
        <w:t xml:space="preserve"> ei toeta</w:t>
      </w:r>
      <w:r w:rsidRPr="79A72EDF">
        <w:rPr>
          <w:rFonts w:cs="Times New Roman"/>
        </w:rPr>
        <w:t>ta</w:t>
      </w:r>
      <w:r w:rsidR="25CE4126" w:rsidRPr="79A72EDF">
        <w:rPr>
          <w:rFonts w:cs="Times New Roman"/>
        </w:rPr>
        <w:t xml:space="preserve"> lahendust, mille kohaselt </w:t>
      </w:r>
      <w:r w:rsidR="5F8F79BD" w:rsidRPr="79A72EDF">
        <w:rPr>
          <w:rFonts w:cs="Times New Roman"/>
        </w:rPr>
        <w:t xml:space="preserve">vähendatakse </w:t>
      </w:r>
      <w:r w:rsidR="015229AD" w:rsidRPr="79A72EDF">
        <w:rPr>
          <w:rFonts w:cs="Times New Roman"/>
        </w:rPr>
        <w:t xml:space="preserve">perioodiliste väljaannete </w:t>
      </w:r>
      <w:r w:rsidR="5F8F79BD" w:rsidRPr="79A72EDF">
        <w:rPr>
          <w:rFonts w:cs="Times New Roman"/>
        </w:rPr>
        <w:t>kohustuslike kandepäevade arvu.</w:t>
      </w:r>
      <w:r w:rsidRPr="79A72EDF">
        <w:rPr>
          <w:rFonts w:cs="Times New Roman"/>
        </w:rPr>
        <w:t xml:space="preserve"> </w:t>
      </w:r>
      <w:commentRangeStart w:id="24"/>
      <w:r w:rsidRPr="79A72EDF">
        <w:rPr>
          <w:rFonts w:cs="Times New Roman"/>
        </w:rPr>
        <w:t>Kuid</w:t>
      </w:r>
      <w:commentRangeEnd w:id="24"/>
      <w:r w:rsidR="00B9377C">
        <w:commentReference w:id="24"/>
      </w:r>
      <w:r w:rsidRPr="79A72EDF">
        <w:rPr>
          <w:rFonts w:cs="Times New Roman"/>
        </w:rPr>
        <w:t xml:space="preserve"> oluline on säilitada </w:t>
      </w:r>
      <w:r w:rsidR="015229AD" w:rsidRPr="79A72EDF">
        <w:rPr>
          <w:rFonts w:cs="Times New Roman"/>
        </w:rPr>
        <w:lastRenderedPageBreak/>
        <w:t xml:space="preserve">maapiirkonnas perioodilise väljaande edastamise dotatsioon </w:t>
      </w:r>
      <w:r w:rsidRPr="79A72EDF">
        <w:rPr>
          <w:rFonts w:cs="Times New Roman"/>
        </w:rPr>
        <w:t>ning selle hinna allutamine Konkurentsiameti alla võib olla põhjendatud</w:t>
      </w:r>
      <w:r w:rsidR="015229AD" w:rsidRPr="79A72EDF">
        <w:rPr>
          <w:rFonts w:cs="Times New Roman"/>
        </w:rPr>
        <w:t xml:space="preserve">. </w:t>
      </w:r>
    </w:p>
    <w:p w14:paraId="44F7CCC4" w14:textId="77777777" w:rsidR="005910D1" w:rsidRPr="008940D2" w:rsidRDefault="005910D1" w:rsidP="00032919">
      <w:pPr>
        <w:ind w:firstLine="708"/>
        <w:rPr>
          <w:rFonts w:cs="Times New Roman"/>
          <w:szCs w:val="24"/>
        </w:rPr>
      </w:pPr>
    </w:p>
    <w:p w14:paraId="53158883" w14:textId="4B351817" w:rsidR="002D7CCD" w:rsidRPr="008940D2" w:rsidRDefault="506B7E6A" w:rsidP="79A72EDF">
      <w:pPr>
        <w:rPr>
          <w:rFonts w:cs="Times New Roman"/>
        </w:rPr>
      </w:pPr>
      <w:r w:rsidRPr="2916609E">
        <w:rPr>
          <w:rFonts w:cs="Times New Roman"/>
        </w:rPr>
        <w:t>Seisukohaga tutvunud</w:t>
      </w:r>
      <w:r w:rsidR="3F9B12E3" w:rsidRPr="2916609E">
        <w:rPr>
          <w:rFonts w:cs="Times New Roman"/>
        </w:rPr>
        <w:t xml:space="preserve"> ning kohtunud ka </w:t>
      </w:r>
      <w:r w:rsidR="70200956" w:rsidRPr="2916609E">
        <w:rPr>
          <w:rFonts w:cs="Times New Roman"/>
        </w:rPr>
        <w:t xml:space="preserve">kahepoolselt </w:t>
      </w:r>
      <w:r w:rsidR="3BB12ECF" w:rsidRPr="2916609E">
        <w:rPr>
          <w:rFonts w:cs="Times New Roman"/>
        </w:rPr>
        <w:t>ettepaneku esitajaga</w:t>
      </w:r>
      <w:r w:rsidR="3F9B12E3" w:rsidRPr="2916609E">
        <w:rPr>
          <w:rFonts w:cs="Times New Roman"/>
        </w:rPr>
        <w:t xml:space="preserve"> </w:t>
      </w:r>
      <w:commentRangeStart w:id="25"/>
      <w:r w:rsidR="3F9B12E3" w:rsidRPr="2916609E">
        <w:rPr>
          <w:rFonts w:cs="Times New Roman"/>
        </w:rPr>
        <w:t>leiame</w:t>
      </w:r>
      <w:commentRangeEnd w:id="25"/>
      <w:r w:rsidR="00F20A74">
        <w:commentReference w:id="25"/>
      </w:r>
      <w:r w:rsidR="3F9B12E3" w:rsidRPr="2916609E">
        <w:rPr>
          <w:rFonts w:cs="Times New Roman"/>
        </w:rPr>
        <w:t>, et perioodiliste väljaande edastamise hinna allutamine Konkurentsiameti järelevalve alla ei ole tänasel hetkel mõistlik</w:t>
      </w:r>
      <w:r w:rsidR="71799EDC" w:rsidRPr="2916609E">
        <w:rPr>
          <w:rFonts w:cs="Times New Roman"/>
        </w:rPr>
        <w:t>, kuid on oluline säilitada tänane kandepäevade struktuur</w:t>
      </w:r>
      <w:r w:rsidR="3F9B12E3" w:rsidRPr="2916609E">
        <w:rPr>
          <w:rFonts w:cs="Times New Roman"/>
        </w:rPr>
        <w:t>.</w:t>
      </w:r>
      <w:r w:rsidRPr="2916609E">
        <w:rPr>
          <w:rFonts w:cs="Times New Roman"/>
        </w:rPr>
        <w:t xml:space="preserve"> </w:t>
      </w:r>
      <w:r w:rsidR="3F9B12E3" w:rsidRPr="2916609E">
        <w:rPr>
          <w:rFonts w:cs="Times New Roman"/>
        </w:rPr>
        <w:t xml:space="preserve">Perioodiliste </w:t>
      </w:r>
      <w:r w:rsidR="5FE1DF5D">
        <w:t xml:space="preserve"> väljaannete edastamine</w:t>
      </w:r>
      <w:r w:rsidR="3F9B12E3">
        <w:t xml:space="preserve"> on sarnaselt teiste postiteenustega</w:t>
      </w:r>
      <w:r w:rsidR="372239EA">
        <w:t xml:space="preserve"> (nt kullerpost)</w:t>
      </w:r>
      <w:r w:rsidR="5FE1DF5D">
        <w:t xml:space="preserve"> vabaturu teenus</w:t>
      </w:r>
      <w:r w:rsidR="3F9B12E3">
        <w:t>.</w:t>
      </w:r>
      <w:r w:rsidR="428E5583">
        <w:t xml:space="preserve"> Samas jätkab riik perioodiliste väljaannete edastamise toetamisega maapiirkonnas.</w:t>
      </w:r>
    </w:p>
    <w:p w14:paraId="25D04B13" w14:textId="58C7169E" w:rsidR="005359C2" w:rsidRPr="008940D2" w:rsidRDefault="005359C2" w:rsidP="0075146B">
      <w:pPr>
        <w:rPr>
          <w:rFonts w:cs="Times New Roman"/>
          <w:szCs w:val="24"/>
        </w:rPr>
      </w:pPr>
    </w:p>
    <w:p w14:paraId="1FE21490" w14:textId="515BDF1B" w:rsidR="00EE4D7F" w:rsidRPr="008940D2" w:rsidRDefault="00A13588" w:rsidP="0075146B">
      <w:del w:id="26" w:author="Maarja-Liis Lall - JUSTDIGI" w:date="2025-08-12T11:53:00Z">
        <w:r w:rsidRPr="79A72EDF" w:rsidDel="40A63EEE">
          <w:rPr>
            <w:rFonts w:cs="Times New Roman"/>
          </w:rPr>
          <w:delText xml:space="preserve">Mis puudutab </w:delText>
        </w:r>
      </w:del>
      <w:ins w:id="27" w:author="Maarja-Liis Lall - JUSTDIGI" w:date="2025-08-12T11:53:00Z">
        <w:r w:rsidR="641E3EFC" w:rsidRPr="79A72EDF">
          <w:rPr>
            <w:rFonts w:cs="Times New Roman"/>
          </w:rPr>
          <w:t>Seoses</w:t>
        </w:r>
      </w:ins>
      <w:ins w:id="28" w:author="Maarja-Liis Lall - JUSTDIGI" w:date="2025-08-12T11:54:00Z">
        <w:r w:rsidR="641E3EFC" w:rsidRPr="79A72EDF">
          <w:rPr>
            <w:rFonts w:cs="Times New Roman"/>
          </w:rPr>
          <w:t xml:space="preserve"> </w:t>
        </w:r>
      </w:ins>
      <w:r w:rsidR="1658B46B" w:rsidRPr="79A72EDF">
        <w:rPr>
          <w:rFonts w:cs="Times New Roman"/>
        </w:rPr>
        <w:t>seisukoh</w:t>
      </w:r>
      <w:del w:id="29" w:author="Maarja-Liis Lall - JUSTDIGI" w:date="2025-08-12T11:54:00Z">
        <w:r w:rsidRPr="79A72EDF" w:rsidDel="1658B46B">
          <w:rPr>
            <w:rFonts w:cs="Times New Roman"/>
          </w:rPr>
          <w:delText>t</w:delText>
        </w:r>
      </w:del>
      <w:r w:rsidR="1658B46B" w:rsidRPr="79A72EDF">
        <w:rPr>
          <w:rFonts w:cs="Times New Roman"/>
        </w:rPr>
        <w:t>a</w:t>
      </w:r>
      <w:ins w:id="30" w:author="Maarja-Liis Lall - JUSTDIGI" w:date="2025-08-12T11:54:00Z">
        <w:r w:rsidR="25852A23" w:rsidRPr="79A72EDF">
          <w:rPr>
            <w:rFonts w:cs="Times New Roman"/>
          </w:rPr>
          <w:t>ga</w:t>
        </w:r>
      </w:ins>
      <w:r w:rsidR="1658B46B" w:rsidRPr="79A72EDF">
        <w:rPr>
          <w:rFonts w:cs="Times New Roman"/>
        </w:rPr>
        <w:t xml:space="preserve">, et perioodiliste väljaannete </w:t>
      </w:r>
      <w:r w:rsidR="6F56F242" w:rsidRPr="79A72EDF">
        <w:rPr>
          <w:rFonts w:cs="Times New Roman"/>
        </w:rPr>
        <w:t xml:space="preserve">kohustuslike </w:t>
      </w:r>
      <w:r w:rsidR="1658B46B" w:rsidRPr="79A72EDF">
        <w:rPr>
          <w:rFonts w:cs="Times New Roman"/>
        </w:rPr>
        <w:t>kandepäevade vähendamine mõjutaks turgu negatiivselt</w:t>
      </w:r>
      <w:r w:rsidR="70D47E86" w:rsidRPr="79A72EDF">
        <w:rPr>
          <w:rFonts w:cs="Times New Roman"/>
        </w:rPr>
        <w:t xml:space="preserve"> (nt juhul kui UPT osutaja jätab ära mingi kandepäeva turu dünaamikat arvestamata)</w:t>
      </w:r>
      <w:r w:rsidR="1658B46B" w:rsidRPr="79A72EDF">
        <w:rPr>
          <w:rFonts w:cs="Times New Roman"/>
        </w:rPr>
        <w:t xml:space="preserve">, </w:t>
      </w:r>
      <w:del w:id="31" w:author="Maarja-Liis Lall - JUSTDIGI" w:date="2025-08-12T11:54:00Z">
        <w:r w:rsidRPr="79A72EDF" w:rsidDel="1658B46B">
          <w:rPr>
            <w:rFonts w:cs="Times New Roman"/>
          </w:rPr>
          <w:delText>siis</w:delText>
        </w:r>
        <w:r w:rsidRPr="79A72EDF" w:rsidDel="37FCD1A3">
          <w:rPr>
            <w:rFonts w:cs="Times New Roman"/>
          </w:rPr>
          <w:delText xml:space="preserve"> nõustu</w:delText>
        </w:r>
        <w:r w:rsidRPr="79A72EDF" w:rsidDel="24E48333">
          <w:rPr>
            <w:rFonts w:cs="Times New Roman"/>
          </w:rPr>
          <w:delText>me</w:delText>
        </w:r>
        <w:r w:rsidRPr="79A72EDF" w:rsidDel="1658B46B">
          <w:rPr>
            <w:rFonts w:cs="Times New Roman"/>
          </w:rPr>
          <w:delText xml:space="preserve">, et </w:delText>
        </w:r>
      </w:del>
      <w:ins w:id="32" w:author="Maarja-Liis Lall - JUSTDIGI" w:date="2025-08-12T11:54:00Z">
        <w:r w:rsidR="41626FB5" w:rsidRPr="79A72EDF">
          <w:rPr>
            <w:rFonts w:cs="Times New Roman"/>
          </w:rPr>
          <w:t xml:space="preserve">on </w:t>
        </w:r>
      </w:ins>
      <w:r w:rsidR="37FCD1A3" w:rsidRPr="79A72EDF">
        <w:rPr>
          <w:rFonts w:cs="Times New Roman"/>
        </w:rPr>
        <w:t>sama tagajär</w:t>
      </w:r>
      <w:r w:rsidR="5B4A5F66" w:rsidRPr="79A72EDF">
        <w:rPr>
          <w:rFonts w:cs="Times New Roman"/>
        </w:rPr>
        <w:t>g</w:t>
      </w:r>
      <w:r w:rsidR="37FCD1A3" w:rsidRPr="79A72EDF">
        <w:rPr>
          <w:rFonts w:cs="Times New Roman"/>
        </w:rPr>
        <w:t xml:space="preserve"> </w:t>
      </w:r>
      <w:del w:id="33" w:author="Maarja-Liis Lall - JUSTDIGI" w:date="2025-08-12T11:54:00Z">
        <w:r w:rsidRPr="79A72EDF" w:rsidDel="37FCD1A3">
          <w:rPr>
            <w:rFonts w:cs="Times New Roman"/>
          </w:rPr>
          <w:delText xml:space="preserve">on </w:delText>
        </w:r>
      </w:del>
      <w:r w:rsidR="37FCD1A3" w:rsidRPr="79A72EDF">
        <w:rPr>
          <w:rFonts w:cs="Times New Roman"/>
        </w:rPr>
        <w:t xml:space="preserve">võimalik saavutada </w:t>
      </w:r>
      <w:r w:rsidR="6F56F242" w:rsidRPr="79A72EDF">
        <w:rPr>
          <w:rFonts w:cs="Times New Roman"/>
        </w:rPr>
        <w:t>kokkuleppe teel</w:t>
      </w:r>
      <w:r w:rsidR="37FCD1A3" w:rsidRPr="79A72EDF">
        <w:rPr>
          <w:rFonts w:cs="Times New Roman"/>
        </w:rPr>
        <w:t>, kui turuosalised loobuvad ühest kandepäevast vabatahtlikult.</w:t>
      </w:r>
      <w:r w:rsidR="70B59CBF">
        <w:t xml:space="preserve"> </w:t>
      </w:r>
      <w:r w:rsidR="150D5697">
        <w:t xml:space="preserve">Samas tuleb arvestada, et </w:t>
      </w:r>
      <w:r w:rsidR="150D5697" w:rsidRPr="79A72EDF">
        <w:rPr>
          <w:rFonts w:eastAsia="Calibri" w:cs="Times New Roman"/>
        </w:rPr>
        <w:t xml:space="preserve">kandepäevade arvu edasine vähendamine kahjustaks oluliselt ajakirjandusväljaannete väärtuspakkumist ning tooks kaasa tellijate loobumise tellimusest sellisel määral, mis kahjustaks väljaannete äriväljavaateid. Sellisel juhul toimuks tellijate arvu kahanemine, meediaväljaannete tellijatulu vähenemine ning sellest tulenev vajadus vähendada väljaande ilmumissagedust või paberväljaanne sootuks sulgeda välise mõju, mitte ajakirjandusturu orgaanilise kahanemise tulemusena. </w:t>
      </w:r>
      <w:r w:rsidR="428E5583">
        <w:t>Käesolev eelnõu viiakse kooskõlla hetkel turul toimuvaga</w:t>
      </w:r>
      <w:r w:rsidR="372239EA">
        <w:t>, kus juba on toimunud kandepäevade arvu vähenemine</w:t>
      </w:r>
      <w:r w:rsidR="428E5583">
        <w:t xml:space="preserve"> </w:t>
      </w:r>
      <w:commentRangeStart w:id="34"/>
      <w:r w:rsidR="428E5583">
        <w:t>(5 kandepäeva)</w:t>
      </w:r>
      <w:commentRangeEnd w:id="34"/>
      <w:r>
        <w:commentReference w:id="34"/>
      </w:r>
      <w:r w:rsidR="428E5583">
        <w:t>.</w:t>
      </w:r>
      <w:r w:rsidR="1770C7CC">
        <w:t xml:space="preserve"> </w:t>
      </w:r>
    </w:p>
    <w:p w14:paraId="6C711EE7" w14:textId="77777777" w:rsidR="00EE4D7F" w:rsidRPr="008940D2" w:rsidRDefault="00EE4D7F" w:rsidP="0075146B"/>
    <w:p w14:paraId="664C2A97" w14:textId="1A647EB0" w:rsidR="00BA43F0" w:rsidRPr="008940D2" w:rsidRDefault="3BB12ECF" w:rsidP="79A72EDF">
      <w:pPr>
        <w:rPr>
          <w:rFonts w:cs="Times New Roman"/>
        </w:rPr>
      </w:pPr>
      <w:r w:rsidRPr="79A72EDF">
        <w:rPr>
          <w:rFonts w:cs="Times New Roman"/>
        </w:rPr>
        <w:t>Samuti rõhutati</w:t>
      </w:r>
      <w:ins w:id="35" w:author="Maarja-Liis Lall - JUSTDIGI" w:date="2025-08-12T11:55:00Z">
        <w:r w:rsidR="64877356" w:rsidRPr="79A72EDF">
          <w:rPr>
            <w:rFonts w:cs="Times New Roman"/>
          </w:rPr>
          <w:t xml:space="preserve"> väljatöötamis</w:t>
        </w:r>
      </w:ins>
      <w:ins w:id="36" w:author="Maarja-Liis Lall - JUSTDIGI" w:date="2025-08-12T11:56:00Z">
        <w:r w:rsidR="64877356" w:rsidRPr="79A72EDF">
          <w:rPr>
            <w:rFonts w:cs="Times New Roman"/>
          </w:rPr>
          <w:t>kavatsuse osas esitatud arvamustes</w:t>
        </w:r>
      </w:ins>
      <w:r w:rsidR="16E6B19B" w:rsidRPr="79A72EDF">
        <w:rPr>
          <w:rFonts w:cs="Times New Roman"/>
        </w:rPr>
        <w:t>, et postiteenuse kasutajate ootustele vastav tänapäevane postiteenus on väga oluline teenus ning UPT kättesaadavus tuleb tagada ja säilitada nii palju kui võimalik ka postkontori ja kirjakasti vormis. Kindlasti tuleb tagada teenuse kättesaadavus kõikide seda võimaldavate paindlike tehnoloogiliste lahenduste teel.</w:t>
      </w:r>
    </w:p>
    <w:p w14:paraId="56CCD7D9" w14:textId="68C0E4F0" w:rsidR="00BA43F0" w:rsidRPr="008940D2" w:rsidRDefault="00BA43F0" w:rsidP="00BA43F0">
      <w:pPr>
        <w:rPr>
          <w:rFonts w:cs="Times New Roman"/>
          <w:szCs w:val="24"/>
        </w:rPr>
      </w:pPr>
    </w:p>
    <w:p w14:paraId="4B1BC5D8" w14:textId="749D83FE" w:rsidR="001E4979" w:rsidRPr="008940D2" w:rsidRDefault="0036522A" w:rsidP="00124C7F">
      <w:pPr>
        <w:rPr>
          <w:rFonts w:cs="Times New Roman"/>
          <w:szCs w:val="24"/>
        </w:rPr>
      </w:pPr>
      <w:r w:rsidRPr="008940D2">
        <w:rPr>
          <w:rFonts w:cs="Times New Roman"/>
          <w:szCs w:val="24"/>
        </w:rPr>
        <w:t>REM järgib</w:t>
      </w:r>
      <w:r w:rsidR="00124C7F" w:rsidRPr="008940D2">
        <w:rPr>
          <w:rFonts w:cs="Times New Roman"/>
          <w:szCs w:val="24"/>
        </w:rPr>
        <w:t xml:space="preserve"> eelnõu väljatöötamisel regionaalarengu üldisi eesmärke</w:t>
      </w:r>
      <w:r w:rsidR="009F1FA8" w:rsidRPr="008940D2">
        <w:rPr>
          <w:rFonts w:cs="Times New Roman"/>
          <w:szCs w:val="24"/>
        </w:rPr>
        <w:t>, et</w:t>
      </w:r>
      <w:r w:rsidR="00124C7F" w:rsidRPr="008940D2">
        <w:rPr>
          <w:rFonts w:cs="Times New Roman"/>
          <w:szCs w:val="24"/>
        </w:rPr>
        <w:t xml:space="preserve"> tagada inimeste põhivajadused ja elukvaliteet igas Eesti paigas ning eri piirkondade püsiv konkurentsivõime. </w:t>
      </w:r>
      <w:r w:rsidR="000371DB" w:rsidRPr="008940D2">
        <w:rPr>
          <w:rFonts w:cs="Times New Roman"/>
          <w:szCs w:val="24"/>
        </w:rPr>
        <w:t xml:space="preserve">UPT </w:t>
      </w:r>
      <w:r w:rsidR="00124C7F" w:rsidRPr="008940D2">
        <w:rPr>
          <w:rFonts w:cs="Times New Roman"/>
          <w:szCs w:val="24"/>
        </w:rPr>
        <w:t xml:space="preserve">on ka edaspidi kättesaadav kogu Eesti Vabariigi territooriumil. Samuti jäävad kehtima ka </w:t>
      </w:r>
      <w:r w:rsidR="000371DB" w:rsidRPr="008940D2">
        <w:rPr>
          <w:rFonts w:cs="Times New Roman"/>
          <w:szCs w:val="24"/>
        </w:rPr>
        <w:t xml:space="preserve">UPT </w:t>
      </w:r>
      <w:r w:rsidR="00124C7F" w:rsidRPr="008940D2">
        <w:rPr>
          <w:rFonts w:cs="Times New Roman"/>
          <w:szCs w:val="24"/>
        </w:rPr>
        <w:t>osutaja kohustused nagu pensionide ja toetuste välja maksmine, perioodiliste väljaannete ning menetlusdokumentide edastamine.</w:t>
      </w:r>
    </w:p>
    <w:p w14:paraId="7A680BDD" w14:textId="77777777" w:rsidR="00A17296" w:rsidRPr="008940D2" w:rsidRDefault="00A17296" w:rsidP="0075146B">
      <w:pPr>
        <w:rPr>
          <w:rFonts w:cs="Times New Roman"/>
          <w:szCs w:val="24"/>
        </w:rPr>
      </w:pPr>
    </w:p>
    <w:p w14:paraId="4A32D3DD" w14:textId="77777777" w:rsidR="00541D77" w:rsidRPr="008940D2" w:rsidRDefault="00541D77" w:rsidP="1266BB03">
      <w:pPr>
        <w:suppressAutoHyphens/>
        <w:rPr>
          <w:rFonts w:eastAsia="Times New Roman" w:cs="Times New Roman"/>
          <w:b/>
          <w:bCs/>
          <w:lang w:eastAsia="ar-SA"/>
        </w:rPr>
      </w:pPr>
      <w:commentRangeStart w:id="37"/>
      <w:commentRangeStart w:id="38"/>
      <w:commentRangeStart w:id="39"/>
      <w:commentRangeStart w:id="40"/>
      <w:r w:rsidRPr="2916609E">
        <w:rPr>
          <w:rFonts w:eastAsia="Times New Roman" w:cs="Times New Roman"/>
          <w:b/>
          <w:bCs/>
          <w:lang w:eastAsia="ar-SA"/>
        </w:rPr>
        <w:t>3. Eelnõu sisu ja võrdlev analüüs</w:t>
      </w:r>
      <w:commentRangeEnd w:id="37"/>
      <w:r>
        <w:commentReference w:id="37"/>
      </w:r>
      <w:commentRangeEnd w:id="38"/>
      <w:r>
        <w:commentReference w:id="38"/>
      </w:r>
      <w:commentRangeEnd w:id="39"/>
      <w:r>
        <w:commentReference w:id="39"/>
      </w:r>
      <w:commentRangeEnd w:id="40"/>
      <w:r>
        <w:commentReference w:id="40"/>
      </w:r>
    </w:p>
    <w:p w14:paraId="1AF6A1C0" w14:textId="5A9624D9" w:rsidR="0075146B" w:rsidRPr="008940D2" w:rsidRDefault="0075146B" w:rsidP="0075146B">
      <w:pPr>
        <w:suppressAutoHyphens/>
        <w:rPr>
          <w:rFonts w:eastAsia="Times New Roman" w:cs="Times New Roman"/>
          <w:b/>
          <w:szCs w:val="24"/>
          <w:lang w:eastAsia="ar-SA"/>
        </w:rPr>
      </w:pPr>
    </w:p>
    <w:p w14:paraId="4D108E78" w14:textId="6ACCC105" w:rsidR="003D531A" w:rsidRPr="008940D2" w:rsidRDefault="003D531A" w:rsidP="0075146B">
      <w:pPr>
        <w:suppressAutoHyphens/>
        <w:rPr>
          <w:rFonts w:eastAsia="Times New Roman" w:cs="Times New Roman"/>
          <w:bCs/>
          <w:szCs w:val="24"/>
          <w:lang w:eastAsia="ar-SA"/>
        </w:rPr>
      </w:pPr>
      <w:r w:rsidRPr="008940D2">
        <w:rPr>
          <w:rFonts w:eastAsia="Times New Roman" w:cs="Times New Roman"/>
          <w:bCs/>
          <w:szCs w:val="24"/>
          <w:lang w:eastAsia="ar-SA"/>
        </w:rPr>
        <w:t xml:space="preserve">Eelnõu koosneb </w:t>
      </w:r>
      <w:r w:rsidR="00727814" w:rsidRPr="008940D2">
        <w:rPr>
          <w:rFonts w:eastAsia="Times New Roman" w:cs="Times New Roman"/>
          <w:bCs/>
          <w:szCs w:val="24"/>
          <w:lang w:eastAsia="ar-SA"/>
        </w:rPr>
        <w:t>neljast</w:t>
      </w:r>
      <w:r w:rsidRPr="008940D2">
        <w:rPr>
          <w:rFonts w:eastAsia="Times New Roman" w:cs="Times New Roman"/>
          <w:bCs/>
          <w:szCs w:val="24"/>
          <w:lang w:eastAsia="ar-SA"/>
        </w:rPr>
        <w:t xml:space="preserve"> paragrahvist</w:t>
      </w:r>
      <w:r w:rsidR="009F3CA8" w:rsidRPr="008940D2">
        <w:rPr>
          <w:rFonts w:eastAsia="Times New Roman" w:cs="Times New Roman"/>
          <w:bCs/>
          <w:szCs w:val="24"/>
          <w:lang w:eastAsia="ar-SA"/>
        </w:rPr>
        <w:t>.</w:t>
      </w:r>
    </w:p>
    <w:p w14:paraId="06D83DC1" w14:textId="77777777" w:rsidR="003D531A" w:rsidRPr="008940D2" w:rsidRDefault="003D531A" w:rsidP="0075146B">
      <w:pPr>
        <w:suppressAutoHyphens/>
        <w:rPr>
          <w:rFonts w:eastAsia="Times New Roman" w:cs="Times New Roman"/>
          <w:b/>
          <w:szCs w:val="24"/>
          <w:lang w:eastAsia="ar-SA"/>
        </w:rPr>
      </w:pPr>
    </w:p>
    <w:p w14:paraId="647BA781" w14:textId="767B3D49" w:rsidR="00FD7AD7" w:rsidRPr="008940D2" w:rsidRDefault="00FD7AD7" w:rsidP="0075146B">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7A0263" w:rsidRPr="008940D2">
        <w:rPr>
          <w:rFonts w:eastAsia="Times New Roman" w:cs="Times New Roman"/>
          <w:b/>
          <w:szCs w:val="24"/>
          <w:lang w:eastAsia="ar-SA"/>
        </w:rPr>
        <w:t>1</w:t>
      </w:r>
    </w:p>
    <w:p w14:paraId="76D5E670" w14:textId="2CFB2BC7" w:rsidR="002D5E63" w:rsidRPr="008940D2" w:rsidRDefault="00FD7AD7" w:rsidP="0075146B">
      <w:pPr>
        <w:suppressAutoHyphens/>
        <w:rPr>
          <w:rFonts w:eastAsia="Times New Roman" w:cs="Times New Roman"/>
          <w:szCs w:val="24"/>
          <w:lang w:eastAsia="ar-SA"/>
        </w:rPr>
      </w:pPr>
      <w:r w:rsidRPr="008940D2">
        <w:rPr>
          <w:rFonts w:eastAsia="Times New Roman" w:cs="Times New Roman"/>
          <w:szCs w:val="24"/>
          <w:lang w:eastAsia="ar-SA"/>
        </w:rPr>
        <w:t>Eelnõu § 1 punkt</w:t>
      </w:r>
      <w:r w:rsidR="005F0EDB" w:rsidRPr="008940D2">
        <w:rPr>
          <w:rFonts w:eastAsia="Times New Roman" w:cs="Times New Roman"/>
          <w:szCs w:val="24"/>
          <w:lang w:eastAsia="ar-SA"/>
        </w:rPr>
        <w:t>i</w:t>
      </w:r>
      <w:r w:rsidRPr="008940D2">
        <w:rPr>
          <w:rFonts w:eastAsia="Times New Roman" w:cs="Times New Roman"/>
          <w:szCs w:val="24"/>
          <w:lang w:eastAsia="ar-SA"/>
        </w:rPr>
        <w:t xml:space="preserve"> </w:t>
      </w:r>
      <w:r w:rsidR="007A0263" w:rsidRPr="008940D2">
        <w:rPr>
          <w:rFonts w:eastAsia="Times New Roman" w:cs="Times New Roman"/>
          <w:szCs w:val="24"/>
          <w:lang w:eastAsia="ar-SA"/>
        </w:rPr>
        <w:t>1</w:t>
      </w:r>
      <w:r w:rsidRPr="008940D2">
        <w:rPr>
          <w:rFonts w:eastAsia="Times New Roman" w:cs="Times New Roman"/>
          <w:szCs w:val="24"/>
          <w:lang w:eastAsia="ar-SA"/>
        </w:rPr>
        <w:t xml:space="preserve"> kohaselt </w:t>
      </w:r>
      <w:r w:rsidR="00D576FC" w:rsidRPr="008940D2">
        <w:rPr>
          <w:rFonts w:eastAsia="Times New Roman" w:cs="Times New Roman"/>
          <w:szCs w:val="24"/>
          <w:lang w:eastAsia="ar-SA"/>
        </w:rPr>
        <w:t xml:space="preserve">asendatakse </w:t>
      </w:r>
      <w:r w:rsidR="000651F7" w:rsidRPr="008940D2">
        <w:rPr>
          <w:rFonts w:eastAsia="Times New Roman" w:cs="Times New Roman"/>
          <w:szCs w:val="24"/>
          <w:lang w:eastAsia="ar-SA"/>
        </w:rPr>
        <w:t>seaduse</w:t>
      </w:r>
      <w:r w:rsidR="00CA6DB3" w:rsidRPr="008940D2">
        <w:rPr>
          <w:rFonts w:eastAsia="Times New Roman" w:cs="Times New Roman"/>
          <w:szCs w:val="24"/>
          <w:lang w:eastAsia="ar-SA"/>
        </w:rPr>
        <w:t>s läbivalt sõnad</w:t>
      </w:r>
      <w:r w:rsidR="00DE5FEB" w:rsidRPr="008940D2">
        <w:rPr>
          <w:rFonts w:eastAsia="Times New Roman" w:cs="Times New Roman"/>
          <w:szCs w:val="24"/>
          <w:lang w:eastAsia="ar-SA"/>
        </w:rPr>
        <w:t xml:space="preserve"> </w:t>
      </w:r>
      <w:r w:rsidR="00CA6DB3" w:rsidRPr="008940D2">
        <w:rPr>
          <w:rFonts w:eastAsia="Times New Roman" w:cs="Times New Roman"/>
          <w:szCs w:val="24"/>
          <w:lang w:eastAsia="ar-SA"/>
        </w:rPr>
        <w:t>„</w:t>
      </w:r>
      <w:r w:rsidR="00DE5FEB" w:rsidRPr="008940D2">
        <w:rPr>
          <w:rFonts w:eastAsia="Times New Roman" w:cs="Times New Roman"/>
          <w:szCs w:val="24"/>
          <w:lang w:eastAsia="ar-SA"/>
        </w:rPr>
        <w:t>taskuk</w:t>
      </w:r>
      <w:r w:rsidR="002D5E63" w:rsidRPr="008940D2">
        <w:rPr>
          <w:rFonts w:eastAsia="Times New Roman" w:cs="Times New Roman"/>
          <w:szCs w:val="24"/>
          <w:lang w:eastAsia="ar-SA"/>
        </w:rPr>
        <w:t>oha</w:t>
      </w:r>
      <w:r w:rsidR="00CA6DB3" w:rsidRPr="008940D2">
        <w:rPr>
          <w:rFonts w:eastAsia="Times New Roman" w:cs="Times New Roman"/>
          <w:szCs w:val="24"/>
          <w:lang w:eastAsia="ar-SA"/>
        </w:rPr>
        <w:t xml:space="preserve">ne </w:t>
      </w:r>
      <w:r w:rsidR="002D5E63" w:rsidRPr="008940D2">
        <w:rPr>
          <w:rFonts w:eastAsia="Times New Roman" w:cs="Times New Roman"/>
          <w:szCs w:val="24"/>
          <w:lang w:eastAsia="ar-SA"/>
        </w:rPr>
        <w:t>tasu</w:t>
      </w:r>
      <w:r w:rsidR="00CA6DB3" w:rsidRPr="008940D2">
        <w:rPr>
          <w:rFonts w:eastAsia="Times New Roman" w:cs="Times New Roman"/>
          <w:szCs w:val="24"/>
          <w:lang w:eastAsia="ar-SA"/>
        </w:rPr>
        <w:t>“</w:t>
      </w:r>
      <w:r w:rsidR="002D5E63" w:rsidRPr="008940D2">
        <w:rPr>
          <w:rFonts w:eastAsia="Times New Roman" w:cs="Times New Roman"/>
          <w:szCs w:val="24"/>
          <w:lang w:eastAsia="ar-SA"/>
        </w:rPr>
        <w:t xml:space="preserve"> </w:t>
      </w:r>
      <w:r w:rsidR="00CA6DB3" w:rsidRPr="008940D2">
        <w:rPr>
          <w:rFonts w:eastAsia="Times New Roman" w:cs="Times New Roman"/>
          <w:szCs w:val="24"/>
          <w:lang w:eastAsia="ar-SA"/>
        </w:rPr>
        <w:t>sõnade</w:t>
      </w:r>
      <w:r w:rsidR="002D5E63" w:rsidRPr="008940D2">
        <w:rPr>
          <w:rFonts w:eastAsia="Times New Roman" w:cs="Times New Roman"/>
          <w:szCs w:val="24"/>
          <w:lang w:eastAsia="ar-SA"/>
        </w:rPr>
        <w:t xml:space="preserve">ga </w:t>
      </w:r>
      <w:r w:rsidR="005F0EDB" w:rsidRPr="008940D2">
        <w:rPr>
          <w:rFonts w:eastAsia="Times New Roman" w:cs="Times New Roman"/>
          <w:szCs w:val="24"/>
          <w:lang w:eastAsia="ar-SA"/>
        </w:rPr>
        <w:t>„</w:t>
      </w:r>
      <w:r w:rsidR="002D5E63" w:rsidRPr="008940D2">
        <w:rPr>
          <w:rFonts w:eastAsia="Times New Roman" w:cs="Times New Roman"/>
          <w:szCs w:val="24"/>
          <w:lang w:eastAsia="ar-SA"/>
        </w:rPr>
        <w:t>põhjendatud tasu</w:t>
      </w:r>
      <w:r w:rsidR="005F0EDB" w:rsidRPr="008940D2">
        <w:rPr>
          <w:rFonts w:eastAsia="Times New Roman" w:cs="Times New Roman"/>
          <w:szCs w:val="24"/>
          <w:lang w:eastAsia="ar-SA"/>
        </w:rPr>
        <w:t>“</w:t>
      </w:r>
      <w:r w:rsidR="00773A4D" w:rsidRPr="008940D2">
        <w:rPr>
          <w:rFonts w:eastAsia="Times New Roman" w:cs="Times New Roman"/>
          <w:szCs w:val="24"/>
          <w:lang w:eastAsia="ar-SA"/>
        </w:rPr>
        <w:t xml:space="preserve"> vastavas käändes</w:t>
      </w:r>
      <w:r w:rsidR="002D5E63" w:rsidRPr="008940D2">
        <w:rPr>
          <w:rFonts w:eastAsia="Times New Roman" w:cs="Times New Roman"/>
          <w:szCs w:val="24"/>
          <w:lang w:eastAsia="ar-SA"/>
        </w:rPr>
        <w:t xml:space="preserve">. </w:t>
      </w:r>
    </w:p>
    <w:p w14:paraId="06F64A15" w14:textId="77777777" w:rsidR="0075146B" w:rsidRPr="008940D2" w:rsidRDefault="0075146B" w:rsidP="0075146B">
      <w:pPr>
        <w:suppressAutoHyphens/>
        <w:rPr>
          <w:rFonts w:eastAsia="Times New Roman" w:cs="Times New Roman"/>
          <w:szCs w:val="24"/>
          <w:lang w:eastAsia="ar-SA"/>
        </w:rPr>
      </w:pPr>
    </w:p>
    <w:p w14:paraId="3184B09E" w14:textId="6D36FEE5" w:rsidR="00E93F6D" w:rsidRPr="008940D2" w:rsidRDefault="003106AC" w:rsidP="0075146B">
      <w:pPr>
        <w:suppressAutoHyphens/>
        <w:rPr>
          <w:rFonts w:eastAsia="Times New Roman" w:cs="Times New Roman"/>
          <w:szCs w:val="24"/>
          <w:lang w:eastAsia="ar-SA"/>
        </w:rPr>
      </w:pPr>
      <w:r w:rsidRPr="008940D2">
        <w:rPr>
          <w:rFonts w:eastAsia="Times New Roman" w:cs="Times New Roman"/>
          <w:szCs w:val="24"/>
          <w:lang w:eastAsia="ar-SA"/>
        </w:rPr>
        <w:t xml:space="preserve">Kehtiva </w:t>
      </w:r>
      <w:r w:rsidR="00E93F6D" w:rsidRPr="008940D2">
        <w:rPr>
          <w:rFonts w:eastAsia="Times New Roman" w:cs="Times New Roman"/>
          <w:szCs w:val="24"/>
          <w:lang w:eastAsia="ar-SA"/>
        </w:rPr>
        <w:t>seaduse § 5 lõigete 1 ja 2 kohaselt on UPT riigisiseste ja rahvusvaheliste kirisaadetiste edastamine liht-, täht- ja väärtsaadetisena kaaluga kuni 2 kilogrammi ning postipaki edastamine täht- ja väärtsaadetisena kaaluga kuni 20 kilogrammi teenuste järjepidev, kvaliteetne ja taskukohase tasu eest osutamine kogu Eesti Vabariigi territooriumil.</w:t>
      </w:r>
    </w:p>
    <w:p w14:paraId="4A785E96" w14:textId="77777777" w:rsidR="0075146B" w:rsidRPr="008940D2" w:rsidRDefault="0075146B" w:rsidP="0075146B">
      <w:pPr>
        <w:suppressAutoHyphens/>
        <w:rPr>
          <w:rFonts w:eastAsia="Times New Roman" w:cs="Times New Roman"/>
          <w:szCs w:val="24"/>
          <w:lang w:eastAsia="ar-SA"/>
        </w:rPr>
      </w:pPr>
    </w:p>
    <w:p w14:paraId="06D17B62" w14:textId="58B350DE" w:rsidR="00E93F6D" w:rsidRPr="008940D2" w:rsidRDefault="00E93F6D" w:rsidP="0075146B">
      <w:pPr>
        <w:suppressAutoHyphens/>
        <w:rPr>
          <w:rFonts w:eastAsia="Times New Roman" w:cs="Times New Roman"/>
          <w:szCs w:val="24"/>
          <w:lang w:eastAsia="ar-SA"/>
        </w:rPr>
      </w:pPr>
      <w:r w:rsidRPr="008940D2">
        <w:rPr>
          <w:rFonts w:eastAsia="Times New Roman" w:cs="Times New Roman"/>
          <w:szCs w:val="24"/>
          <w:lang w:eastAsia="ar-SA"/>
        </w:rPr>
        <w:t>Nõue osutada UPT teenuseid taskukohase tasu eest tuleneb postidirektiivi</w:t>
      </w:r>
      <w:r w:rsidR="0075146B" w:rsidRPr="008940D2">
        <w:rPr>
          <w:rStyle w:val="Allmrkuseviide"/>
          <w:rFonts w:eastAsia="Times New Roman" w:cs="Times New Roman"/>
          <w:szCs w:val="24"/>
          <w:lang w:eastAsia="ar-SA"/>
        </w:rPr>
        <w:footnoteReference w:id="2"/>
      </w:r>
      <w:r w:rsidRPr="008940D2">
        <w:rPr>
          <w:rFonts w:eastAsia="Times New Roman" w:cs="Times New Roman"/>
          <w:szCs w:val="24"/>
          <w:lang w:eastAsia="ar-SA"/>
        </w:rPr>
        <w:t xml:space="preserve"> artikli</w:t>
      </w:r>
      <w:r w:rsidR="00952B03" w:rsidRPr="008940D2">
        <w:rPr>
          <w:rFonts w:eastAsia="Times New Roman" w:cs="Times New Roman"/>
          <w:szCs w:val="24"/>
          <w:lang w:eastAsia="ar-SA"/>
        </w:rPr>
        <w:t>st</w:t>
      </w:r>
      <w:r w:rsidRPr="008940D2">
        <w:rPr>
          <w:rFonts w:eastAsia="Times New Roman" w:cs="Times New Roman"/>
          <w:szCs w:val="24"/>
          <w:lang w:eastAsia="ar-SA"/>
        </w:rPr>
        <w:t xml:space="preserve"> 12, mille järgi peavad UPT tasud olema taskukohased kõikidele kasutajatele nende geograafilisest asukohast olenemata. Postidirektiiv seejuures taskukohaste tasude mõistet laiemalt ei ava, kuid </w:t>
      </w:r>
      <w:r w:rsidRPr="008940D2">
        <w:rPr>
          <w:rFonts w:eastAsia="Times New Roman" w:cs="Times New Roman"/>
          <w:szCs w:val="24"/>
          <w:lang w:eastAsia="ar-SA"/>
        </w:rPr>
        <w:lastRenderedPageBreak/>
        <w:t xml:space="preserve">01.01.2009 jõustunud seaduse seletuskirja kohaselt tähendab taskukohane tasu fikseeritud tasu, millest rohkem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osutaja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kasutajalt võtta ei või. Taskukohase tasu eesmärk on postiteenuse kasutajale mõistliku hinnataseme säilitamine üldistes huvides osutatava teenuse kasutamise eest. Taskukohase tasuna võib käsitada ka UPT teenuse kulupõhist hinda </w:t>
      </w:r>
      <w:r w:rsidR="001F0622" w:rsidRPr="008940D2">
        <w:rPr>
          <w:rFonts w:eastAsia="Times New Roman" w:cs="Times New Roman"/>
          <w:szCs w:val="24"/>
          <w:lang w:eastAsia="ar-SA"/>
        </w:rPr>
        <w:t xml:space="preserve">(mis samuti tuleneb postidirektiivi artiklist 12) </w:t>
      </w:r>
      <w:r w:rsidRPr="008940D2">
        <w:rPr>
          <w:rFonts w:eastAsia="Times New Roman" w:cs="Times New Roman"/>
          <w:szCs w:val="24"/>
          <w:lang w:eastAsia="ar-SA"/>
        </w:rPr>
        <w:t>tingimusel, et see on oma hinnatasemelt teenuse kasutajatele jätkuvalt kättesaadav.</w:t>
      </w:r>
      <w:r w:rsidR="00F14392" w:rsidRPr="008940D2">
        <w:rPr>
          <w:rFonts w:eastAsia="Times New Roman" w:cs="Times New Roman"/>
          <w:szCs w:val="24"/>
          <w:lang w:eastAsia="ar-SA"/>
        </w:rPr>
        <w:t xml:space="preserve"> Näiteks Saksamaa on 1. jaanuaril 2025. a jõustunud seaduses sätestanud, et universaalse</w:t>
      </w:r>
      <w:r w:rsidR="006528A1" w:rsidRPr="008940D2">
        <w:rPr>
          <w:rFonts w:eastAsia="Times New Roman" w:cs="Times New Roman"/>
          <w:szCs w:val="24"/>
          <w:lang w:eastAsia="ar-SA"/>
        </w:rPr>
        <w:t>id</w:t>
      </w:r>
      <w:r w:rsidR="00F14392" w:rsidRPr="008940D2">
        <w:rPr>
          <w:rFonts w:eastAsia="Times New Roman" w:cs="Times New Roman"/>
          <w:szCs w:val="24"/>
          <w:lang w:eastAsia="ar-SA"/>
        </w:rPr>
        <w:t xml:space="preserve"> teenuseid loetakse kättesaadavaks, kui need peegeldavad efektiivset teenuse osutamis</w:t>
      </w:r>
      <w:r w:rsidR="006528A1" w:rsidRPr="008940D2">
        <w:rPr>
          <w:rFonts w:eastAsia="Times New Roman" w:cs="Times New Roman"/>
          <w:szCs w:val="24"/>
          <w:lang w:eastAsia="ar-SA"/>
        </w:rPr>
        <w:t>e hinda</w:t>
      </w:r>
      <w:r w:rsidR="00F14392" w:rsidRPr="008940D2">
        <w:rPr>
          <w:rFonts w:eastAsia="Times New Roman" w:cs="Times New Roman"/>
          <w:szCs w:val="24"/>
          <w:lang w:eastAsia="ar-SA"/>
        </w:rPr>
        <w:t>.</w:t>
      </w:r>
      <w:r w:rsidRPr="008940D2">
        <w:rPr>
          <w:rFonts w:eastAsia="Times New Roman" w:cs="Times New Roman"/>
          <w:szCs w:val="24"/>
          <w:lang w:eastAsia="ar-SA"/>
        </w:rPr>
        <w:t xml:space="preserve"> UPT teenuse kulupõhine hind toob kaasa olukorra, kus UPT teenuse osutamise kulud on kaetud</w:t>
      </w:r>
      <w:r w:rsidR="006528A1" w:rsidRPr="008940D2">
        <w:rPr>
          <w:rFonts w:eastAsia="Times New Roman" w:cs="Times New Roman"/>
          <w:szCs w:val="24"/>
          <w:lang w:eastAsia="ar-SA"/>
        </w:rPr>
        <w:t xml:space="preserve">. </w:t>
      </w:r>
      <w:r w:rsidRPr="008940D2">
        <w:rPr>
          <w:rFonts w:eastAsia="Times New Roman" w:cs="Times New Roman"/>
          <w:szCs w:val="24"/>
          <w:lang w:eastAsia="ar-SA"/>
        </w:rPr>
        <w:t>See tagab UPT hulka kuuluvate postiteenuste õiglasema ja läbipaistvama hinnastamise.</w:t>
      </w:r>
    </w:p>
    <w:p w14:paraId="2D771EBE" w14:textId="77777777" w:rsidR="0075146B" w:rsidRPr="008940D2" w:rsidRDefault="0075146B" w:rsidP="0075146B">
      <w:pPr>
        <w:suppressAutoHyphens/>
        <w:rPr>
          <w:rFonts w:eastAsia="Times New Roman" w:cs="Times New Roman"/>
          <w:szCs w:val="24"/>
          <w:lang w:eastAsia="ar-SA"/>
        </w:rPr>
      </w:pPr>
    </w:p>
    <w:p w14:paraId="4DE32515" w14:textId="076429BC" w:rsidR="00E93F6D" w:rsidRPr="008940D2" w:rsidRDefault="00FD7AD7" w:rsidP="0075146B">
      <w:pPr>
        <w:suppressAutoHyphens/>
        <w:rPr>
          <w:rFonts w:eastAsia="Times New Roman" w:cs="Times New Roman"/>
          <w:szCs w:val="24"/>
          <w:lang w:eastAsia="ar-SA"/>
        </w:rPr>
      </w:pPr>
      <w:r w:rsidRPr="008940D2">
        <w:rPr>
          <w:rFonts w:eastAsia="Times New Roman" w:cs="Times New Roman"/>
          <w:szCs w:val="24"/>
          <w:lang w:eastAsia="ar-SA"/>
        </w:rPr>
        <w:t xml:space="preserve">ASi </w:t>
      </w:r>
      <w:r w:rsidR="00E93F6D" w:rsidRPr="008940D2">
        <w:rPr>
          <w:rFonts w:eastAsia="Times New Roman" w:cs="Times New Roman"/>
          <w:szCs w:val="24"/>
          <w:lang w:eastAsia="ar-SA"/>
        </w:rPr>
        <w:t xml:space="preserve">Eesti Post kulude analüüsi põhjal on selgunud, et UPT </w:t>
      </w:r>
      <w:r w:rsidR="00052708" w:rsidRPr="008940D2">
        <w:rPr>
          <w:rFonts w:eastAsia="Times New Roman" w:cs="Times New Roman"/>
          <w:szCs w:val="24"/>
          <w:lang w:eastAsia="ar-SA"/>
        </w:rPr>
        <w:t xml:space="preserve">riigisisese </w:t>
      </w:r>
      <w:r w:rsidR="00E93F6D" w:rsidRPr="008940D2">
        <w:rPr>
          <w:rFonts w:eastAsia="Times New Roman" w:cs="Times New Roman"/>
          <w:szCs w:val="24"/>
          <w:lang w:eastAsia="ar-SA"/>
        </w:rPr>
        <w:t xml:space="preserve">ja rahvusvahelise kirisaadetise lihtsaadetisena edastamise teenuse müügihind (taskukohane tasu) jääb oluliselt alla teenuse </w:t>
      </w:r>
      <w:r w:rsidR="00B651EF" w:rsidRPr="008940D2">
        <w:rPr>
          <w:rFonts w:eastAsia="Times New Roman" w:cs="Times New Roman"/>
          <w:szCs w:val="24"/>
          <w:lang w:eastAsia="ar-SA"/>
        </w:rPr>
        <w:t>omahinnale.</w:t>
      </w:r>
      <w:r w:rsidR="008F5A55" w:rsidRPr="008940D2">
        <w:t xml:space="preserve"> </w:t>
      </w:r>
      <w:r w:rsidR="00B36E72" w:rsidRPr="008940D2">
        <w:t>UPT</w:t>
      </w:r>
      <w:r w:rsidR="008F5A55" w:rsidRPr="008940D2">
        <w:t xml:space="preserve"> kahjumist 50% tuleneb välismaalt Eestisse saabuvast mahust, mille eest tasuvad teised postiorganisatsioonid.</w:t>
      </w:r>
      <w:r w:rsidR="00B651EF"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Selline olukord mõjutab negatiivselt UPT kvaliteeti </w:t>
      </w:r>
      <w:r w:rsidR="00DD15AF" w:rsidRPr="008940D2">
        <w:rPr>
          <w:rFonts w:eastAsia="Times New Roman" w:cs="Times New Roman"/>
          <w:szCs w:val="24"/>
          <w:lang w:eastAsia="ar-SA"/>
        </w:rPr>
        <w:t xml:space="preserve">pikaaegses perspektiivis </w:t>
      </w:r>
      <w:r w:rsidR="00E93F6D" w:rsidRPr="008940D2">
        <w:rPr>
          <w:rFonts w:eastAsia="Times New Roman" w:cs="Times New Roman"/>
          <w:szCs w:val="24"/>
          <w:lang w:eastAsia="ar-SA"/>
        </w:rPr>
        <w:t>ning teenuse osutamise efektiivsust. Samuti seab see ohtu ettevõtte suutlikkuse investeerida uutesse tehnoloogiatesse ja alternatiivsetesse UPT osutamise kanalitesse. Lisaks põhjustab omahinnast</w:t>
      </w:r>
      <w:r w:rsidR="00DD15AF"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madalam müügihind </w:t>
      </w:r>
      <w:r w:rsidRPr="008940D2">
        <w:rPr>
          <w:rFonts w:eastAsia="Times New Roman" w:cs="Times New Roman"/>
          <w:szCs w:val="24"/>
          <w:lang w:eastAsia="ar-SA"/>
        </w:rPr>
        <w:t xml:space="preserve">ASi </w:t>
      </w:r>
      <w:r w:rsidR="00E93F6D" w:rsidRPr="008940D2">
        <w:rPr>
          <w:rFonts w:eastAsia="Times New Roman" w:cs="Times New Roman"/>
          <w:szCs w:val="24"/>
          <w:lang w:eastAsia="ar-SA"/>
        </w:rPr>
        <w:t xml:space="preserve">Eesti Post jaoks </w:t>
      </w:r>
      <w:r w:rsidR="00822779" w:rsidRPr="008940D2">
        <w:rPr>
          <w:rFonts w:eastAsia="Times New Roman" w:cs="Times New Roman"/>
          <w:szCs w:val="24"/>
          <w:lang w:eastAsia="ar-SA"/>
        </w:rPr>
        <w:t>väikse</w:t>
      </w:r>
      <w:r w:rsidR="008F5A55" w:rsidRPr="008940D2">
        <w:rPr>
          <w:rFonts w:eastAsia="Times New Roman" w:cs="Times New Roman"/>
          <w:szCs w:val="24"/>
          <w:lang w:eastAsia="ar-SA"/>
        </w:rPr>
        <w:t>ma</w:t>
      </w:r>
      <w:r w:rsidR="00E93F6D" w:rsidRPr="008940D2">
        <w:rPr>
          <w:rFonts w:eastAsia="Times New Roman" w:cs="Times New Roman"/>
          <w:szCs w:val="24"/>
          <w:lang w:eastAsia="ar-SA"/>
        </w:rPr>
        <w:t xml:space="preserve"> lõppmakse summa</w:t>
      </w:r>
      <w:r w:rsidR="008F5A55" w:rsidRPr="008940D2">
        <w:rPr>
          <w:rFonts w:eastAsia="Times New Roman" w:cs="Times New Roman"/>
          <w:szCs w:val="24"/>
          <w:lang w:eastAsia="ar-SA"/>
        </w:rPr>
        <w:t xml:space="preserve"> teistelt riikidelt</w:t>
      </w:r>
      <w:r w:rsidR="00E93F6D" w:rsidRPr="008940D2">
        <w:rPr>
          <w:rFonts w:eastAsia="Times New Roman" w:cs="Times New Roman"/>
          <w:szCs w:val="24"/>
          <w:lang w:eastAsia="ar-SA"/>
        </w:rPr>
        <w:t xml:space="preserve">. </w:t>
      </w:r>
      <w:r w:rsidR="00773A4D" w:rsidRPr="008940D2">
        <w:rPr>
          <w:rFonts w:eastAsia="Times New Roman" w:cs="Times New Roman"/>
          <w:szCs w:val="24"/>
          <w:lang w:eastAsia="ar-SA"/>
        </w:rPr>
        <w:t xml:space="preserve">Lõppmaksena mõistetakse seaduse tähenduses postisaadetise edastamiseks </w:t>
      </w:r>
      <w:proofErr w:type="spellStart"/>
      <w:r w:rsidR="00773A4D" w:rsidRPr="008940D2">
        <w:rPr>
          <w:rFonts w:eastAsia="Times New Roman" w:cs="Times New Roman"/>
          <w:szCs w:val="24"/>
          <w:lang w:eastAsia="ar-SA"/>
        </w:rPr>
        <w:t>vastuvõtnud</w:t>
      </w:r>
      <w:proofErr w:type="spellEnd"/>
      <w:r w:rsidR="00773A4D" w:rsidRPr="008940D2">
        <w:rPr>
          <w:rFonts w:eastAsia="Times New Roman" w:cs="Times New Roman"/>
          <w:szCs w:val="24"/>
          <w:lang w:eastAsia="ar-SA"/>
        </w:rPr>
        <w:t xml:space="preserve"> välisriigi postiteenuse osutaja poolt postisaadetise Eesti territooriumil kättetoimetamise eest UPT osutajale makstavat tasu või </w:t>
      </w:r>
      <w:r w:rsidR="00FF02D0" w:rsidRPr="008940D2">
        <w:rPr>
          <w:rFonts w:eastAsia="Times New Roman" w:cs="Times New Roman"/>
          <w:szCs w:val="24"/>
          <w:lang w:eastAsia="ar-SA"/>
        </w:rPr>
        <w:t xml:space="preserve">UPT osutaja </w:t>
      </w:r>
      <w:r w:rsidR="00773A4D" w:rsidRPr="008940D2">
        <w:rPr>
          <w:rFonts w:eastAsia="Times New Roman" w:cs="Times New Roman"/>
          <w:szCs w:val="24"/>
          <w:lang w:eastAsia="ar-SA"/>
        </w:rPr>
        <w:t>poolt vastuvõtvale postiteenuse osutajale makstavat tasu postisaadetise kättetoimetamise eest sihtriigis.</w:t>
      </w:r>
      <w:r w:rsidR="00FF02D0" w:rsidRPr="008940D2">
        <w:rPr>
          <w:rFonts w:eastAsia="Times New Roman" w:cs="Times New Roman"/>
          <w:szCs w:val="24"/>
          <w:lang w:eastAsia="ar-SA"/>
        </w:rPr>
        <w:t xml:space="preserve"> </w:t>
      </w:r>
      <w:r w:rsidR="00E93F6D" w:rsidRPr="008940D2">
        <w:rPr>
          <w:rFonts w:eastAsia="Times New Roman" w:cs="Times New Roman"/>
          <w:szCs w:val="24"/>
          <w:lang w:eastAsia="ar-SA"/>
        </w:rPr>
        <w:t xml:space="preserve">Kuna lõppmaksed arvutatakse </w:t>
      </w:r>
      <w:r w:rsidR="00052708" w:rsidRPr="008940D2">
        <w:rPr>
          <w:rFonts w:eastAsia="Times New Roman" w:cs="Times New Roman"/>
          <w:szCs w:val="24"/>
          <w:lang w:eastAsia="ar-SA"/>
        </w:rPr>
        <w:t xml:space="preserve">riigisiseste </w:t>
      </w:r>
      <w:r w:rsidR="00E93F6D" w:rsidRPr="008940D2">
        <w:rPr>
          <w:rFonts w:eastAsia="Times New Roman" w:cs="Times New Roman"/>
          <w:szCs w:val="24"/>
          <w:lang w:eastAsia="ar-SA"/>
        </w:rPr>
        <w:t xml:space="preserve">tariifide põhjal, siis kunstlikult madalal hoitud tasude korral kujunevad ka </w:t>
      </w:r>
      <w:r w:rsidRPr="008940D2">
        <w:rPr>
          <w:rFonts w:eastAsia="Times New Roman" w:cs="Times New Roman"/>
          <w:szCs w:val="24"/>
          <w:lang w:eastAsia="ar-SA"/>
        </w:rPr>
        <w:t>ASile Eesti Post</w:t>
      </w:r>
      <w:r w:rsidR="00E93F6D" w:rsidRPr="008940D2">
        <w:rPr>
          <w:rFonts w:eastAsia="Times New Roman" w:cs="Times New Roman"/>
          <w:szCs w:val="24"/>
          <w:lang w:eastAsia="ar-SA"/>
        </w:rPr>
        <w:t xml:space="preserve"> ette nähtud lõppmaksed kunstlikult madalaks. See tähendab, et </w:t>
      </w:r>
      <w:r w:rsidRPr="008940D2">
        <w:rPr>
          <w:rFonts w:eastAsia="Times New Roman" w:cs="Times New Roman"/>
          <w:szCs w:val="24"/>
          <w:lang w:eastAsia="ar-SA"/>
        </w:rPr>
        <w:t xml:space="preserve">AS </w:t>
      </w:r>
      <w:r w:rsidR="00E93F6D" w:rsidRPr="008940D2">
        <w:rPr>
          <w:rFonts w:eastAsia="Times New Roman" w:cs="Times New Roman"/>
          <w:szCs w:val="24"/>
          <w:lang w:eastAsia="ar-SA"/>
        </w:rPr>
        <w:t>Eesti Post ei saa välisriikide postiadministratsioonidelt rahvusvaheliste kirisaadetiste Eestis kättetoimetamise eest</w:t>
      </w:r>
      <w:r w:rsidR="00052708" w:rsidRPr="008940D2">
        <w:rPr>
          <w:rFonts w:eastAsia="Times New Roman" w:cs="Times New Roman"/>
          <w:szCs w:val="24"/>
          <w:lang w:eastAsia="ar-SA"/>
        </w:rPr>
        <w:t xml:space="preserve"> õiglast tasu.</w:t>
      </w:r>
      <w:r w:rsidR="008F5A55" w:rsidRPr="008940D2">
        <w:t xml:space="preserve"> Selle tulemusena saavad välismaa kaupmehed näiteks odavamalt saadetise edastamist Eestis kui kohalikud kaupmehed.</w:t>
      </w:r>
    </w:p>
    <w:p w14:paraId="1E126A1A" w14:textId="77777777" w:rsidR="0075146B" w:rsidRPr="008940D2" w:rsidRDefault="0075146B" w:rsidP="0075146B">
      <w:pPr>
        <w:suppressAutoHyphens/>
        <w:rPr>
          <w:rFonts w:eastAsia="Times New Roman" w:cs="Times New Roman"/>
          <w:szCs w:val="24"/>
          <w:lang w:eastAsia="ar-SA"/>
        </w:rPr>
      </w:pPr>
    </w:p>
    <w:p w14:paraId="437D2842" w14:textId="3577B1CD" w:rsidR="00E93F6D" w:rsidRPr="008940D2" w:rsidRDefault="0DCECD07" w:rsidP="79A72EDF">
      <w:pPr>
        <w:suppressAutoHyphens/>
        <w:rPr>
          <w:rFonts w:eastAsia="Times New Roman" w:cs="Times New Roman"/>
          <w:lang w:eastAsia="ar-SA"/>
        </w:rPr>
      </w:pPr>
      <w:r w:rsidRPr="79A72EDF">
        <w:rPr>
          <w:rFonts w:eastAsia="Times New Roman" w:cs="Times New Roman"/>
          <w:lang w:eastAsia="ar-SA"/>
        </w:rPr>
        <w:t xml:space="preserve">Postituru paremaks toimimiseks ja sellel turul moonutuste vältimiseks peab UPT teenust osutama </w:t>
      </w:r>
      <w:r w:rsidR="7BA7A1AD" w:rsidRPr="79A72EDF">
        <w:rPr>
          <w:rFonts w:eastAsia="Times New Roman" w:cs="Times New Roman"/>
          <w:lang w:eastAsia="ar-SA"/>
        </w:rPr>
        <w:t>põhjendatud</w:t>
      </w:r>
      <w:r w:rsidRPr="79A72EDF">
        <w:rPr>
          <w:rFonts w:eastAsia="Times New Roman" w:cs="Times New Roman"/>
          <w:lang w:eastAsia="ar-SA"/>
        </w:rPr>
        <w:t xml:space="preserve"> hinnaga, mis tähendab, et teenuse osutamisel on kaetud selle kulud ja tagatud on mõistliku kasumi teenimise võimalus. On ka oluline märkida, et lisaks monopoolsetele tunnustele vastavale UPT osutamisele (seaduse § 6 kohaselt määratakse üks </w:t>
      </w:r>
      <w:r w:rsidR="104794B6" w:rsidRPr="79A72EDF">
        <w:rPr>
          <w:rFonts w:eastAsia="Times New Roman" w:cs="Times New Roman"/>
          <w:lang w:eastAsia="ar-SA"/>
        </w:rPr>
        <w:t>UPT</w:t>
      </w:r>
      <w:r w:rsidRPr="79A72EDF">
        <w:rPr>
          <w:rFonts w:eastAsia="Times New Roman" w:cs="Times New Roman"/>
          <w:lang w:eastAsia="ar-SA"/>
        </w:rPr>
        <w:t xml:space="preserve"> osutaja, kellele kehtivad eritingimused nii kohustuste kui õiguste osas), pakutakse ka teisi monopoolseid avalikke teenuseid (nt elekter, gaas, vesi, kaugküte) kulupõhise hinnaga. Samuti sisaldavad nende teenuste hinnad mõistlikku kasumit.</w:t>
      </w:r>
    </w:p>
    <w:p w14:paraId="337E4A63" w14:textId="77777777" w:rsidR="0075146B" w:rsidRPr="008940D2" w:rsidRDefault="0075146B" w:rsidP="0075146B">
      <w:pPr>
        <w:suppressAutoHyphens/>
        <w:rPr>
          <w:rFonts w:eastAsia="Times New Roman" w:cs="Times New Roman"/>
          <w:szCs w:val="24"/>
          <w:lang w:eastAsia="ar-SA"/>
        </w:rPr>
      </w:pPr>
    </w:p>
    <w:p w14:paraId="1EA1FD0E" w14:textId="3C33744A" w:rsidR="00A76965" w:rsidRPr="008940D2" w:rsidRDefault="0DCECD07" w:rsidP="79A72EDF">
      <w:pPr>
        <w:suppressAutoHyphens/>
        <w:rPr>
          <w:rFonts w:eastAsia="Times New Roman" w:cs="Times New Roman"/>
          <w:lang w:eastAsia="ar-SA"/>
        </w:rPr>
      </w:pPr>
      <w:r w:rsidRPr="79A72EDF">
        <w:rPr>
          <w:rFonts w:eastAsia="Times New Roman" w:cs="Times New Roman"/>
          <w:lang w:eastAsia="ar-SA"/>
        </w:rPr>
        <w:t>Eelnõu kohaselt tunnistatakse seaduses taskukohase tasu regulatsioon kehtetuks ning edaspidi lähtutakse UPT osutamisel teenuse põhjendatud hinnakujundusest</w:t>
      </w:r>
      <w:commentRangeStart w:id="41"/>
      <w:r w:rsidR="27FBD144" w:rsidRPr="79A72EDF">
        <w:rPr>
          <w:rFonts w:eastAsia="Times New Roman" w:cs="Times New Roman"/>
          <w:lang w:eastAsia="ar-SA"/>
        </w:rPr>
        <w:t>, mis on samuti kooskõlas postidirektiiviga</w:t>
      </w:r>
      <w:r w:rsidRPr="79A72EDF">
        <w:rPr>
          <w:rFonts w:eastAsia="Times New Roman" w:cs="Times New Roman"/>
          <w:lang w:eastAsia="ar-SA"/>
        </w:rPr>
        <w:t>.</w:t>
      </w:r>
      <w:commentRangeEnd w:id="41"/>
      <w:r w:rsidR="00E93F6D">
        <w:commentReference w:id="41"/>
      </w:r>
      <w:r w:rsidR="156E869F" w:rsidRPr="79A72EDF">
        <w:rPr>
          <w:rFonts w:eastAsia="Times New Roman" w:cs="Times New Roman"/>
          <w:lang w:eastAsia="ar-SA"/>
        </w:rPr>
        <w:t xml:space="preserve"> </w:t>
      </w:r>
      <w:r w:rsidR="7AE5215B" w:rsidRPr="79A72EDF">
        <w:rPr>
          <w:rFonts w:eastAsia="Times New Roman" w:cs="Times New Roman"/>
          <w:lang w:eastAsia="ar-SA"/>
        </w:rPr>
        <w:t>UPT teenuse osutamine põhjendatud tasuga tähendab, et teenuse osutamisel on kaetud selle kulud ja tagatud on mõistliku kasumi teenimise võimalus. See säte sätestatakse üleminekuajaga ning see jõustub</w:t>
      </w:r>
      <w:r w:rsidR="25CB5EA0" w:rsidRPr="79A72EDF">
        <w:rPr>
          <w:rFonts w:eastAsia="Times New Roman" w:cs="Times New Roman"/>
          <w:lang w:eastAsia="ar-SA"/>
        </w:rPr>
        <w:t xml:space="preserve"> hiljem, et anda aega UPT</w:t>
      </w:r>
      <w:r w:rsidR="718F7363" w:rsidRPr="79A72EDF">
        <w:rPr>
          <w:rFonts w:eastAsia="Times New Roman" w:cs="Times New Roman"/>
          <w:lang w:eastAsia="ar-SA"/>
        </w:rPr>
        <w:t xml:space="preserve"> osutajale taotluse esitamiseks, Konkurentsiametile</w:t>
      </w:r>
      <w:r w:rsidR="25CB5EA0" w:rsidRPr="79A72EDF">
        <w:rPr>
          <w:rFonts w:eastAsia="Times New Roman" w:cs="Times New Roman"/>
          <w:lang w:eastAsia="ar-SA"/>
        </w:rPr>
        <w:t xml:space="preserve"> põhjendatud tasu</w:t>
      </w:r>
      <w:r w:rsidR="7DCB5A42" w:rsidRPr="79A72EDF">
        <w:rPr>
          <w:rFonts w:eastAsia="Times New Roman" w:cs="Times New Roman"/>
          <w:lang w:eastAsia="ar-SA"/>
        </w:rPr>
        <w:t xml:space="preserve"> kooskõlasta</w:t>
      </w:r>
      <w:r w:rsidR="25CB5EA0" w:rsidRPr="79A72EDF">
        <w:rPr>
          <w:rFonts w:eastAsia="Times New Roman" w:cs="Times New Roman"/>
          <w:lang w:eastAsia="ar-SA"/>
        </w:rPr>
        <w:t>miseks</w:t>
      </w:r>
      <w:r w:rsidR="7DCB5A42" w:rsidRPr="79A72EDF">
        <w:rPr>
          <w:rFonts w:eastAsia="Times New Roman" w:cs="Times New Roman"/>
          <w:lang w:eastAsia="ar-SA"/>
        </w:rPr>
        <w:t xml:space="preserve"> ning </w:t>
      </w:r>
      <w:r w:rsidR="0395FA20" w:rsidRPr="79A72EDF">
        <w:rPr>
          <w:rFonts w:eastAsia="Times New Roman" w:cs="Times New Roman"/>
          <w:lang w:eastAsia="ar-SA"/>
        </w:rPr>
        <w:t>kehtesta</w:t>
      </w:r>
      <w:r w:rsidR="77AD8803" w:rsidRPr="79A72EDF">
        <w:rPr>
          <w:rFonts w:eastAsia="Times New Roman" w:cs="Times New Roman"/>
          <w:lang w:eastAsia="ar-SA"/>
        </w:rPr>
        <w:t>tud</w:t>
      </w:r>
      <w:r w:rsidR="0395FA20" w:rsidRPr="79A72EDF">
        <w:rPr>
          <w:rFonts w:eastAsia="Times New Roman" w:cs="Times New Roman"/>
          <w:lang w:eastAsia="ar-SA"/>
        </w:rPr>
        <w:t xml:space="preserve"> põhjendatud tasu</w:t>
      </w:r>
      <w:r w:rsidR="77AD8803" w:rsidRPr="79A72EDF">
        <w:rPr>
          <w:rFonts w:eastAsia="Times New Roman" w:cs="Times New Roman"/>
          <w:lang w:eastAsia="ar-SA"/>
        </w:rPr>
        <w:t xml:space="preserve"> jõust</w:t>
      </w:r>
      <w:r w:rsidR="25CB5EA0" w:rsidRPr="79A72EDF">
        <w:rPr>
          <w:rFonts w:eastAsia="Times New Roman" w:cs="Times New Roman"/>
          <w:lang w:eastAsia="ar-SA"/>
        </w:rPr>
        <w:t>amiseks</w:t>
      </w:r>
      <w:r w:rsidR="71799EDC" w:rsidRPr="79A72EDF">
        <w:rPr>
          <w:rFonts w:eastAsia="Times New Roman" w:cs="Times New Roman"/>
          <w:lang w:eastAsia="ar-SA"/>
        </w:rPr>
        <w:t>.</w:t>
      </w:r>
    </w:p>
    <w:p w14:paraId="4775B6E9" w14:textId="77777777" w:rsidR="0075146B" w:rsidRPr="008940D2" w:rsidRDefault="0075146B" w:rsidP="0075146B">
      <w:pPr>
        <w:suppressAutoHyphens/>
        <w:rPr>
          <w:rFonts w:eastAsia="Times New Roman" w:cs="Times New Roman"/>
          <w:szCs w:val="24"/>
          <w:lang w:eastAsia="ar-SA"/>
        </w:rPr>
      </w:pPr>
    </w:p>
    <w:p w14:paraId="09F6E4A9" w14:textId="62A3BD28" w:rsidR="00ED6618" w:rsidRPr="008940D2" w:rsidRDefault="4350C356" w:rsidP="79A72EDF">
      <w:pPr>
        <w:suppressAutoHyphens/>
        <w:rPr>
          <w:rFonts w:eastAsia="Times New Roman" w:cs="Times New Roman"/>
          <w:lang w:eastAsia="ar-SA"/>
        </w:rPr>
      </w:pPr>
      <w:r w:rsidRPr="79A72EDF">
        <w:rPr>
          <w:rFonts w:eastAsia="Times New Roman" w:cs="Times New Roman"/>
          <w:lang w:eastAsia="ar-SA"/>
        </w:rPr>
        <w:t xml:space="preserve">Taskukohase tasu </w:t>
      </w:r>
      <w:ins w:id="42" w:author="Maarja-Liis Lall - JUSTDIGI" w:date="2025-08-12T14:24:00Z">
        <w:r w:rsidR="034B72F5" w:rsidRPr="79A72EDF">
          <w:rPr>
            <w:rFonts w:eastAsia="Times New Roman" w:cs="Times New Roman"/>
            <w:lang w:eastAsia="ar-SA"/>
          </w:rPr>
          <w:t xml:space="preserve">muutmine </w:t>
        </w:r>
      </w:ins>
      <w:r w:rsidRPr="79A72EDF">
        <w:rPr>
          <w:rFonts w:eastAsia="Times New Roman" w:cs="Times New Roman"/>
          <w:lang w:eastAsia="ar-SA"/>
        </w:rPr>
        <w:t xml:space="preserve">põhjendatud tasuks </w:t>
      </w:r>
      <w:del w:id="43" w:author="Maarja-Liis Lall - JUSTDIGI" w:date="2025-08-12T14:24:00Z">
        <w:r w:rsidR="00ED6618" w:rsidRPr="79A72EDF" w:rsidDel="4350C356">
          <w:rPr>
            <w:rFonts w:eastAsia="Times New Roman" w:cs="Times New Roman"/>
            <w:lang w:eastAsia="ar-SA"/>
          </w:rPr>
          <w:delText>viimine</w:delText>
        </w:r>
        <w:r w:rsidR="00ED6618" w:rsidRPr="79A72EDF" w:rsidDel="7DCB5A42">
          <w:rPr>
            <w:rFonts w:eastAsia="Times New Roman" w:cs="Times New Roman"/>
            <w:lang w:eastAsia="ar-SA"/>
          </w:rPr>
          <w:delText xml:space="preserve"> </w:delText>
        </w:r>
      </w:del>
      <w:r w:rsidRPr="79A72EDF">
        <w:rPr>
          <w:rFonts w:eastAsia="Times New Roman" w:cs="Times New Roman"/>
          <w:lang w:eastAsia="ar-SA"/>
        </w:rPr>
        <w:t>toob kaasa UPT osutamisega seotud kahjumi kadumise. Mõju UPT kasutajatele, kellest enamiku moodustavad eraisikud, on suhteliselt väike. Keskmine aastane kulu UPT kogumisse kuuluvatele teenustele on marginaalne, võrreldes nt elektrivarustusele, ve</w:t>
      </w:r>
      <w:r w:rsidR="156E869F" w:rsidRPr="79A72EDF">
        <w:rPr>
          <w:rFonts w:eastAsia="Times New Roman" w:cs="Times New Roman"/>
          <w:lang w:eastAsia="ar-SA"/>
        </w:rPr>
        <w:t>e</w:t>
      </w:r>
      <w:r w:rsidRPr="79A72EDF">
        <w:rPr>
          <w:rFonts w:eastAsia="Times New Roman" w:cs="Times New Roman"/>
          <w:lang w:eastAsia="ar-SA"/>
        </w:rPr>
        <w:t>varustusele või soojusenergiale tehtavate kulutustega. 20</w:t>
      </w:r>
      <w:r w:rsidR="23D0D6DF" w:rsidRPr="79A72EDF">
        <w:rPr>
          <w:rFonts w:eastAsia="Times New Roman" w:cs="Times New Roman"/>
          <w:lang w:eastAsia="ar-SA"/>
        </w:rPr>
        <w:t>2</w:t>
      </w:r>
      <w:r w:rsidR="283627D6" w:rsidRPr="79A72EDF">
        <w:rPr>
          <w:rFonts w:eastAsia="Times New Roman" w:cs="Times New Roman"/>
          <w:lang w:eastAsia="ar-SA"/>
        </w:rPr>
        <w:t>4</w:t>
      </w:r>
      <w:r w:rsidRPr="79A72EDF">
        <w:rPr>
          <w:rFonts w:eastAsia="Times New Roman" w:cs="Times New Roman"/>
          <w:lang w:eastAsia="ar-SA"/>
        </w:rPr>
        <w:t xml:space="preserve">. aastal saadeti iga Eesti elaniku kohta keskmiselt </w:t>
      </w:r>
      <w:r w:rsidR="283627D6" w:rsidRPr="79A72EDF">
        <w:rPr>
          <w:rFonts w:eastAsia="Times New Roman" w:cs="Times New Roman"/>
          <w:lang w:eastAsia="ar-SA"/>
        </w:rPr>
        <w:t>0</w:t>
      </w:r>
      <w:r w:rsidRPr="79A72EDF">
        <w:rPr>
          <w:rFonts w:eastAsia="Times New Roman" w:cs="Times New Roman"/>
          <w:lang w:eastAsia="ar-SA"/>
        </w:rPr>
        <w:t>,</w:t>
      </w:r>
      <w:r w:rsidR="283627D6" w:rsidRPr="79A72EDF">
        <w:rPr>
          <w:rFonts w:eastAsia="Times New Roman" w:cs="Times New Roman"/>
          <w:lang w:eastAsia="ar-SA"/>
        </w:rPr>
        <w:t>8</w:t>
      </w:r>
      <w:r w:rsidRPr="79A72EDF">
        <w:rPr>
          <w:rFonts w:eastAsia="Times New Roman" w:cs="Times New Roman"/>
          <w:lang w:eastAsia="ar-SA"/>
        </w:rPr>
        <w:t xml:space="preserve"> UPT saadetist aastas. </w:t>
      </w:r>
      <w:r w:rsidR="494E6F07" w:rsidRPr="79A72EDF">
        <w:rPr>
          <w:rFonts w:eastAsia="Times New Roman" w:cs="Times New Roman"/>
          <w:lang w:eastAsia="ar-SA"/>
        </w:rPr>
        <w:t>T</w:t>
      </w:r>
      <w:r w:rsidR="25CB5EA0" w:rsidRPr="79A72EDF">
        <w:rPr>
          <w:rFonts w:eastAsia="Times New Roman" w:cs="Times New Roman"/>
          <w:lang w:eastAsia="ar-SA"/>
        </w:rPr>
        <w:t>egemist</w:t>
      </w:r>
      <w:r w:rsidR="494E6F07" w:rsidRPr="79A72EDF">
        <w:rPr>
          <w:rFonts w:eastAsia="Times New Roman" w:cs="Times New Roman"/>
          <w:lang w:eastAsia="ar-SA"/>
        </w:rPr>
        <w:t xml:space="preserve"> on</w:t>
      </w:r>
      <w:r w:rsidR="25CB5EA0" w:rsidRPr="79A72EDF">
        <w:rPr>
          <w:rFonts w:eastAsia="Times New Roman" w:cs="Times New Roman"/>
          <w:lang w:eastAsia="ar-SA"/>
        </w:rPr>
        <w:t xml:space="preserve"> hääbuva teenusega. Kui 2019. aastal edastati kokku 12,5 mln UPT saadetist, siis 202</w:t>
      </w:r>
      <w:r w:rsidR="283627D6" w:rsidRPr="79A72EDF">
        <w:rPr>
          <w:rFonts w:eastAsia="Times New Roman" w:cs="Times New Roman"/>
          <w:lang w:eastAsia="ar-SA"/>
        </w:rPr>
        <w:t>4</w:t>
      </w:r>
      <w:r w:rsidR="25CB5EA0" w:rsidRPr="79A72EDF">
        <w:rPr>
          <w:rFonts w:eastAsia="Times New Roman" w:cs="Times New Roman"/>
          <w:lang w:eastAsia="ar-SA"/>
        </w:rPr>
        <w:t xml:space="preserve">. aastal kõigest </w:t>
      </w:r>
      <w:r w:rsidR="283627D6" w:rsidRPr="79A72EDF">
        <w:rPr>
          <w:rFonts w:eastAsia="Times New Roman" w:cs="Times New Roman"/>
          <w:lang w:eastAsia="ar-SA"/>
        </w:rPr>
        <w:t>3</w:t>
      </w:r>
      <w:r w:rsidR="25CB5EA0" w:rsidRPr="79A72EDF">
        <w:rPr>
          <w:rFonts w:eastAsia="Times New Roman" w:cs="Times New Roman"/>
          <w:lang w:eastAsia="ar-SA"/>
        </w:rPr>
        <w:t xml:space="preserve">,2 mln saadetist. </w:t>
      </w:r>
      <w:r w:rsidR="283627D6" w:rsidRPr="79A72EDF">
        <w:rPr>
          <w:rFonts w:eastAsia="Times New Roman" w:cs="Times New Roman"/>
          <w:lang w:eastAsia="ar-SA"/>
        </w:rPr>
        <w:t>V</w:t>
      </w:r>
      <w:r w:rsidR="25CB5EA0" w:rsidRPr="79A72EDF">
        <w:rPr>
          <w:rFonts w:eastAsia="Times New Roman" w:cs="Times New Roman"/>
          <w:lang w:eastAsia="ar-SA"/>
        </w:rPr>
        <w:t xml:space="preserve">iimaste aastate keskmine aastane </w:t>
      </w:r>
      <w:r w:rsidR="283627D6" w:rsidRPr="79A72EDF">
        <w:rPr>
          <w:rFonts w:eastAsia="Times New Roman" w:cs="Times New Roman"/>
          <w:lang w:eastAsia="ar-SA"/>
        </w:rPr>
        <w:t xml:space="preserve">mahtude </w:t>
      </w:r>
      <w:r w:rsidR="25CB5EA0" w:rsidRPr="79A72EDF">
        <w:rPr>
          <w:rFonts w:eastAsia="Times New Roman" w:cs="Times New Roman"/>
          <w:lang w:eastAsia="ar-SA"/>
        </w:rPr>
        <w:t>langus on 2</w:t>
      </w:r>
      <w:r w:rsidR="283627D6" w:rsidRPr="79A72EDF">
        <w:rPr>
          <w:rFonts w:eastAsia="Times New Roman" w:cs="Times New Roman"/>
          <w:lang w:eastAsia="ar-SA"/>
        </w:rPr>
        <w:t>4</w:t>
      </w:r>
      <w:r w:rsidR="25CB5EA0" w:rsidRPr="79A72EDF">
        <w:rPr>
          <w:rFonts w:eastAsia="Times New Roman" w:cs="Times New Roman"/>
          <w:lang w:eastAsia="ar-SA"/>
        </w:rPr>
        <w:t>%.</w:t>
      </w:r>
    </w:p>
    <w:p w14:paraId="511F38E4" w14:textId="77777777" w:rsidR="00743137" w:rsidRPr="008940D2" w:rsidRDefault="00743137" w:rsidP="00A20441">
      <w:pPr>
        <w:suppressAutoHyphens/>
        <w:rPr>
          <w:rFonts w:eastAsia="Times New Roman" w:cs="Times New Roman"/>
          <w:b/>
          <w:bCs/>
          <w:szCs w:val="24"/>
          <w:lang w:eastAsia="ar-SA"/>
        </w:rPr>
      </w:pPr>
    </w:p>
    <w:p w14:paraId="62FADACC" w14:textId="7C7045A5" w:rsidR="00A20441" w:rsidRPr="008940D2" w:rsidRDefault="00A20441" w:rsidP="00A20441">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8107FD">
        <w:rPr>
          <w:rFonts w:eastAsia="Times New Roman" w:cs="Times New Roman"/>
          <w:b/>
          <w:bCs/>
          <w:szCs w:val="24"/>
          <w:lang w:eastAsia="ar-SA"/>
        </w:rPr>
        <w:t>2</w:t>
      </w:r>
    </w:p>
    <w:p w14:paraId="31EE93B6" w14:textId="2482A738" w:rsidR="00A20441" w:rsidRPr="008940D2" w:rsidRDefault="00A20441" w:rsidP="00A20441">
      <w:pPr>
        <w:rPr>
          <w:rFonts w:eastAsia="Times New Roman" w:cs="Times New Roman"/>
          <w:szCs w:val="24"/>
          <w:lang w:eastAsia="ar-SA"/>
        </w:rPr>
      </w:pPr>
      <w:r w:rsidRPr="008940D2">
        <w:rPr>
          <w:rFonts w:eastAsia="Times New Roman" w:cs="Times New Roman"/>
          <w:szCs w:val="24"/>
          <w:lang w:eastAsia="ar-SA"/>
        </w:rPr>
        <w:t xml:space="preserve">Eelnõu § 1 punkti </w:t>
      </w:r>
      <w:r w:rsidR="008107FD">
        <w:rPr>
          <w:rFonts w:eastAsia="Times New Roman" w:cs="Times New Roman"/>
          <w:szCs w:val="24"/>
          <w:lang w:eastAsia="ar-SA"/>
        </w:rPr>
        <w:t>2</w:t>
      </w:r>
      <w:r w:rsidRPr="008940D2">
        <w:rPr>
          <w:rFonts w:eastAsia="Times New Roman" w:cs="Times New Roman"/>
          <w:szCs w:val="24"/>
          <w:lang w:eastAsia="ar-SA"/>
        </w:rPr>
        <w:t xml:space="preserve"> kohaselt asendatakse seaduses läbivalt tekstiosa „täht- ja väärtsaadetis“ sõnaga „</w:t>
      </w:r>
      <w:r w:rsidR="00E14918" w:rsidRPr="008940D2">
        <w:rPr>
          <w:rFonts w:eastAsia="Times New Roman" w:cs="Times New Roman"/>
          <w:szCs w:val="24"/>
          <w:lang w:eastAsia="ar-SA"/>
        </w:rPr>
        <w:t>täht</w:t>
      </w:r>
      <w:r w:rsidRPr="008940D2">
        <w:rPr>
          <w:rFonts w:eastAsia="Times New Roman" w:cs="Times New Roman"/>
          <w:szCs w:val="24"/>
          <w:lang w:eastAsia="ar-SA"/>
        </w:rPr>
        <w:t xml:space="preserve">saadetis“ vastavas käändes. Eesmärk on eemaldada seadusest väärtsaadetis eraldi teenuse liigina. Ka Ülemaailmse Postiliidu aktide käsitluses on väärtustamine ehk kindlustamine (inglise keeles </w:t>
      </w:r>
      <w:proofErr w:type="spellStart"/>
      <w:r w:rsidRPr="008940D2">
        <w:rPr>
          <w:rFonts w:eastAsia="Times New Roman" w:cs="Times New Roman"/>
          <w:i/>
          <w:iCs/>
          <w:szCs w:val="24"/>
          <w:lang w:eastAsia="ar-SA"/>
        </w:rPr>
        <w:t>insurance</w:t>
      </w:r>
      <w:proofErr w:type="spellEnd"/>
      <w:r w:rsidRPr="008940D2">
        <w:rPr>
          <w:rFonts w:eastAsia="Times New Roman" w:cs="Times New Roman"/>
          <w:szCs w:val="24"/>
          <w:lang w:eastAsia="ar-SA"/>
        </w:rPr>
        <w:t xml:space="preserve">) lisateenusena välja toodud ja soov on seda edaspidi käsitleda tähtsaadetise lisateenusena. </w:t>
      </w:r>
    </w:p>
    <w:p w14:paraId="28A5725A" w14:textId="77777777" w:rsidR="00A20441" w:rsidRPr="008940D2" w:rsidRDefault="00A20441" w:rsidP="00A20441">
      <w:pPr>
        <w:rPr>
          <w:rFonts w:eastAsia="Times New Roman" w:cs="Times New Roman"/>
          <w:szCs w:val="24"/>
          <w:lang w:eastAsia="ar-SA"/>
        </w:rPr>
      </w:pPr>
    </w:p>
    <w:p w14:paraId="6E20BA3D" w14:textId="23C73BDB" w:rsidR="00A20441" w:rsidRPr="008940D2" w:rsidRDefault="00A20441" w:rsidP="00A20441">
      <w:pPr>
        <w:rPr>
          <w:rFonts w:eastAsia="Times New Roman" w:cs="Times New Roman"/>
          <w:szCs w:val="24"/>
          <w:lang w:eastAsia="ar-SA"/>
        </w:rPr>
      </w:pPr>
      <w:r w:rsidRPr="008940D2">
        <w:rPr>
          <w:rFonts w:eastAsia="Times New Roman" w:cs="Times New Roman"/>
          <w:szCs w:val="24"/>
          <w:lang w:eastAsia="ar-SA"/>
        </w:rPr>
        <w:t>Kehtiva seaduse regulatsiooni praktiline probleem seisneb selles, et seaduses sisalduv postiteenuste käsitlus (liht-, täht- ja väärtsaadetised) ei vasta postiorganisatsioonide rahvusvaheliste võrgustike (</w:t>
      </w:r>
      <w:proofErr w:type="spellStart"/>
      <w:r w:rsidRPr="008940D2">
        <w:rPr>
          <w:rFonts w:eastAsia="Times New Roman" w:cs="Times New Roman"/>
          <w:szCs w:val="24"/>
          <w:lang w:eastAsia="ar-SA"/>
        </w:rPr>
        <w:t>Prime</w:t>
      </w:r>
      <w:proofErr w:type="spellEnd"/>
      <w:r w:rsidRPr="008940D2">
        <w:rPr>
          <w:rStyle w:val="Allmrkuseviide"/>
          <w:rFonts w:eastAsia="Times New Roman" w:cs="Times New Roman"/>
          <w:szCs w:val="24"/>
          <w:lang w:eastAsia="ar-SA"/>
        </w:rPr>
        <w:footnoteReference w:id="3"/>
      </w:r>
      <w:r w:rsidRPr="008940D2">
        <w:rPr>
          <w:rFonts w:eastAsia="Times New Roman" w:cs="Times New Roman"/>
          <w:szCs w:val="24"/>
          <w:lang w:eastAsia="ar-SA"/>
        </w:rPr>
        <w:t xml:space="preserve">, </w:t>
      </w:r>
      <w:proofErr w:type="spellStart"/>
      <w:r w:rsidRPr="008940D2">
        <w:rPr>
          <w:rFonts w:eastAsia="Times New Roman" w:cs="Times New Roman"/>
          <w:szCs w:val="24"/>
          <w:lang w:eastAsia="ar-SA"/>
        </w:rPr>
        <w:t>Interconnect</w:t>
      </w:r>
      <w:proofErr w:type="spellEnd"/>
      <w:r w:rsidRPr="008940D2">
        <w:rPr>
          <w:rStyle w:val="Allmrkuseviide"/>
          <w:rFonts w:eastAsia="Times New Roman" w:cs="Times New Roman"/>
          <w:szCs w:val="24"/>
          <w:lang w:eastAsia="ar-SA"/>
        </w:rPr>
        <w:footnoteReference w:id="4"/>
      </w:r>
      <w:r w:rsidRPr="008940D2">
        <w:rPr>
          <w:rFonts w:eastAsia="Times New Roman" w:cs="Times New Roman"/>
          <w:szCs w:val="24"/>
          <w:lang w:eastAsia="ar-SA"/>
        </w:rPr>
        <w:t>) poolt kasutatavale teenusestandardile. Enamik Eestisse saabuvast mahust liigub just nimetatud võrgustike kaudu. Enim kasutatav teenus on selline, kus saadetis on jälgitav (</w:t>
      </w:r>
      <w:proofErr w:type="spellStart"/>
      <w:r w:rsidRPr="008940D2">
        <w:rPr>
          <w:rFonts w:eastAsia="Times New Roman" w:cs="Times New Roman"/>
          <w:i/>
          <w:iCs/>
          <w:szCs w:val="24"/>
          <w:lang w:eastAsia="ar-SA"/>
        </w:rPr>
        <w:t>track</w:t>
      </w:r>
      <w:proofErr w:type="spellEnd"/>
      <w:r w:rsidRPr="008940D2">
        <w:rPr>
          <w:rFonts w:eastAsia="Times New Roman" w:cs="Times New Roman"/>
          <w:i/>
          <w:iCs/>
          <w:szCs w:val="24"/>
          <w:lang w:eastAsia="ar-SA"/>
        </w:rPr>
        <w:t xml:space="preserve"> and </w:t>
      </w:r>
      <w:proofErr w:type="spellStart"/>
      <w:r w:rsidRPr="008940D2">
        <w:rPr>
          <w:rFonts w:eastAsia="Times New Roman" w:cs="Times New Roman"/>
          <w:i/>
          <w:iCs/>
          <w:szCs w:val="24"/>
          <w:lang w:eastAsia="ar-SA"/>
        </w:rPr>
        <w:t>trace</w:t>
      </w:r>
      <w:proofErr w:type="spellEnd"/>
      <w:r w:rsidRPr="008940D2">
        <w:rPr>
          <w:rFonts w:eastAsia="Times New Roman" w:cs="Times New Roman"/>
          <w:szCs w:val="24"/>
          <w:lang w:eastAsia="ar-SA"/>
        </w:rPr>
        <w:t>), kuid seda ei väljastata allkirja vastu ehk niinimetatud jälgitav lihtkiri. Praktikas tekitab paralleelsete, kuid samas erinevate (st ühelt poolt seadusest tulenevate ja teisalt käibes kasutatavate) postiteenuse käsitluste kasutamine ebaselgust ja jäikust teenuste arendamisel turu tegelikele nõ</w:t>
      </w:r>
      <w:r w:rsidR="008124DC" w:rsidRPr="008940D2">
        <w:rPr>
          <w:rFonts w:eastAsia="Times New Roman" w:cs="Times New Roman"/>
          <w:szCs w:val="24"/>
          <w:lang w:eastAsia="ar-SA"/>
        </w:rPr>
        <w:t>u</w:t>
      </w:r>
      <w:r w:rsidRPr="008940D2">
        <w:rPr>
          <w:rFonts w:eastAsia="Times New Roman" w:cs="Times New Roman"/>
          <w:szCs w:val="24"/>
          <w:lang w:eastAsia="ar-SA"/>
        </w:rPr>
        <w:t>etele vastavaks.</w:t>
      </w:r>
    </w:p>
    <w:p w14:paraId="7895A44D" w14:textId="77777777" w:rsidR="00A20441" w:rsidRPr="008940D2" w:rsidRDefault="00A20441" w:rsidP="00A20441">
      <w:pPr>
        <w:rPr>
          <w:rFonts w:eastAsia="Times New Roman" w:cs="Times New Roman"/>
          <w:szCs w:val="24"/>
          <w:lang w:eastAsia="ar-SA"/>
        </w:rPr>
      </w:pPr>
    </w:p>
    <w:p w14:paraId="1FCD1EC7" w14:textId="08ADDF05" w:rsidR="00A20441" w:rsidRDefault="00A20441" w:rsidP="00A20441">
      <w:pPr>
        <w:rPr>
          <w:rFonts w:eastAsia="Times New Roman" w:cs="Times New Roman"/>
          <w:szCs w:val="24"/>
          <w:lang w:eastAsia="ar-SA"/>
        </w:rPr>
      </w:pPr>
      <w:r w:rsidRPr="008940D2">
        <w:rPr>
          <w:rFonts w:eastAsia="Times New Roman" w:cs="Times New Roman"/>
          <w:szCs w:val="24"/>
          <w:lang w:eastAsia="ar-SA"/>
        </w:rPr>
        <w:t>Seega on kehtiv käsitlus aegunud ja takistuseks postiteenuste disainimisel. Teenuse disaini mõttes on tarbija vaates lihtsam ja arusaadavam defineerida teenust tulevikus kombinatsioonidena ehk põhiteenus pluss erinevad lisateenused. Kindlustamise teenuse võimalus on jätkuvalt olemas, aga teisel moel ja mitte eraldi saadetise</w:t>
      </w:r>
      <w:r w:rsidR="008124DC" w:rsidRPr="008940D2">
        <w:rPr>
          <w:rFonts w:eastAsia="Times New Roman" w:cs="Times New Roman"/>
          <w:szCs w:val="24"/>
          <w:lang w:eastAsia="ar-SA"/>
        </w:rPr>
        <w:t xml:space="preserve"> liigina</w:t>
      </w:r>
      <w:r w:rsidRPr="008940D2">
        <w:rPr>
          <w:rFonts w:eastAsia="Times New Roman" w:cs="Times New Roman"/>
          <w:szCs w:val="24"/>
          <w:lang w:eastAsia="ar-SA"/>
        </w:rPr>
        <w:t>.</w:t>
      </w:r>
      <w:r w:rsidR="008107FD">
        <w:rPr>
          <w:rFonts w:eastAsia="Times New Roman" w:cs="Times New Roman"/>
          <w:szCs w:val="24"/>
          <w:lang w:eastAsia="ar-SA"/>
        </w:rPr>
        <w:t xml:space="preserve"> Sarnase lähenemise on võtnud ka Ülemaailmne Postiliit.</w:t>
      </w:r>
    </w:p>
    <w:p w14:paraId="5121CA48" w14:textId="77777777" w:rsidR="008107FD" w:rsidRPr="008940D2" w:rsidRDefault="008107FD" w:rsidP="00A20441">
      <w:pPr>
        <w:rPr>
          <w:rFonts w:eastAsia="Times New Roman" w:cs="Times New Roman"/>
          <w:szCs w:val="24"/>
          <w:lang w:eastAsia="ar-SA"/>
        </w:rPr>
      </w:pPr>
    </w:p>
    <w:p w14:paraId="308F2040" w14:textId="77777777" w:rsidR="008107FD" w:rsidRPr="008107FD" w:rsidRDefault="008107FD" w:rsidP="008107FD">
      <w:pPr>
        <w:suppressAutoHyphens/>
        <w:rPr>
          <w:rFonts w:eastAsia="Times New Roman" w:cs="Times New Roman"/>
          <w:b/>
          <w:bCs/>
          <w:szCs w:val="24"/>
          <w:lang w:eastAsia="ar-SA"/>
        </w:rPr>
      </w:pPr>
      <w:r w:rsidRPr="008107FD">
        <w:rPr>
          <w:rFonts w:eastAsia="Times New Roman" w:cs="Times New Roman"/>
          <w:b/>
          <w:bCs/>
          <w:szCs w:val="24"/>
          <w:lang w:eastAsia="ar-SA"/>
        </w:rPr>
        <w:t xml:space="preserve">Eelnõu § 1 punkt </w:t>
      </w:r>
      <w:r>
        <w:rPr>
          <w:rFonts w:eastAsia="Times New Roman" w:cs="Times New Roman"/>
          <w:b/>
          <w:bCs/>
          <w:szCs w:val="24"/>
          <w:lang w:eastAsia="ar-SA"/>
        </w:rPr>
        <w:t>3</w:t>
      </w:r>
      <w:r w:rsidRPr="008107FD">
        <w:rPr>
          <w:rFonts w:eastAsia="Times New Roman" w:cs="Times New Roman"/>
          <w:b/>
          <w:bCs/>
          <w:szCs w:val="24"/>
          <w:lang w:eastAsia="ar-SA"/>
        </w:rPr>
        <w:t xml:space="preserve"> </w:t>
      </w:r>
    </w:p>
    <w:p w14:paraId="7DD4F48A" w14:textId="77777777" w:rsidR="008107FD" w:rsidRPr="008940D2" w:rsidRDefault="008107FD" w:rsidP="4CC8125F">
      <w:pPr>
        <w:suppressAutoHyphens/>
        <w:rPr>
          <w:rFonts w:eastAsia="Times New Roman" w:cs="Times New Roman"/>
          <w:lang w:eastAsia="ar-SA"/>
        </w:rPr>
      </w:pPr>
      <w:r w:rsidRPr="4CC8125F">
        <w:rPr>
          <w:rFonts w:eastAsia="Times New Roman" w:cs="Times New Roman"/>
          <w:lang w:eastAsia="ar-SA"/>
        </w:rPr>
        <w:t>Eelnõu § 1 punkti 3 kohaselt täiendatakse seaduse § 1 lõiget 5 tekstiosaga „ja selle alusel kehtestatud õigusakti</w:t>
      </w:r>
      <w:del w:id="44" w:author="Maarja-Liis Lall - JUSTDIGI" w:date="2025-08-13T13:25:00Z">
        <w:r w:rsidRPr="4CC8125F" w:rsidDel="008107FD">
          <w:rPr>
            <w:rFonts w:eastAsia="Times New Roman" w:cs="Times New Roman"/>
            <w:lang w:eastAsia="ar-SA"/>
          </w:rPr>
          <w:delText>s</w:delText>
        </w:r>
      </w:del>
      <w:r w:rsidRPr="4CC8125F">
        <w:rPr>
          <w:rFonts w:eastAsia="Times New Roman" w:cs="Times New Roman"/>
          <w:lang w:eastAsia="ar-SA"/>
        </w:rPr>
        <w:t>“. Muudatus on vajalik tagamaks õigusselgus, et universaalse postiteenuse osutaja rahvusvahelisele postiteenusele kohaldatakse lisaks käesolevale seadusele ka selle alusel kehtestatud õigusakte Eesti territooriumil toimuva postisaadetise edastamise puhul niivõrd, kuivõrd see ei ole vastuolus Eesti Vabariigile siduvate Ülemaailmse Postiliidu aktidega. Muudatus on vajalik, kuna mitmed nõuded liigutatakse eelnõuga seaduse tasandilt alamakti (määruse) tasandile.</w:t>
      </w:r>
    </w:p>
    <w:p w14:paraId="375ABED4" w14:textId="77777777" w:rsidR="00A20441" w:rsidRPr="008940D2" w:rsidRDefault="00A20441" w:rsidP="00DA6D7A">
      <w:pPr>
        <w:suppressAutoHyphens/>
        <w:rPr>
          <w:rFonts w:eastAsia="Times New Roman" w:cs="Times New Roman"/>
          <w:b/>
          <w:bCs/>
          <w:szCs w:val="24"/>
          <w:lang w:eastAsia="ar-SA"/>
        </w:rPr>
      </w:pPr>
    </w:p>
    <w:p w14:paraId="63C4314D" w14:textId="027C8424" w:rsidR="00DA6D7A" w:rsidRPr="008940D2" w:rsidRDefault="00DA6D7A" w:rsidP="00DA6D7A">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4</w:t>
      </w:r>
    </w:p>
    <w:p w14:paraId="1811A9B2" w14:textId="7D87F4BD" w:rsidR="002E2F30" w:rsidRPr="008940D2" w:rsidRDefault="00DA6D7A" w:rsidP="002870F0">
      <w:pPr>
        <w:suppressAutoHyphens/>
        <w:rPr>
          <w:rFonts w:eastAsia="Times New Roman" w:cs="Times New Roman"/>
          <w:szCs w:val="24"/>
          <w:lang w:eastAsia="ar-SA"/>
        </w:rPr>
      </w:pPr>
      <w:r w:rsidRPr="008940D2">
        <w:rPr>
          <w:rFonts w:eastAsia="Times New Roman" w:cs="Times New Roman"/>
          <w:szCs w:val="24"/>
          <w:lang w:eastAsia="ar-SA"/>
        </w:rPr>
        <w:t xml:space="preserve">Eelnõu § 1 punkti </w:t>
      </w:r>
      <w:r w:rsidR="00743137" w:rsidRPr="008940D2">
        <w:rPr>
          <w:rFonts w:eastAsia="Times New Roman" w:cs="Times New Roman"/>
          <w:szCs w:val="24"/>
          <w:lang w:eastAsia="ar-SA"/>
        </w:rPr>
        <w:t>4</w:t>
      </w:r>
      <w:r w:rsidRPr="008940D2">
        <w:rPr>
          <w:rFonts w:eastAsia="Times New Roman" w:cs="Times New Roman"/>
          <w:szCs w:val="24"/>
          <w:lang w:eastAsia="ar-SA"/>
        </w:rPr>
        <w:t xml:space="preserve"> kohaselt tunnistatakse kehtetuks seaduse § 1 lõige 6.</w:t>
      </w:r>
      <w:r w:rsidR="00B270F1" w:rsidRPr="008940D2">
        <w:rPr>
          <w:rFonts w:eastAsia="Times New Roman" w:cs="Times New Roman"/>
          <w:szCs w:val="24"/>
          <w:lang w:eastAsia="ar-SA"/>
        </w:rPr>
        <w:t xml:space="preserve"> Nimetatud sättega kaotatakse erisus seaduse 3. peatüki kohald</w:t>
      </w:r>
      <w:r w:rsidR="008873DF" w:rsidRPr="008940D2">
        <w:rPr>
          <w:rFonts w:eastAsia="Times New Roman" w:cs="Times New Roman"/>
          <w:szCs w:val="24"/>
          <w:lang w:eastAsia="ar-SA"/>
        </w:rPr>
        <w:t>a</w:t>
      </w:r>
      <w:r w:rsidR="00B270F1" w:rsidRPr="008940D2">
        <w:rPr>
          <w:rFonts w:eastAsia="Times New Roman" w:cs="Times New Roman"/>
          <w:szCs w:val="24"/>
          <w:lang w:eastAsia="ar-SA"/>
        </w:rPr>
        <w:t>misele. Senini kehtis seaduse 3. peatükk ainult tegevusloaga hõlmatud postiteenustele, mis oli vajalik</w:t>
      </w:r>
      <w:r w:rsidR="008873DF" w:rsidRPr="008940D2">
        <w:rPr>
          <w:rFonts w:eastAsia="Times New Roman" w:cs="Times New Roman"/>
          <w:szCs w:val="24"/>
          <w:lang w:eastAsia="ar-SA"/>
        </w:rPr>
        <w:t xml:space="preserve"> eelkõige</w:t>
      </w:r>
      <w:r w:rsidR="00B270F1" w:rsidRPr="008940D2">
        <w:rPr>
          <w:rFonts w:eastAsia="Times New Roman" w:cs="Times New Roman"/>
          <w:szCs w:val="24"/>
          <w:lang w:eastAsia="ar-SA"/>
        </w:rPr>
        <w:t xml:space="preserve"> seaduse</w:t>
      </w:r>
      <w:r w:rsidR="001117BF" w:rsidRPr="008940D2">
        <w:rPr>
          <w:rFonts w:eastAsia="Times New Roman" w:cs="Times New Roman"/>
          <w:szCs w:val="24"/>
          <w:lang w:eastAsia="ar-SA"/>
        </w:rPr>
        <w:t xml:space="preserve"> 4. peatüki</w:t>
      </w:r>
      <w:r w:rsidR="00B270F1" w:rsidRPr="008940D2">
        <w:rPr>
          <w:rFonts w:eastAsia="Times New Roman" w:cs="Times New Roman"/>
          <w:szCs w:val="24"/>
          <w:lang w:eastAsia="ar-SA"/>
        </w:rPr>
        <w:t xml:space="preserve"> 2. jaos</w:t>
      </w:r>
      <w:r w:rsidR="001117BF" w:rsidRPr="008940D2">
        <w:rPr>
          <w:rFonts w:eastAsia="Times New Roman" w:cs="Times New Roman"/>
          <w:szCs w:val="24"/>
          <w:lang w:eastAsia="ar-SA"/>
        </w:rPr>
        <w:t xml:space="preserve"> nimetatud </w:t>
      </w:r>
      <w:r w:rsidR="00B36E72" w:rsidRPr="008940D2">
        <w:rPr>
          <w:rFonts w:eastAsia="Times New Roman" w:cs="Times New Roman"/>
          <w:szCs w:val="24"/>
          <w:lang w:eastAsia="ar-SA"/>
        </w:rPr>
        <w:t>UPT</w:t>
      </w:r>
      <w:r w:rsidR="001117BF" w:rsidRPr="008940D2">
        <w:rPr>
          <w:rFonts w:eastAsia="Times New Roman" w:cs="Times New Roman"/>
          <w:szCs w:val="24"/>
          <w:lang w:eastAsia="ar-SA"/>
        </w:rPr>
        <w:t xml:space="preserve"> rahastamise jaoks. </w:t>
      </w:r>
    </w:p>
    <w:p w14:paraId="57B5C293" w14:textId="77777777" w:rsidR="002E2F30" w:rsidRPr="008940D2" w:rsidRDefault="002E2F30" w:rsidP="002870F0">
      <w:pPr>
        <w:suppressAutoHyphens/>
        <w:rPr>
          <w:rFonts w:eastAsia="Times New Roman" w:cs="Times New Roman"/>
          <w:szCs w:val="24"/>
          <w:lang w:eastAsia="ar-SA"/>
        </w:rPr>
      </w:pPr>
    </w:p>
    <w:p w14:paraId="34E11650" w14:textId="3D064E18" w:rsidR="002E2F30" w:rsidRPr="008940D2" w:rsidRDefault="002E2F30" w:rsidP="002870F0">
      <w:pPr>
        <w:suppressAutoHyphens/>
      </w:pPr>
      <w:r w:rsidRPr="008940D2">
        <w:rPr>
          <w:rFonts w:eastAsia="Times New Roman" w:cs="Times New Roman"/>
          <w:szCs w:val="24"/>
          <w:lang w:eastAsia="ar-SA"/>
        </w:rPr>
        <w:t>2008. aastal, mil seadus sai oma tänase ülesehituse</w:t>
      </w:r>
      <w:r w:rsidR="00225635" w:rsidRPr="008940D2">
        <w:rPr>
          <w:rFonts w:eastAsia="Times New Roman" w:cs="Times New Roman"/>
          <w:szCs w:val="24"/>
          <w:lang w:eastAsia="ar-SA"/>
        </w:rPr>
        <w:t>,</w:t>
      </w:r>
      <w:r w:rsidRPr="008940D2">
        <w:rPr>
          <w:rFonts w:eastAsia="Times New Roman" w:cs="Times New Roman"/>
          <w:szCs w:val="24"/>
          <w:lang w:eastAsia="ar-SA"/>
        </w:rPr>
        <w:t xml:space="preserve"> põhjendati seda seletuskirjas järg</w:t>
      </w:r>
      <w:r w:rsidR="008A31F1" w:rsidRPr="008940D2">
        <w:rPr>
          <w:rFonts w:eastAsia="Times New Roman" w:cs="Times New Roman"/>
          <w:szCs w:val="24"/>
          <w:lang w:eastAsia="ar-SA"/>
        </w:rPr>
        <w:t>nevalt</w:t>
      </w:r>
      <w:r w:rsidR="00727814" w:rsidRPr="008940D2">
        <w:rPr>
          <w:rFonts w:eastAsia="Times New Roman" w:cs="Times New Roman"/>
          <w:szCs w:val="24"/>
          <w:lang w:eastAsia="ar-SA"/>
        </w:rPr>
        <w:t xml:space="preserve">: </w:t>
      </w:r>
      <w:r w:rsidRPr="008940D2">
        <w:rPr>
          <w:rFonts w:eastAsia="Times New Roman" w:cs="Times New Roman"/>
          <w:szCs w:val="24"/>
          <w:lang w:eastAsia="ar-SA"/>
        </w:rPr>
        <w:t>„</w:t>
      </w:r>
      <w:r w:rsidRPr="008940D2">
        <w:t xml:space="preserve">Tegevusloaga määratud postiteenuse osutamine mõjutab </w:t>
      </w:r>
      <w:r w:rsidR="00B36E72" w:rsidRPr="008940D2">
        <w:t>UPT</w:t>
      </w:r>
      <w:r w:rsidRPr="008940D2">
        <w:t xml:space="preserve"> osutamist ning arvestades </w:t>
      </w:r>
      <w:proofErr w:type="spellStart"/>
      <w:r w:rsidR="00B36E72" w:rsidRPr="008940D2">
        <w:t>UPT</w:t>
      </w:r>
      <w:r w:rsidRPr="008940D2">
        <w:t>ga</w:t>
      </w:r>
      <w:proofErr w:type="spellEnd"/>
      <w:r w:rsidRPr="008940D2">
        <w:t xml:space="preserve"> kaasnevate ebamõistlikult koormavate kulude võimaliku hüvitamist, on oluline nimetatud teenuse mõningane reguleerimine (osutamise piirkond, tasud jne).“</w:t>
      </w:r>
      <w:r w:rsidR="00225635" w:rsidRPr="008940D2">
        <w:t>.</w:t>
      </w:r>
    </w:p>
    <w:p w14:paraId="1D820BD9" w14:textId="77777777" w:rsidR="002E2F30" w:rsidRPr="008940D2" w:rsidRDefault="002E2F30" w:rsidP="002870F0">
      <w:pPr>
        <w:suppressAutoHyphens/>
        <w:rPr>
          <w:rFonts w:eastAsia="Times New Roman" w:cs="Times New Roman"/>
          <w:szCs w:val="24"/>
          <w:lang w:eastAsia="ar-SA"/>
        </w:rPr>
      </w:pPr>
    </w:p>
    <w:p w14:paraId="4BEC24A8" w14:textId="452E2E7C" w:rsidR="00DA6D7A" w:rsidRPr="008940D2" w:rsidRDefault="00B270F1" w:rsidP="002870F0">
      <w:pPr>
        <w:suppressAutoHyphens/>
        <w:rPr>
          <w:rFonts w:eastAsia="Times New Roman" w:cs="Times New Roman"/>
          <w:b/>
          <w:bCs/>
          <w:szCs w:val="24"/>
          <w:lang w:eastAsia="ar-SA"/>
        </w:rPr>
      </w:pPr>
      <w:r w:rsidRPr="008940D2">
        <w:rPr>
          <w:rFonts w:eastAsia="Times New Roman" w:cs="Times New Roman"/>
          <w:szCs w:val="24"/>
          <w:lang w:eastAsia="ar-SA"/>
        </w:rPr>
        <w:t xml:space="preserve">Arvestades, et käesoleva </w:t>
      </w:r>
      <w:r w:rsidR="001117BF" w:rsidRPr="008940D2">
        <w:rPr>
          <w:rFonts w:eastAsia="Times New Roman" w:cs="Times New Roman"/>
          <w:szCs w:val="24"/>
          <w:lang w:eastAsia="ar-SA"/>
        </w:rPr>
        <w:t xml:space="preserve">eelnõuga </w:t>
      </w:r>
      <w:r w:rsidRPr="008940D2">
        <w:rPr>
          <w:rFonts w:eastAsia="Times New Roman" w:cs="Times New Roman"/>
          <w:szCs w:val="24"/>
          <w:lang w:eastAsia="ar-SA"/>
        </w:rPr>
        <w:t xml:space="preserve">muudetakse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rahastamist</w:t>
      </w:r>
      <w:r w:rsidR="006528A1" w:rsidRPr="008940D2">
        <w:rPr>
          <w:rFonts w:eastAsia="Times New Roman" w:cs="Times New Roman"/>
          <w:szCs w:val="24"/>
          <w:lang w:eastAsia="ar-SA"/>
        </w:rPr>
        <w:t xml:space="preserve">, </w:t>
      </w:r>
      <w:r w:rsidRPr="008940D2">
        <w:rPr>
          <w:rFonts w:eastAsia="Times New Roman" w:cs="Times New Roman"/>
          <w:szCs w:val="24"/>
          <w:lang w:eastAsia="ar-SA"/>
        </w:rPr>
        <w:t>ei ole</w:t>
      </w:r>
      <w:r w:rsidR="00727814" w:rsidRPr="008940D2">
        <w:rPr>
          <w:rFonts w:eastAsia="Times New Roman" w:cs="Times New Roman"/>
          <w:szCs w:val="24"/>
          <w:lang w:eastAsia="ar-SA"/>
        </w:rPr>
        <w:t xml:space="preserve"> tulevikus</w:t>
      </w:r>
      <w:r w:rsidRPr="008940D2">
        <w:rPr>
          <w:rFonts w:eastAsia="Times New Roman" w:cs="Times New Roman"/>
          <w:szCs w:val="24"/>
          <w:lang w:eastAsia="ar-SA"/>
        </w:rPr>
        <w:t xml:space="preserve"> põhjendatud tegevusloa regulatsiooni </w:t>
      </w:r>
      <w:r w:rsidR="001117BF" w:rsidRPr="008940D2">
        <w:rPr>
          <w:rFonts w:eastAsia="Times New Roman" w:cs="Times New Roman"/>
          <w:szCs w:val="24"/>
          <w:lang w:eastAsia="ar-SA"/>
        </w:rPr>
        <w:t xml:space="preserve">säilitamine </w:t>
      </w:r>
      <w:r w:rsidRPr="008940D2">
        <w:rPr>
          <w:rFonts w:eastAsia="Times New Roman" w:cs="Times New Roman"/>
          <w:szCs w:val="24"/>
          <w:lang w:eastAsia="ar-SA"/>
        </w:rPr>
        <w:t>väljaspool universaalset postiteenust. Muudatuste järgselt kehti</w:t>
      </w:r>
      <w:r w:rsidR="00BB53B8" w:rsidRPr="008940D2">
        <w:rPr>
          <w:rFonts w:eastAsia="Times New Roman" w:cs="Times New Roman"/>
          <w:szCs w:val="24"/>
          <w:lang w:eastAsia="ar-SA"/>
        </w:rPr>
        <w:t>b</w:t>
      </w:r>
      <w:r w:rsidRPr="008940D2">
        <w:rPr>
          <w:rFonts w:eastAsia="Times New Roman" w:cs="Times New Roman"/>
          <w:szCs w:val="24"/>
          <w:lang w:eastAsia="ar-SA"/>
        </w:rPr>
        <w:t xml:space="preserve"> seaduse 3. peatükk kõigile postiteenustele</w:t>
      </w:r>
      <w:r w:rsidR="00727814" w:rsidRPr="008940D2">
        <w:rPr>
          <w:rFonts w:eastAsia="Times New Roman" w:cs="Times New Roman"/>
          <w:szCs w:val="24"/>
          <w:lang w:eastAsia="ar-SA"/>
        </w:rPr>
        <w:t>, luues väljaspool UPT-d võrdsed tingimused postiteenuste osutamiseks.</w:t>
      </w:r>
    </w:p>
    <w:p w14:paraId="03519C66" w14:textId="77777777" w:rsidR="00DA6D7A" w:rsidRPr="008940D2" w:rsidRDefault="00DA6D7A" w:rsidP="002870F0">
      <w:pPr>
        <w:suppressAutoHyphens/>
        <w:rPr>
          <w:rFonts w:eastAsia="Times New Roman" w:cs="Times New Roman"/>
          <w:b/>
          <w:bCs/>
          <w:szCs w:val="24"/>
          <w:lang w:eastAsia="ar-SA"/>
        </w:rPr>
      </w:pPr>
    </w:p>
    <w:p w14:paraId="478A67DF" w14:textId="172B036E" w:rsidR="001E6557" w:rsidRPr="008940D2" w:rsidRDefault="001E6557" w:rsidP="001E6557">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5</w:t>
      </w:r>
    </w:p>
    <w:p w14:paraId="37CDC70A" w14:textId="1BC3DAE1" w:rsidR="001E6557" w:rsidRPr="008940D2" w:rsidRDefault="001E6557" w:rsidP="002870F0">
      <w:pPr>
        <w:suppressAutoHyphens/>
        <w:rPr>
          <w:rFonts w:eastAsia="Times New Roman" w:cs="Times New Roman"/>
          <w:b/>
          <w:bCs/>
          <w:szCs w:val="24"/>
          <w:lang w:eastAsia="ar-SA"/>
        </w:rPr>
      </w:pPr>
      <w:r w:rsidRPr="008107FD">
        <w:rPr>
          <w:rFonts w:eastAsia="Times New Roman" w:cs="Times New Roman"/>
          <w:szCs w:val="24"/>
          <w:lang w:eastAsia="ar-SA"/>
        </w:rPr>
        <w:lastRenderedPageBreak/>
        <w:t xml:space="preserve">Eelnõu § 1 punkt </w:t>
      </w:r>
      <w:r w:rsidR="00743137" w:rsidRPr="008107FD">
        <w:rPr>
          <w:rFonts w:eastAsia="Times New Roman" w:cs="Times New Roman"/>
          <w:szCs w:val="24"/>
          <w:lang w:eastAsia="ar-SA"/>
        </w:rPr>
        <w:t>5</w:t>
      </w:r>
      <w:r w:rsidRPr="008107FD">
        <w:rPr>
          <w:rFonts w:eastAsia="Times New Roman" w:cs="Times New Roman"/>
          <w:szCs w:val="24"/>
          <w:lang w:eastAsia="ar-SA"/>
        </w:rPr>
        <w:t xml:space="preserve"> kohaselt täiendatakse seadust võimalusega käsitleda postiaadressina ka juurdepääsupunkti asukohta juhul, kui postisaadetisele </w:t>
      </w:r>
      <w:r w:rsidR="008940D2" w:rsidRPr="008107FD">
        <w:rPr>
          <w:rFonts w:eastAsia="Times New Roman" w:cs="Times New Roman"/>
          <w:szCs w:val="24"/>
          <w:lang w:eastAsia="ar-SA"/>
        </w:rPr>
        <w:t xml:space="preserve">on lisatud </w:t>
      </w:r>
      <w:r w:rsidR="008940D2" w:rsidRPr="008107FD">
        <w:t>saajale postisaadetise saabumise kohta teate saatmiseks vajalikke kontaktandmeid</w:t>
      </w:r>
      <w:r w:rsidRPr="008107FD">
        <w:rPr>
          <w:rFonts w:eastAsia="Times New Roman" w:cs="Times New Roman"/>
          <w:szCs w:val="24"/>
          <w:lang w:eastAsia="ar-SA"/>
        </w:rPr>
        <w:t>. Nimetatud võimalus loob õigusselguse ka automatiseeritud juurdepääsupunktide (nt pakiautomaat) kasutamisel ning nende kasutamiseks vajalike andmete küsimiseks</w:t>
      </w:r>
      <w:r w:rsidR="008107FD">
        <w:rPr>
          <w:rFonts w:eastAsia="Times New Roman" w:cs="Times New Roman"/>
          <w:szCs w:val="24"/>
          <w:lang w:eastAsia="ar-SA"/>
        </w:rPr>
        <w:t xml:space="preserve"> ka näiteks universaalse postiteenuse osutamiseks</w:t>
      </w:r>
      <w:r w:rsidRPr="008107FD">
        <w:rPr>
          <w:rFonts w:eastAsia="Times New Roman" w:cs="Times New Roman"/>
          <w:szCs w:val="24"/>
          <w:lang w:eastAsia="ar-SA"/>
        </w:rPr>
        <w:t xml:space="preserve">. Saaja </w:t>
      </w:r>
      <w:r w:rsidR="008940D2" w:rsidRPr="008107FD">
        <w:rPr>
          <w:rFonts w:eastAsia="Times New Roman" w:cs="Times New Roman"/>
          <w:szCs w:val="24"/>
          <w:lang w:eastAsia="ar-SA"/>
        </w:rPr>
        <w:t>kontaktandmeteks</w:t>
      </w:r>
      <w:r w:rsidRPr="008107FD">
        <w:rPr>
          <w:rFonts w:eastAsia="Times New Roman" w:cs="Times New Roman"/>
          <w:szCs w:val="24"/>
          <w:lang w:eastAsia="ar-SA"/>
        </w:rPr>
        <w:t xml:space="preserve"> saab lugeda näiteks mobiiltelefoni numbri</w:t>
      </w:r>
      <w:r w:rsidR="008940D2" w:rsidRPr="008107FD">
        <w:rPr>
          <w:rFonts w:eastAsia="Times New Roman" w:cs="Times New Roman"/>
          <w:szCs w:val="24"/>
          <w:lang w:eastAsia="ar-SA"/>
        </w:rPr>
        <w:t>t</w:t>
      </w:r>
      <w:r w:rsidRPr="008107FD">
        <w:rPr>
          <w:rFonts w:eastAsia="Times New Roman" w:cs="Times New Roman"/>
          <w:szCs w:val="24"/>
          <w:lang w:eastAsia="ar-SA"/>
        </w:rPr>
        <w:t>, mis võimaldab saata saajale personaalse koodi, mille kaudu on ainult saatjal õigus saadetis kätte saada. Muudatus võimaldab saata ja saada saadetis</w:t>
      </w:r>
      <w:r w:rsidR="008107FD">
        <w:rPr>
          <w:rFonts w:eastAsia="Times New Roman" w:cs="Times New Roman"/>
          <w:szCs w:val="24"/>
          <w:lang w:eastAsia="ar-SA"/>
        </w:rPr>
        <w:t>i</w:t>
      </w:r>
      <w:r w:rsidRPr="008107FD">
        <w:rPr>
          <w:rFonts w:eastAsia="Times New Roman" w:cs="Times New Roman"/>
          <w:szCs w:val="24"/>
          <w:lang w:eastAsia="ar-SA"/>
        </w:rPr>
        <w:t>, sh universaalse postiteenuse kaudu veelgi mugavamalt ja tarbija poolt eelistatud viisil.</w:t>
      </w:r>
    </w:p>
    <w:p w14:paraId="45862D73" w14:textId="77777777" w:rsidR="001E6557" w:rsidRPr="008940D2" w:rsidRDefault="001E6557" w:rsidP="002870F0">
      <w:pPr>
        <w:suppressAutoHyphens/>
        <w:rPr>
          <w:rFonts w:eastAsia="Times New Roman" w:cs="Times New Roman"/>
          <w:b/>
          <w:bCs/>
          <w:szCs w:val="24"/>
          <w:lang w:eastAsia="ar-SA"/>
        </w:rPr>
      </w:pPr>
    </w:p>
    <w:p w14:paraId="3D45C148" w14:textId="7E971172" w:rsidR="0039776F" w:rsidRPr="008940D2" w:rsidRDefault="0039776F"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6</w:t>
      </w:r>
    </w:p>
    <w:p w14:paraId="01E2C4B7" w14:textId="474E7D02" w:rsidR="0039776F" w:rsidRPr="008940D2" w:rsidRDefault="0039776F">
      <w:pPr>
        <w:rPr>
          <w:rFonts w:eastAsia="Times New Roman" w:cs="Times New Roman"/>
          <w:lang w:eastAsia="ar-SA"/>
        </w:rPr>
      </w:pPr>
      <w:r w:rsidRPr="4CC8125F">
        <w:rPr>
          <w:rFonts w:eastAsia="Times New Roman" w:cs="Times New Roman"/>
          <w:lang w:eastAsia="ar-SA"/>
        </w:rPr>
        <w:t xml:space="preserve">Eelnõu § 1 punkt </w:t>
      </w:r>
      <w:r w:rsidR="00743137" w:rsidRPr="4CC8125F">
        <w:rPr>
          <w:rFonts w:eastAsia="Times New Roman" w:cs="Times New Roman"/>
          <w:lang w:eastAsia="ar-SA"/>
        </w:rPr>
        <w:t>6</w:t>
      </w:r>
      <w:r w:rsidRPr="4CC8125F">
        <w:rPr>
          <w:rFonts w:eastAsia="Times New Roman" w:cs="Times New Roman"/>
          <w:lang w:eastAsia="ar-SA"/>
        </w:rPr>
        <w:t xml:space="preserve"> kohaselt muudetakse kirisaadetise mõiste definitsiooni. Muudatus on suuresti tingitud </w:t>
      </w:r>
      <w:del w:id="45" w:author="Maarja-Liis Lall - JUSTDIGI" w:date="2025-08-13T13:35:00Z">
        <w:r w:rsidRPr="4CC8125F" w:rsidDel="0039776F">
          <w:rPr>
            <w:rFonts w:eastAsia="Times New Roman" w:cs="Times New Roman"/>
            <w:lang w:eastAsia="ar-SA"/>
          </w:rPr>
          <w:delText>Ü</w:delText>
        </w:r>
      </w:del>
      <w:ins w:id="46" w:author="Maarja-Liis Lall - JUSTDIGI" w:date="2025-08-13T13:35:00Z">
        <w:r w:rsidR="3294EBF8" w:rsidRPr="4CC8125F">
          <w:rPr>
            <w:rFonts w:eastAsia="Times New Roman" w:cs="Times New Roman"/>
            <w:lang w:eastAsia="ar-SA"/>
          </w:rPr>
          <w:t>ü</w:t>
        </w:r>
      </w:ins>
      <w:r w:rsidRPr="4CC8125F">
        <w:rPr>
          <w:rFonts w:eastAsia="Times New Roman" w:cs="Times New Roman"/>
          <w:lang w:eastAsia="ar-SA"/>
        </w:rPr>
        <w:t>lemaailmse postikonventsioonis tehtud muudatustest ning</w:t>
      </w:r>
      <w:r w:rsidR="009B0259" w:rsidRPr="4CC8125F">
        <w:rPr>
          <w:rFonts w:eastAsia="Times New Roman" w:cs="Times New Roman"/>
          <w:lang w:eastAsia="ar-SA"/>
        </w:rPr>
        <w:t xml:space="preserve"> tulevikus</w:t>
      </w:r>
      <w:r w:rsidRPr="4CC8125F">
        <w:rPr>
          <w:rFonts w:eastAsia="Times New Roman" w:cs="Times New Roman"/>
          <w:lang w:eastAsia="ar-SA"/>
        </w:rPr>
        <w:t xml:space="preserve"> planeeritavatest muudatustest. Alates 2026</w:t>
      </w:r>
      <w:r w:rsidR="009B0259" w:rsidRPr="4CC8125F">
        <w:rPr>
          <w:rFonts w:eastAsia="Times New Roman" w:cs="Times New Roman"/>
          <w:lang w:eastAsia="ar-SA"/>
        </w:rPr>
        <w:t>. aastast</w:t>
      </w:r>
      <w:r w:rsidRPr="4CC8125F">
        <w:rPr>
          <w:rFonts w:eastAsia="Times New Roman" w:cs="Times New Roman"/>
          <w:lang w:eastAsia="ar-SA"/>
        </w:rPr>
        <w:t xml:space="preserve"> muutub R (tähitud) </w:t>
      </w:r>
      <w:proofErr w:type="spellStart"/>
      <w:r w:rsidRPr="4CC8125F">
        <w:rPr>
          <w:rFonts w:eastAsia="Times New Roman" w:cs="Times New Roman"/>
          <w:lang w:eastAsia="ar-SA"/>
        </w:rPr>
        <w:t>maksikiri</w:t>
      </w:r>
      <w:proofErr w:type="spellEnd"/>
      <w:r w:rsidRPr="4CC8125F">
        <w:rPr>
          <w:rFonts w:eastAsia="Times New Roman" w:cs="Times New Roman"/>
          <w:lang w:eastAsia="ar-SA"/>
        </w:rPr>
        <w:t xml:space="preserve"> </w:t>
      </w:r>
      <w:del w:id="47" w:author="Maarja-Liis Lall - JUSTDIGI" w:date="2025-08-13T13:35:00Z">
        <w:r w:rsidRPr="4CC8125F" w:rsidDel="008124DC">
          <w:rPr>
            <w:rFonts w:eastAsia="Times New Roman" w:cs="Times New Roman"/>
            <w:lang w:eastAsia="ar-SA"/>
          </w:rPr>
          <w:delText>Ü</w:delText>
        </w:r>
      </w:del>
      <w:ins w:id="48" w:author="Maarja-Liis Lall - JUSTDIGI" w:date="2025-08-13T13:35:00Z">
        <w:r w:rsidR="267034DE" w:rsidRPr="4CC8125F">
          <w:rPr>
            <w:rFonts w:eastAsia="Times New Roman" w:cs="Times New Roman"/>
            <w:lang w:eastAsia="ar-SA"/>
          </w:rPr>
          <w:t>ü</w:t>
        </w:r>
      </w:ins>
      <w:r w:rsidRPr="4CC8125F">
        <w:rPr>
          <w:rFonts w:eastAsia="Times New Roman" w:cs="Times New Roman"/>
          <w:lang w:eastAsia="ar-SA"/>
        </w:rPr>
        <w:t xml:space="preserve">lemaailmse postikonventsiooni alusel ainult pabersisuga saadetiseks, seega tuleks edaspidi eristada kirisaadetise puhul tähitud ja lihtkirja. Eesti Post on nimetatud muudatuse valguses ühtlustanud samal põhimõttel nii siseriikliku tähitud kirja kui </w:t>
      </w:r>
      <w:ins w:id="49" w:author="Maarja-Liis Lall - JUSTDIGI" w:date="2025-08-13T13:35:00Z">
        <w:r w:rsidR="074DAAB5" w:rsidRPr="4CC8125F">
          <w:rPr>
            <w:rFonts w:eastAsia="Times New Roman" w:cs="Times New Roman"/>
            <w:lang w:eastAsia="ar-SA"/>
          </w:rPr>
          <w:t xml:space="preserve">ka </w:t>
        </w:r>
      </w:ins>
      <w:r w:rsidRPr="4CC8125F">
        <w:rPr>
          <w:rFonts w:eastAsia="Times New Roman" w:cs="Times New Roman"/>
          <w:lang w:eastAsia="ar-SA"/>
        </w:rPr>
        <w:t>rahvusvahelise</w:t>
      </w:r>
      <w:r w:rsidR="008124DC" w:rsidRPr="4CC8125F">
        <w:rPr>
          <w:rFonts w:eastAsia="Times New Roman" w:cs="Times New Roman"/>
          <w:lang w:eastAsia="ar-SA"/>
        </w:rPr>
        <w:t xml:space="preserve"> kirja</w:t>
      </w:r>
      <w:r w:rsidRPr="4CC8125F">
        <w:rPr>
          <w:rFonts w:eastAsia="Times New Roman" w:cs="Times New Roman"/>
          <w:lang w:eastAsia="ar-SA"/>
        </w:rPr>
        <w:t xml:space="preserve">, et klientide jaoks võimalikult vähe segadust tekitada. </w:t>
      </w:r>
      <w:r w:rsidR="00125A8B" w:rsidRPr="4CC8125F">
        <w:rPr>
          <w:rFonts w:eastAsia="Times New Roman" w:cs="Times New Roman"/>
          <w:lang w:eastAsia="ar-SA"/>
        </w:rPr>
        <w:t>Tõenäoliselt</w:t>
      </w:r>
      <w:r w:rsidRPr="4CC8125F">
        <w:rPr>
          <w:rFonts w:eastAsia="Times New Roman" w:cs="Times New Roman"/>
          <w:lang w:eastAsia="ar-SA"/>
        </w:rPr>
        <w:t xml:space="preserve"> tuleb tulevikus täiendavalt muudatusi ka kirisaadetiste kaalu ja mõõtmetega</w:t>
      </w:r>
      <w:del w:id="50" w:author="Maarja-Liis Lall - JUSTDIGI" w:date="2025-08-13T13:35:00Z">
        <w:r w:rsidRPr="4CC8125F" w:rsidDel="009B0259">
          <w:rPr>
            <w:rFonts w:eastAsia="Times New Roman" w:cs="Times New Roman"/>
            <w:lang w:eastAsia="ar-SA"/>
          </w:rPr>
          <w:delText xml:space="preserve">, </w:delText>
        </w:r>
        <w:r w:rsidRPr="4CC8125F" w:rsidDel="0039776F">
          <w:rPr>
            <w:rFonts w:eastAsia="Times New Roman" w:cs="Times New Roman"/>
            <w:lang w:eastAsia="ar-SA"/>
          </w:rPr>
          <w:delText>siis</w:delText>
        </w:r>
      </w:del>
      <w:ins w:id="51" w:author="Maarja-Liis Lall - JUSTDIGI" w:date="2025-08-13T13:35:00Z">
        <w:r w:rsidR="2F37995B" w:rsidRPr="4CC8125F">
          <w:rPr>
            <w:rFonts w:eastAsia="Times New Roman" w:cs="Times New Roman"/>
            <w:lang w:eastAsia="ar-SA"/>
          </w:rPr>
          <w:t xml:space="preserve"> ning sellest tulenevalt</w:t>
        </w:r>
      </w:ins>
      <w:r w:rsidRPr="4CC8125F">
        <w:rPr>
          <w:rFonts w:eastAsia="Times New Roman" w:cs="Times New Roman"/>
          <w:lang w:eastAsia="ar-SA"/>
        </w:rPr>
        <w:t xml:space="preserve"> on mõistlik</w:t>
      </w:r>
      <w:r w:rsidR="009B0259" w:rsidRPr="4CC8125F">
        <w:rPr>
          <w:rFonts w:eastAsia="Times New Roman" w:cs="Times New Roman"/>
          <w:lang w:eastAsia="ar-SA"/>
        </w:rPr>
        <w:t xml:space="preserve"> teha</w:t>
      </w:r>
      <w:r w:rsidR="008124DC" w:rsidRPr="4CC8125F">
        <w:rPr>
          <w:rFonts w:eastAsia="Times New Roman" w:cs="Times New Roman"/>
          <w:lang w:eastAsia="ar-SA"/>
        </w:rPr>
        <w:t xml:space="preserve"> etteruttavalt</w:t>
      </w:r>
      <w:r w:rsidR="009B0259" w:rsidRPr="4CC8125F">
        <w:rPr>
          <w:rFonts w:eastAsia="Times New Roman" w:cs="Times New Roman"/>
          <w:lang w:eastAsia="ar-SA"/>
        </w:rPr>
        <w:t xml:space="preserve"> muudatused seaduses ja</w:t>
      </w:r>
      <w:r w:rsidRPr="4CC8125F">
        <w:rPr>
          <w:rFonts w:eastAsia="Times New Roman" w:cs="Times New Roman"/>
          <w:lang w:eastAsia="ar-SA"/>
        </w:rPr>
        <w:t xml:space="preserve"> viidata otse </w:t>
      </w:r>
      <w:r w:rsidR="008124DC" w:rsidRPr="4CC8125F">
        <w:rPr>
          <w:rFonts w:eastAsia="Times New Roman" w:cs="Times New Roman"/>
          <w:lang w:eastAsia="ar-SA"/>
        </w:rPr>
        <w:t>Ü</w:t>
      </w:r>
      <w:r w:rsidRPr="4CC8125F">
        <w:rPr>
          <w:rFonts w:eastAsia="Times New Roman" w:cs="Times New Roman"/>
          <w:lang w:eastAsia="ar-SA"/>
        </w:rPr>
        <w:t>lemaailmse postikonventsioonis kehtestatud nõuetele.</w:t>
      </w:r>
    </w:p>
    <w:p w14:paraId="4CE0C67B" w14:textId="77777777" w:rsidR="0039776F" w:rsidRPr="008940D2" w:rsidRDefault="0039776F" w:rsidP="002870F0">
      <w:pPr>
        <w:suppressAutoHyphens/>
        <w:rPr>
          <w:rFonts w:eastAsia="Times New Roman" w:cs="Times New Roman"/>
          <w:b/>
          <w:bCs/>
          <w:szCs w:val="24"/>
          <w:lang w:eastAsia="ar-SA"/>
        </w:rPr>
      </w:pPr>
    </w:p>
    <w:p w14:paraId="5F25F96F" w14:textId="61B5E432" w:rsidR="00942CF3" w:rsidRPr="008940D2" w:rsidRDefault="00942CF3"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7</w:t>
      </w:r>
    </w:p>
    <w:p w14:paraId="21764E81" w14:textId="18DDA35E" w:rsidR="00F52172" w:rsidRPr="008940D2" w:rsidRDefault="00B80C43" w:rsidP="0018393B">
      <w:pPr>
        <w:rPr>
          <w:rFonts w:eastAsia="Times New Roman" w:cs="Times New Roman"/>
          <w:szCs w:val="24"/>
          <w:lang w:eastAsia="ar-SA"/>
        </w:rPr>
      </w:pPr>
      <w:r w:rsidRPr="008940D2">
        <w:rPr>
          <w:rFonts w:eastAsia="Times New Roman" w:cs="Times New Roman"/>
          <w:szCs w:val="24"/>
          <w:lang w:eastAsia="ar-SA"/>
        </w:rPr>
        <w:t>Eelnõu § 1 punkt</w:t>
      </w:r>
      <w:r w:rsidR="00EB20F2" w:rsidRPr="008940D2">
        <w:rPr>
          <w:rFonts w:eastAsia="Times New Roman" w:cs="Times New Roman"/>
          <w:szCs w:val="24"/>
          <w:lang w:eastAsia="ar-SA"/>
        </w:rPr>
        <w:t>i</w:t>
      </w:r>
      <w:r w:rsidRPr="008940D2">
        <w:rPr>
          <w:rFonts w:eastAsia="Times New Roman" w:cs="Times New Roman"/>
          <w:szCs w:val="24"/>
          <w:lang w:eastAsia="ar-SA"/>
        </w:rPr>
        <w:t xml:space="preserve"> </w:t>
      </w:r>
      <w:r w:rsidR="00743137" w:rsidRPr="008940D2">
        <w:rPr>
          <w:rFonts w:eastAsia="Times New Roman" w:cs="Times New Roman"/>
          <w:szCs w:val="24"/>
          <w:lang w:eastAsia="ar-SA"/>
        </w:rPr>
        <w:t>7</w:t>
      </w:r>
      <w:r w:rsidRPr="008940D2">
        <w:rPr>
          <w:rFonts w:eastAsia="Times New Roman" w:cs="Times New Roman"/>
          <w:szCs w:val="24"/>
          <w:lang w:eastAsia="ar-SA"/>
        </w:rPr>
        <w:t xml:space="preserve"> kohaselt tunnistatakse kehtetuks seaduse § 4 lõi</w:t>
      </w:r>
      <w:r w:rsidR="0048373B" w:rsidRPr="008940D2">
        <w:rPr>
          <w:rFonts w:eastAsia="Times New Roman" w:cs="Times New Roman"/>
          <w:szCs w:val="24"/>
          <w:lang w:eastAsia="ar-SA"/>
        </w:rPr>
        <w:t>k</w:t>
      </w:r>
      <w:r w:rsidRPr="008940D2">
        <w:rPr>
          <w:rFonts w:eastAsia="Times New Roman" w:cs="Times New Roman"/>
          <w:szCs w:val="24"/>
          <w:lang w:eastAsia="ar-SA"/>
        </w:rPr>
        <w:t>e 5</w:t>
      </w:r>
      <w:r w:rsidR="00A34267" w:rsidRPr="008940D2">
        <w:rPr>
          <w:rFonts w:eastAsia="Times New Roman" w:cs="Times New Roman"/>
          <w:szCs w:val="24"/>
          <w:lang w:eastAsia="ar-SA"/>
        </w:rPr>
        <w:t xml:space="preserve"> punkt 3</w:t>
      </w:r>
      <w:r w:rsidR="000A091E" w:rsidRPr="008940D2">
        <w:rPr>
          <w:rFonts w:eastAsia="Times New Roman" w:cs="Times New Roman"/>
          <w:szCs w:val="24"/>
          <w:lang w:eastAsia="ar-SA"/>
        </w:rPr>
        <w:t xml:space="preserve">, kus on nimetatud väärtsaadetise edastamine ühe </w:t>
      </w:r>
      <w:r w:rsidR="00490CD1" w:rsidRPr="008940D2">
        <w:rPr>
          <w:rFonts w:eastAsia="Times New Roman" w:cs="Times New Roman"/>
          <w:szCs w:val="24"/>
          <w:lang w:eastAsia="ar-SA"/>
        </w:rPr>
        <w:t xml:space="preserve">eraldiseisva </w:t>
      </w:r>
      <w:r w:rsidR="000A091E" w:rsidRPr="008940D2">
        <w:rPr>
          <w:rFonts w:eastAsia="Times New Roman" w:cs="Times New Roman"/>
          <w:szCs w:val="24"/>
          <w:lang w:eastAsia="ar-SA"/>
        </w:rPr>
        <w:t>postiteenuse liigina</w:t>
      </w:r>
      <w:r w:rsidRPr="008940D2">
        <w:rPr>
          <w:rFonts w:eastAsia="Times New Roman" w:cs="Times New Roman"/>
          <w:szCs w:val="24"/>
          <w:lang w:eastAsia="ar-SA"/>
        </w:rPr>
        <w:t>.</w:t>
      </w:r>
      <w:r w:rsidR="00490CD1" w:rsidRPr="008940D2">
        <w:rPr>
          <w:rFonts w:eastAsia="Times New Roman" w:cs="Times New Roman"/>
          <w:szCs w:val="24"/>
          <w:lang w:eastAsia="ar-SA"/>
        </w:rPr>
        <w:t xml:space="preserve"> Muudatuse kohaselt eemaldatakse postiteenuste lo</w:t>
      </w:r>
      <w:r w:rsidR="005F4C7F" w:rsidRPr="008940D2">
        <w:rPr>
          <w:rFonts w:eastAsia="Times New Roman" w:cs="Times New Roman"/>
          <w:szCs w:val="24"/>
          <w:lang w:eastAsia="ar-SA"/>
        </w:rPr>
        <w:t>e</w:t>
      </w:r>
      <w:r w:rsidR="00490CD1" w:rsidRPr="008940D2">
        <w:rPr>
          <w:rFonts w:eastAsia="Times New Roman" w:cs="Times New Roman"/>
          <w:szCs w:val="24"/>
          <w:lang w:eastAsia="ar-SA"/>
        </w:rPr>
        <w:t xml:space="preserve">telust väärtsaadetise edastamine eraldi teenuse liigina. </w:t>
      </w:r>
    </w:p>
    <w:p w14:paraId="2A52711E" w14:textId="37CA4C90" w:rsidR="001B4880" w:rsidRPr="008940D2" w:rsidRDefault="001B4880" w:rsidP="0018393B">
      <w:pPr>
        <w:rPr>
          <w:rFonts w:eastAsia="Times New Roman" w:cs="Times New Roman"/>
          <w:szCs w:val="24"/>
          <w:lang w:eastAsia="ar-SA"/>
        </w:rPr>
      </w:pPr>
    </w:p>
    <w:p w14:paraId="6CA6B7DB" w14:textId="3114D72E" w:rsidR="004D11A4" w:rsidRPr="008940D2" w:rsidRDefault="004D11A4" w:rsidP="004D11A4">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8</w:t>
      </w:r>
    </w:p>
    <w:p w14:paraId="6F962B8E" w14:textId="3163ACE2" w:rsidR="004D11A4" w:rsidRPr="008940D2" w:rsidRDefault="004D11A4" w:rsidP="004D11A4">
      <w:pPr>
        <w:rPr>
          <w:rFonts w:eastAsia="Times New Roman" w:cs="Times New Roman"/>
          <w:b/>
          <w:bCs/>
          <w:szCs w:val="24"/>
          <w:lang w:eastAsia="ar-SA"/>
        </w:rPr>
      </w:pPr>
      <w:r w:rsidRPr="008940D2">
        <w:rPr>
          <w:rFonts w:eastAsia="Times New Roman" w:cs="Times New Roman"/>
          <w:szCs w:val="24"/>
          <w:lang w:eastAsia="ar-SA"/>
        </w:rPr>
        <w:t xml:space="preserve">Eelnõu § 1 punkti </w:t>
      </w:r>
      <w:r w:rsidR="00743137" w:rsidRPr="008940D2">
        <w:rPr>
          <w:rFonts w:eastAsia="Times New Roman" w:cs="Times New Roman"/>
          <w:szCs w:val="24"/>
          <w:lang w:eastAsia="ar-SA"/>
        </w:rPr>
        <w:t>8</w:t>
      </w:r>
      <w:r w:rsidRPr="008940D2">
        <w:rPr>
          <w:rFonts w:eastAsia="Times New Roman" w:cs="Times New Roman"/>
          <w:szCs w:val="24"/>
          <w:lang w:eastAsia="ar-SA"/>
        </w:rPr>
        <w:t xml:space="preserve"> kohaselt muudetakse seaduse § 4 lõike 7 punkt</w:t>
      </w:r>
      <w:r w:rsidR="008124DC" w:rsidRPr="008940D2">
        <w:rPr>
          <w:rFonts w:eastAsia="Times New Roman" w:cs="Times New Roman"/>
          <w:szCs w:val="24"/>
          <w:lang w:eastAsia="ar-SA"/>
        </w:rPr>
        <w:t>i</w:t>
      </w:r>
      <w:r w:rsidRPr="008940D2">
        <w:rPr>
          <w:rFonts w:eastAsia="Times New Roman" w:cs="Times New Roman"/>
          <w:szCs w:val="24"/>
          <w:lang w:eastAsia="ar-SA"/>
        </w:rPr>
        <w:t xml:space="preserve"> 1 selliselt, et punktis olev sõna „isikusamasus“ asendatakse sõnaga „saaja“. Muudatus on</w:t>
      </w:r>
      <w:r w:rsidR="00813503" w:rsidRPr="008940D2">
        <w:rPr>
          <w:rFonts w:eastAsia="Times New Roman" w:cs="Times New Roman"/>
          <w:szCs w:val="24"/>
          <w:lang w:eastAsia="ar-SA"/>
        </w:rPr>
        <w:t xml:space="preserve"> tingitud</w:t>
      </w:r>
      <w:r w:rsidRPr="008940D2">
        <w:rPr>
          <w:rFonts w:eastAsia="Times New Roman" w:cs="Times New Roman"/>
          <w:szCs w:val="24"/>
          <w:lang w:eastAsia="ar-SA"/>
        </w:rPr>
        <w:t xml:space="preserve"> praktikas</w:t>
      </w:r>
      <w:r w:rsidR="008A31F1" w:rsidRPr="008940D2">
        <w:rPr>
          <w:rFonts w:eastAsia="Times New Roman" w:cs="Times New Roman"/>
          <w:szCs w:val="24"/>
          <w:lang w:eastAsia="ar-SA"/>
        </w:rPr>
        <w:t>t, kus</w:t>
      </w:r>
      <w:r w:rsidRPr="008940D2">
        <w:rPr>
          <w:rFonts w:eastAsia="Times New Roman" w:cs="Times New Roman"/>
          <w:szCs w:val="24"/>
          <w:lang w:eastAsia="ar-SA"/>
        </w:rPr>
        <w:t xml:space="preserve"> saadetakse saadetisi ka viisidel, mis ei võimalda isikusamasust</w:t>
      </w:r>
      <w:r w:rsidR="0048373B" w:rsidRPr="008940D2">
        <w:rPr>
          <w:rFonts w:eastAsia="Times New Roman" w:cs="Times New Roman"/>
          <w:szCs w:val="24"/>
          <w:lang w:eastAsia="ar-SA"/>
        </w:rPr>
        <w:t xml:space="preserve"> tuvastada</w:t>
      </w:r>
      <w:r w:rsidRPr="008940D2">
        <w:rPr>
          <w:rFonts w:eastAsia="Times New Roman" w:cs="Times New Roman"/>
          <w:szCs w:val="24"/>
          <w:lang w:eastAsia="ar-SA"/>
        </w:rPr>
        <w:t>, kuid võimaldavad tuvastada saaja (nt</w:t>
      </w:r>
      <w:r w:rsidR="008A31F1" w:rsidRPr="008940D2">
        <w:rPr>
          <w:rFonts w:eastAsia="Times New Roman" w:cs="Times New Roman"/>
          <w:szCs w:val="24"/>
          <w:lang w:eastAsia="ar-SA"/>
        </w:rPr>
        <w:t xml:space="preserve"> turvauksed, PIN koodid jms</w:t>
      </w:r>
      <w:r w:rsidRPr="008940D2">
        <w:rPr>
          <w:rFonts w:eastAsia="Times New Roman" w:cs="Times New Roman"/>
          <w:szCs w:val="24"/>
          <w:lang w:eastAsia="ar-SA"/>
        </w:rPr>
        <w:t>).</w:t>
      </w:r>
    </w:p>
    <w:p w14:paraId="1C038E3D" w14:textId="77777777" w:rsidR="004D11A4" w:rsidRPr="008940D2" w:rsidRDefault="004D11A4" w:rsidP="0018393B">
      <w:pPr>
        <w:rPr>
          <w:rFonts w:eastAsia="Times New Roman" w:cs="Times New Roman"/>
          <w:b/>
          <w:bCs/>
          <w:szCs w:val="24"/>
          <w:lang w:eastAsia="ar-SA"/>
        </w:rPr>
      </w:pPr>
    </w:p>
    <w:p w14:paraId="66E800C9" w14:textId="19E8095E" w:rsidR="001B4880" w:rsidRPr="008940D2" w:rsidRDefault="001B4880"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9</w:t>
      </w:r>
    </w:p>
    <w:p w14:paraId="16BAE1EF" w14:textId="405F9B62" w:rsidR="001B4880" w:rsidRPr="008940D2" w:rsidRDefault="001B4880" w:rsidP="4CC8125F">
      <w:pPr>
        <w:rPr>
          <w:rFonts w:eastAsia="Times New Roman" w:cs="Times New Roman"/>
          <w:lang w:eastAsia="ar-SA"/>
        </w:rPr>
      </w:pPr>
      <w:r w:rsidRPr="4CC8125F">
        <w:rPr>
          <w:rFonts w:eastAsia="Times New Roman" w:cs="Times New Roman"/>
          <w:lang w:eastAsia="ar-SA"/>
        </w:rPr>
        <w:t>Eelnõu § 1 punkt</w:t>
      </w:r>
      <w:r w:rsidR="00EB20F2" w:rsidRPr="4CC8125F">
        <w:rPr>
          <w:rFonts w:eastAsia="Times New Roman" w:cs="Times New Roman"/>
          <w:lang w:eastAsia="ar-SA"/>
        </w:rPr>
        <w:t>i</w:t>
      </w:r>
      <w:r w:rsidRPr="4CC8125F">
        <w:rPr>
          <w:rFonts w:eastAsia="Times New Roman" w:cs="Times New Roman"/>
          <w:lang w:eastAsia="ar-SA"/>
        </w:rPr>
        <w:t xml:space="preserve"> </w:t>
      </w:r>
      <w:r w:rsidR="00743137" w:rsidRPr="4CC8125F">
        <w:rPr>
          <w:rFonts w:eastAsia="Times New Roman" w:cs="Times New Roman"/>
          <w:lang w:eastAsia="ar-SA"/>
        </w:rPr>
        <w:t>9</w:t>
      </w:r>
      <w:r w:rsidRPr="4CC8125F">
        <w:rPr>
          <w:rFonts w:eastAsia="Times New Roman" w:cs="Times New Roman"/>
          <w:lang w:eastAsia="ar-SA"/>
        </w:rPr>
        <w:t xml:space="preserve"> kohaselt muudetakse seaduse § 4 lõi</w:t>
      </w:r>
      <w:r w:rsidR="003D531A" w:rsidRPr="4CC8125F">
        <w:rPr>
          <w:rFonts w:eastAsia="Times New Roman" w:cs="Times New Roman"/>
          <w:lang w:eastAsia="ar-SA"/>
        </w:rPr>
        <w:t>k</w:t>
      </w:r>
      <w:r w:rsidRPr="4CC8125F">
        <w:rPr>
          <w:rFonts w:eastAsia="Times New Roman" w:cs="Times New Roman"/>
          <w:lang w:eastAsia="ar-SA"/>
        </w:rPr>
        <w:t>e 7 punkti 3</w:t>
      </w:r>
      <w:r w:rsidR="00D77D40" w:rsidRPr="4CC8125F">
        <w:rPr>
          <w:rFonts w:eastAsia="Times New Roman" w:cs="Times New Roman"/>
          <w:lang w:eastAsia="ar-SA"/>
        </w:rPr>
        <w:t xml:space="preserve"> selliselt, et punktis olevad sõnad „</w:t>
      </w:r>
      <w:r w:rsidR="0048373B">
        <w:t xml:space="preserve">postiteenuse osutaja </w:t>
      </w:r>
      <w:r w:rsidR="00D77D40" w:rsidRPr="4CC8125F">
        <w:rPr>
          <w:rFonts w:eastAsia="Times New Roman" w:cs="Times New Roman"/>
          <w:lang w:eastAsia="ar-SA"/>
        </w:rPr>
        <w:t>eelnevalt määratud garantiisumma“ asendatakse sõnadega „</w:t>
      </w:r>
      <w:r w:rsidR="008873DF" w:rsidRPr="4CC8125F">
        <w:rPr>
          <w:rFonts w:eastAsia="Times New Roman" w:cs="Times New Roman"/>
          <w:lang w:eastAsia="ar-SA"/>
        </w:rPr>
        <w:t xml:space="preserve">postiteenuse osutamise </w:t>
      </w:r>
      <w:r w:rsidR="00D77D40" w:rsidRPr="4CC8125F">
        <w:rPr>
          <w:rFonts w:eastAsia="Times New Roman" w:cs="Times New Roman"/>
          <w:lang w:eastAsia="ar-SA"/>
        </w:rPr>
        <w:t>tüüptingimustes ettenähtud hüvitis</w:t>
      </w:r>
      <w:del w:id="52" w:author="Maarja-Liis Lall - JUSTDIGI" w:date="2025-08-13T13:49:00Z">
        <w:r w:rsidRPr="4CC8125F" w:rsidDel="00D77D40">
          <w:rPr>
            <w:rFonts w:eastAsia="Times New Roman" w:cs="Times New Roman"/>
            <w:lang w:eastAsia="ar-SA"/>
          </w:rPr>
          <w:delText>e</w:delText>
        </w:r>
      </w:del>
      <w:ins w:id="53" w:author="Maarja-Liis Lall - JUSTDIGI" w:date="2025-08-13T13:49:00Z">
        <w:r w:rsidR="456818C0" w:rsidRPr="4CC8125F">
          <w:rPr>
            <w:rFonts w:eastAsia="Times New Roman" w:cs="Times New Roman"/>
            <w:lang w:eastAsia="ar-SA"/>
          </w:rPr>
          <w:t>t</w:t>
        </w:r>
      </w:ins>
      <w:r w:rsidR="00D77D40" w:rsidRPr="4CC8125F">
        <w:rPr>
          <w:rFonts w:eastAsia="Times New Roman" w:cs="Times New Roman"/>
          <w:lang w:eastAsia="ar-SA"/>
        </w:rPr>
        <w:t>“</w:t>
      </w:r>
      <w:r w:rsidRPr="4CC8125F">
        <w:rPr>
          <w:rFonts w:eastAsia="Times New Roman" w:cs="Times New Roman"/>
          <w:lang w:eastAsia="ar-SA"/>
        </w:rPr>
        <w:t xml:space="preserve">. </w:t>
      </w:r>
      <w:r w:rsidR="0063193F" w:rsidRPr="4CC8125F">
        <w:rPr>
          <w:rFonts w:eastAsia="Times New Roman" w:cs="Times New Roman"/>
          <w:lang w:eastAsia="ar-SA"/>
        </w:rPr>
        <w:t xml:space="preserve">Muudatusega täpsustatakse hüvitise maksmise tingimusi tähtsaadetise kaotsimineku või kahjustumise korral. Uue sõnastuse kohaselt maksab postiteenuse osutaja saatjale postiteenuse osutaja tüüptingimustes ettenähtud hüvitise. </w:t>
      </w:r>
      <w:r w:rsidR="008873DF" w:rsidRPr="4CC8125F">
        <w:rPr>
          <w:rFonts w:eastAsia="Times New Roman" w:cs="Times New Roman"/>
          <w:lang w:eastAsia="ar-SA"/>
        </w:rPr>
        <w:t>Praktikas on hüvitise maksmise tingimused sätestatud postiteenuse osutamise tüüptingimustes, seega on tegemist pigem tehnilist laadi muudatusega.</w:t>
      </w:r>
    </w:p>
    <w:p w14:paraId="1816D38B" w14:textId="3EBE42D4" w:rsidR="0063193F" w:rsidRPr="008940D2" w:rsidRDefault="0063193F" w:rsidP="0018393B">
      <w:pPr>
        <w:rPr>
          <w:rFonts w:eastAsia="Times New Roman" w:cs="Times New Roman"/>
          <w:szCs w:val="24"/>
          <w:lang w:eastAsia="ar-SA"/>
        </w:rPr>
      </w:pPr>
    </w:p>
    <w:p w14:paraId="241695DC" w14:textId="0C4DD3ED" w:rsidR="0063193F" w:rsidRPr="008940D2" w:rsidRDefault="0063193F"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10</w:t>
      </w:r>
    </w:p>
    <w:p w14:paraId="4DF35D45" w14:textId="185A08FF" w:rsidR="00172EE6" w:rsidRPr="008940D2" w:rsidRDefault="0063193F" w:rsidP="00172EE6">
      <w:pPr>
        <w:rPr>
          <w:rFonts w:eastAsia="Times New Roman" w:cs="Times New Roman"/>
          <w:szCs w:val="24"/>
          <w:lang w:eastAsia="ar-SA"/>
        </w:rPr>
      </w:pPr>
      <w:r w:rsidRPr="008940D2">
        <w:rPr>
          <w:rFonts w:eastAsia="Times New Roman" w:cs="Times New Roman"/>
          <w:szCs w:val="24"/>
          <w:lang w:eastAsia="ar-SA"/>
        </w:rPr>
        <w:t>Eelnõu § 1 punkt</w:t>
      </w:r>
      <w:r w:rsidR="00EB20F2" w:rsidRPr="008940D2">
        <w:rPr>
          <w:rFonts w:eastAsia="Times New Roman" w:cs="Times New Roman"/>
          <w:szCs w:val="24"/>
          <w:lang w:eastAsia="ar-SA"/>
        </w:rPr>
        <w:t>i</w:t>
      </w:r>
      <w:r w:rsidRPr="008940D2">
        <w:rPr>
          <w:rFonts w:eastAsia="Times New Roman" w:cs="Times New Roman"/>
          <w:szCs w:val="24"/>
          <w:lang w:eastAsia="ar-SA"/>
        </w:rPr>
        <w:t xml:space="preserve"> </w:t>
      </w:r>
      <w:r w:rsidR="00743137" w:rsidRPr="008940D2">
        <w:rPr>
          <w:rFonts w:eastAsia="Times New Roman" w:cs="Times New Roman"/>
          <w:szCs w:val="24"/>
          <w:lang w:eastAsia="ar-SA"/>
        </w:rPr>
        <w:t>10</w:t>
      </w:r>
      <w:r w:rsidRPr="008940D2">
        <w:rPr>
          <w:rFonts w:eastAsia="Times New Roman" w:cs="Times New Roman"/>
          <w:szCs w:val="24"/>
          <w:lang w:eastAsia="ar-SA"/>
        </w:rPr>
        <w:t xml:space="preserve"> kohaselt tunnistatakse kehtetuks seaduse § 4 lõige 8</w:t>
      </w:r>
      <w:r w:rsidR="004B7E8C" w:rsidRPr="008940D2">
        <w:rPr>
          <w:rFonts w:eastAsia="Times New Roman" w:cs="Times New Roman"/>
          <w:szCs w:val="24"/>
          <w:lang w:eastAsia="ar-SA"/>
        </w:rPr>
        <w:t>.</w:t>
      </w:r>
      <w:r w:rsidR="004B7E8C" w:rsidRPr="008940D2">
        <w:t xml:space="preserve"> </w:t>
      </w:r>
      <w:r w:rsidR="002F73F9" w:rsidRPr="008940D2">
        <w:t xml:space="preserve">Muudatus on seotud </w:t>
      </w:r>
      <w:r w:rsidR="008107FD">
        <w:t>eelpool</w:t>
      </w:r>
      <w:r w:rsidR="002F73F9" w:rsidRPr="008940D2">
        <w:t xml:space="preserve"> tehtud muudatusega. </w:t>
      </w:r>
      <w:r w:rsidR="004B7E8C" w:rsidRPr="008940D2">
        <w:rPr>
          <w:rFonts w:eastAsia="Times New Roman" w:cs="Times New Roman"/>
          <w:szCs w:val="24"/>
          <w:lang w:eastAsia="ar-SA"/>
        </w:rPr>
        <w:t xml:space="preserve">Eesmärk on eemaldada seadusest väärtsaadetis eraldi teenuse liigina. </w:t>
      </w:r>
    </w:p>
    <w:p w14:paraId="7B319B1A" w14:textId="7B601362" w:rsidR="00F52172" w:rsidRPr="008940D2" w:rsidRDefault="00F52172" w:rsidP="0018393B">
      <w:pPr>
        <w:rPr>
          <w:rFonts w:eastAsia="Times New Roman" w:cs="Times New Roman"/>
          <w:szCs w:val="24"/>
          <w:lang w:eastAsia="ar-SA"/>
        </w:rPr>
      </w:pPr>
    </w:p>
    <w:p w14:paraId="2FD48C64" w14:textId="6CB4254D" w:rsidR="00F52172" w:rsidRPr="008940D2" w:rsidRDefault="00F52172" w:rsidP="0018393B">
      <w:pPr>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1</w:t>
      </w:r>
      <w:r w:rsidR="00743137" w:rsidRPr="008940D2">
        <w:rPr>
          <w:rFonts w:eastAsia="Times New Roman" w:cs="Times New Roman"/>
          <w:b/>
          <w:bCs/>
          <w:szCs w:val="24"/>
          <w:lang w:eastAsia="ar-SA"/>
        </w:rPr>
        <w:t>1</w:t>
      </w:r>
    </w:p>
    <w:p w14:paraId="1AB5301A" w14:textId="6ABE73A4" w:rsidR="005019C2" w:rsidRPr="008940D2" w:rsidRDefault="00F52172" w:rsidP="0018393B">
      <w:pPr>
        <w:rPr>
          <w:rFonts w:eastAsia="Times New Roman" w:cs="Times New Roman"/>
          <w:szCs w:val="24"/>
          <w:lang w:eastAsia="ar-SA"/>
        </w:rPr>
      </w:pPr>
      <w:r w:rsidRPr="008940D2">
        <w:rPr>
          <w:rFonts w:eastAsia="Times New Roman" w:cs="Times New Roman"/>
          <w:szCs w:val="24"/>
          <w:lang w:eastAsia="ar-SA"/>
        </w:rPr>
        <w:t>Eelnõu § 1 punkt</w:t>
      </w:r>
      <w:r w:rsidR="00EB20F2" w:rsidRPr="008940D2">
        <w:rPr>
          <w:rFonts w:eastAsia="Times New Roman" w:cs="Times New Roman"/>
          <w:szCs w:val="24"/>
          <w:lang w:eastAsia="ar-SA"/>
        </w:rPr>
        <w:t>i</w:t>
      </w:r>
      <w:r w:rsidRPr="008940D2">
        <w:rPr>
          <w:rFonts w:eastAsia="Times New Roman" w:cs="Times New Roman"/>
          <w:szCs w:val="24"/>
          <w:lang w:eastAsia="ar-SA"/>
        </w:rPr>
        <w:t xml:space="preserve"> </w:t>
      </w:r>
      <w:r w:rsidR="001E6557" w:rsidRPr="008940D2">
        <w:rPr>
          <w:rFonts w:eastAsia="Times New Roman" w:cs="Times New Roman"/>
          <w:szCs w:val="24"/>
          <w:lang w:eastAsia="ar-SA"/>
        </w:rPr>
        <w:t>1</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kohaselt </w:t>
      </w:r>
      <w:r w:rsidR="00E85EB9" w:rsidRPr="008940D2">
        <w:rPr>
          <w:rFonts w:eastAsia="Times New Roman" w:cs="Times New Roman"/>
          <w:szCs w:val="24"/>
          <w:lang w:eastAsia="ar-SA"/>
        </w:rPr>
        <w:t>muude</w:t>
      </w:r>
      <w:r w:rsidRPr="008940D2">
        <w:rPr>
          <w:rFonts w:eastAsia="Times New Roman" w:cs="Times New Roman"/>
          <w:szCs w:val="24"/>
          <w:lang w:eastAsia="ar-SA"/>
        </w:rPr>
        <w:t>takse seaduse § 4 lõi</w:t>
      </w:r>
      <w:r w:rsidR="008E6B32" w:rsidRPr="008940D2">
        <w:rPr>
          <w:rFonts w:eastAsia="Times New Roman" w:cs="Times New Roman"/>
          <w:szCs w:val="24"/>
          <w:lang w:eastAsia="ar-SA"/>
        </w:rPr>
        <w:t>keid</w:t>
      </w:r>
      <w:r w:rsidRPr="008940D2">
        <w:rPr>
          <w:rFonts w:eastAsia="Times New Roman" w:cs="Times New Roman"/>
          <w:szCs w:val="24"/>
          <w:lang w:eastAsia="ar-SA"/>
        </w:rPr>
        <w:t xml:space="preserve"> 8</w:t>
      </w:r>
      <w:r w:rsidRPr="008940D2">
        <w:rPr>
          <w:rFonts w:eastAsia="Times New Roman" w:cs="Times New Roman"/>
          <w:szCs w:val="24"/>
          <w:vertAlign w:val="superscript"/>
          <w:lang w:eastAsia="ar-SA"/>
        </w:rPr>
        <w:t>1</w:t>
      </w:r>
      <w:r w:rsidR="00D12998" w:rsidRPr="008940D2">
        <w:rPr>
          <w:rFonts w:eastAsia="Times New Roman" w:cs="Times New Roman"/>
          <w:szCs w:val="24"/>
          <w:lang w:eastAsia="ar-SA"/>
        </w:rPr>
        <w:t xml:space="preserve"> ja 9</w:t>
      </w:r>
      <w:r w:rsidRPr="008940D2">
        <w:rPr>
          <w:rFonts w:eastAsia="Times New Roman" w:cs="Times New Roman"/>
          <w:szCs w:val="24"/>
          <w:lang w:eastAsia="ar-SA"/>
        </w:rPr>
        <w:t xml:space="preserve">. </w:t>
      </w:r>
      <w:r w:rsidR="00FF34D9" w:rsidRPr="008940D2">
        <w:rPr>
          <w:rFonts w:eastAsia="Times New Roman" w:cs="Times New Roman"/>
          <w:szCs w:val="24"/>
          <w:lang w:eastAsia="ar-SA"/>
        </w:rPr>
        <w:t>S</w:t>
      </w:r>
      <w:r w:rsidR="00416949" w:rsidRPr="008940D2">
        <w:rPr>
          <w:rFonts w:eastAsia="Times New Roman" w:cs="Times New Roman"/>
          <w:szCs w:val="24"/>
          <w:lang w:eastAsia="ar-SA"/>
        </w:rPr>
        <w:t>eaduse § 4 lg</w:t>
      </w:r>
      <w:r w:rsidR="0036783B" w:rsidRPr="008940D2">
        <w:rPr>
          <w:rFonts w:eastAsia="Times New Roman" w:cs="Times New Roman"/>
          <w:szCs w:val="24"/>
          <w:lang w:eastAsia="ar-SA"/>
        </w:rPr>
        <w:t> </w:t>
      </w:r>
      <w:r w:rsidR="00416949" w:rsidRPr="008940D2">
        <w:rPr>
          <w:rFonts w:eastAsia="Times New Roman" w:cs="Times New Roman"/>
          <w:szCs w:val="24"/>
          <w:lang w:eastAsia="ar-SA"/>
        </w:rPr>
        <w:t>8</w:t>
      </w:r>
      <w:r w:rsidR="00416949" w:rsidRPr="008940D2">
        <w:rPr>
          <w:rFonts w:eastAsia="Times New Roman" w:cs="Times New Roman"/>
          <w:szCs w:val="24"/>
          <w:vertAlign w:val="superscript"/>
          <w:lang w:eastAsia="ar-SA"/>
        </w:rPr>
        <w:t>1</w:t>
      </w:r>
      <w:r w:rsidR="00416949" w:rsidRPr="008940D2">
        <w:rPr>
          <w:rFonts w:eastAsia="Times New Roman" w:cs="Times New Roman"/>
          <w:szCs w:val="24"/>
          <w:lang w:eastAsia="ar-SA"/>
        </w:rPr>
        <w:t xml:space="preserve"> m</w:t>
      </w:r>
      <w:r w:rsidRPr="008940D2">
        <w:rPr>
          <w:rFonts w:eastAsia="Times New Roman" w:cs="Times New Roman"/>
          <w:szCs w:val="24"/>
          <w:lang w:eastAsia="ar-SA"/>
        </w:rPr>
        <w:t xml:space="preserve">uudatuse eesmärk on parandada seaduse sõnastust, et partiisaadetis ei ole omaette postiteenus, vaid liht- </w:t>
      </w:r>
      <w:r w:rsidR="00AC08B3" w:rsidRPr="008940D2">
        <w:rPr>
          <w:rFonts w:eastAsia="Times New Roman" w:cs="Times New Roman"/>
          <w:szCs w:val="24"/>
          <w:lang w:eastAsia="ar-SA"/>
        </w:rPr>
        <w:t xml:space="preserve">ja </w:t>
      </w:r>
      <w:r w:rsidRPr="008940D2">
        <w:rPr>
          <w:rFonts w:eastAsia="Times New Roman" w:cs="Times New Roman"/>
          <w:szCs w:val="24"/>
          <w:lang w:eastAsia="ar-SA"/>
        </w:rPr>
        <w:t>tähtsaadetisena edastamise teenuse üks osa.</w:t>
      </w:r>
      <w:r w:rsidR="005019C2" w:rsidRPr="008940D2">
        <w:rPr>
          <w:rFonts w:eastAsia="Times New Roman" w:cs="Times New Roman"/>
          <w:szCs w:val="24"/>
          <w:lang w:eastAsia="ar-SA"/>
        </w:rPr>
        <w:t xml:space="preserve"> </w:t>
      </w:r>
      <w:r w:rsidR="00AC08B3" w:rsidRPr="008940D2">
        <w:rPr>
          <w:rFonts w:eastAsia="Times New Roman" w:cs="Times New Roman"/>
          <w:szCs w:val="24"/>
          <w:lang w:eastAsia="ar-SA"/>
        </w:rPr>
        <w:t>Samuti on loetelust eemaldatud väärtsaadetiste edastamine partiisaadetisena</w:t>
      </w:r>
      <w:r w:rsidR="00580A4E" w:rsidRPr="008940D2">
        <w:rPr>
          <w:rFonts w:eastAsia="Times New Roman" w:cs="Times New Roman"/>
          <w:szCs w:val="24"/>
          <w:lang w:eastAsia="ar-SA"/>
        </w:rPr>
        <w:t xml:space="preserve"> ning eemaldatakse võimalus saata postipakke partiisaadetisena</w:t>
      </w:r>
      <w:r w:rsidR="008124DC" w:rsidRPr="008940D2">
        <w:rPr>
          <w:rFonts w:eastAsia="Times New Roman" w:cs="Times New Roman"/>
          <w:szCs w:val="24"/>
          <w:lang w:eastAsia="ar-SA"/>
        </w:rPr>
        <w:t>.</w:t>
      </w:r>
      <w:r w:rsidR="00580A4E" w:rsidRPr="008940D2">
        <w:rPr>
          <w:rFonts w:eastAsia="Times New Roman" w:cs="Times New Roman"/>
          <w:szCs w:val="24"/>
          <w:lang w:eastAsia="ar-SA"/>
        </w:rPr>
        <w:t xml:space="preserve"> Tegemist on Eesti Posti poolt kooskõlastamise käigus tehtud ettepanekuga, </w:t>
      </w:r>
      <w:r w:rsidR="00580A4E" w:rsidRPr="008940D2">
        <w:rPr>
          <w:rFonts w:eastAsia="Times New Roman" w:cs="Times New Roman"/>
          <w:szCs w:val="24"/>
          <w:lang w:eastAsia="ar-SA"/>
        </w:rPr>
        <w:lastRenderedPageBreak/>
        <w:t xml:space="preserve">lähtudes asjaolust, et </w:t>
      </w:r>
      <w:r w:rsidR="00580A4E" w:rsidRPr="008940D2">
        <w:rPr>
          <w:rFonts w:cs="Times New Roman"/>
          <w:szCs w:val="24"/>
        </w:rPr>
        <w:t xml:space="preserve">partiisaadetisena edastatav postipakk tähtsaadetisena (postkontorist üleantud ja postkontorist väljastatav) ei ole enam </w:t>
      </w:r>
      <w:r w:rsidR="00647081" w:rsidRPr="008940D2">
        <w:rPr>
          <w:rFonts w:cs="Times New Roman"/>
          <w:szCs w:val="24"/>
        </w:rPr>
        <w:t>praktikas kasutatav</w:t>
      </w:r>
      <w:r w:rsidR="00580A4E" w:rsidRPr="008940D2">
        <w:rPr>
          <w:rFonts w:cs="Times New Roman"/>
          <w:szCs w:val="24"/>
        </w:rPr>
        <w:t>. Arvestades, et tarbijad kasutavad selles osas vabaturuteenuseid ja mugavamaid kanaleid, puudub turul nõudlus tähtsaadetisena postipaki järele</w:t>
      </w:r>
      <w:r w:rsidR="00580A4E" w:rsidRPr="008940D2">
        <w:rPr>
          <w:rFonts w:eastAsia="Times New Roman" w:cs="Times New Roman"/>
          <w:szCs w:val="24"/>
          <w:lang w:eastAsia="ar-SA"/>
        </w:rPr>
        <w:t>.</w:t>
      </w:r>
    </w:p>
    <w:p w14:paraId="5D60A84C" w14:textId="77777777" w:rsidR="004B7E8C" w:rsidRPr="008940D2" w:rsidRDefault="004B7E8C" w:rsidP="0018393B">
      <w:pPr>
        <w:rPr>
          <w:rFonts w:eastAsia="Times New Roman" w:cs="Times New Roman"/>
          <w:szCs w:val="24"/>
          <w:lang w:eastAsia="ar-SA"/>
        </w:rPr>
      </w:pPr>
    </w:p>
    <w:p w14:paraId="1434C692" w14:textId="794A3FD7" w:rsidR="00220365" w:rsidRPr="008940D2" w:rsidRDefault="00FF34D9" w:rsidP="4CC8125F">
      <w:pPr>
        <w:suppressAutoHyphens/>
        <w:rPr>
          <w:rFonts w:eastAsia="Times New Roman" w:cs="Times New Roman"/>
          <w:lang w:eastAsia="ar-SA"/>
        </w:rPr>
      </w:pPr>
      <w:r w:rsidRPr="4CC8125F">
        <w:rPr>
          <w:rFonts w:eastAsia="Times New Roman" w:cs="Times New Roman"/>
          <w:lang w:eastAsia="ar-SA"/>
        </w:rPr>
        <w:t>S</w:t>
      </w:r>
      <w:r w:rsidR="00D12998" w:rsidRPr="4CC8125F">
        <w:rPr>
          <w:rFonts w:eastAsia="Times New Roman" w:cs="Times New Roman"/>
          <w:lang w:eastAsia="ar-SA"/>
        </w:rPr>
        <w:t>eaduse § 4 lõi</w:t>
      </w:r>
      <w:r w:rsidR="00A11D01" w:rsidRPr="4CC8125F">
        <w:rPr>
          <w:rFonts w:eastAsia="Times New Roman" w:cs="Times New Roman"/>
          <w:lang w:eastAsia="ar-SA"/>
        </w:rPr>
        <w:t>k</w:t>
      </w:r>
      <w:r w:rsidR="00D12998" w:rsidRPr="4CC8125F">
        <w:rPr>
          <w:rFonts w:eastAsia="Times New Roman" w:cs="Times New Roman"/>
          <w:lang w:eastAsia="ar-SA"/>
        </w:rPr>
        <w:t xml:space="preserve">e 9 muudatuse kohaselt </w:t>
      </w:r>
      <w:r w:rsidR="00220365" w:rsidRPr="4CC8125F">
        <w:rPr>
          <w:rFonts w:eastAsia="Times New Roman" w:cs="Times New Roman"/>
          <w:lang w:eastAsia="ar-SA"/>
        </w:rPr>
        <w:t xml:space="preserve">täpsustatakse </w:t>
      </w:r>
      <w:commentRangeStart w:id="54"/>
      <w:commentRangeStart w:id="55"/>
      <w:r w:rsidR="00220365" w:rsidRPr="4CC8125F">
        <w:rPr>
          <w:rFonts w:eastAsia="Times New Roman" w:cs="Times New Roman"/>
          <w:lang w:eastAsia="ar-SA"/>
        </w:rPr>
        <w:t>kullerposti</w:t>
      </w:r>
      <w:commentRangeEnd w:id="54"/>
      <w:r>
        <w:commentReference w:id="54"/>
      </w:r>
      <w:r w:rsidR="00220365" w:rsidRPr="4CC8125F">
        <w:rPr>
          <w:rFonts w:eastAsia="Times New Roman" w:cs="Times New Roman"/>
          <w:lang w:eastAsia="ar-SA"/>
        </w:rPr>
        <w:t xml:space="preserve"> definitsiooni</w:t>
      </w:r>
      <w:commentRangeEnd w:id="55"/>
      <w:r>
        <w:commentReference w:id="55"/>
      </w:r>
      <w:r w:rsidR="00220365" w:rsidRPr="4CC8125F">
        <w:rPr>
          <w:rFonts w:eastAsia="Times New Roman" w:cs="Times New Roman"/>
          <w:lang w:eastAsia="ar-SA"/>
        </w:rPr>
        <w:t>, kuna kehtivas seaduses on see liiga üldine ning raske on eristada logistika ja transporditeenuseid</w:t>
      </w:r>
      <w:r w:rsidR="00951297" w:rsidRPr="4CC8125F">
        <w:rPr>
          <w:rFonts w:eastAsia="Times New Roman" w:cs="Times New Roman"/>
          <w:lang w:eastAsia="ar-SA"/>
        </w:rPr>
        <w:t>.</w:t>
      </w:r>
      <w:r w:rsidR="00E35E8C" w:rsidRPr="4CC8125F">
        <w:rPr>
          <w:rFonts w:eastAsia="Times New Roman" w:cs="Times New Roman"/>
          <w:lang w:eastAsia="ar-SA"/>
        </w:rPr>
        <w:t xml:space="preserve"> </w:t>
      </w:r>
      <w:bookmarkStart w:id="56" w:name="_Hlk104469146"/>
      <w:bookmarkStart w:id="57" w:name="_Hlk103351453"/>
      <w:r w:rsidR="00E35E8C" w:rsidRPr="4CC8125F">
        <w:rPr>
          <w:rFonts w:eastAsia="Times New Roman" w:cs="Times New Roman"/>
          <w:lang w:eastAsia="ar-SA"/>
        </w:rPr>
        <w:t>Kullerposti</w:t>
      </w:r>
      <w:r w:rsidR="008124DC" w:rsidRPr="4CC8125F">
        <w:rPr>
          <w:rFonts w:eastAsia="Times New Roman" w:cs="Times New Roman"/>
          <w:lang w:eastAsia="ar-SA"/>
        </w:rPr>
        <w:t>ks</w:t>
      </w:r>
      <w:r w:rsidR="00E35E8C" w:rsidRPr="4CC8125F">
        <w:rPr>
          <w:rFonts w:eastAsia="Times New Roman" w:cs="Times New Roman"/>
          <w:lang w:eastAsia="ar-SA"/>
        </w:rPr>
        <w:t xml:space="preserve"> loetakse kirisaadetis</w:t>
      </w:r>
      <w:r w:rsidR="00843A7A" w:rsidRPr="4CC8125F">
        <w:rPr>
          <w:rFonts w:eastAsia="Times New Roman" w:cs="Times New Roman"/>
          <w:lang w:eastAsia="ar-SA"/>
        </w:rPr>
        <w:t>t</w:t>
      </w:r>
      <w:r w:rsidR="00E35E8C" w:rsidRPr="4CC8125F">
        <w:rPr>
          <w:rFonts w:eastAsia="Times New Roman" w:cs="Times New Roman"/>
          <w:lang w:eastAsia="ar-SA"/>
        </w:rPr>
        <w:t xml:space="preserve"> või postipakk</w:t>
      </w:r>
      <w:r w:rsidR="00843A7A" w:rsidRPr="4CC8125F">
        <w:rPr>
          <w:rFonts w:eastAsia="Times New Roman" w:cs="Times New Roman"/>
          <w:lang w:eastAsia="ar-SA"/>
        </w:rPr>
        <w:t>i</w:t>
      </w:r>
      <w:r w:rsidR="00E35E8C" w:rsidRPr="4CC8125F">
        <w:rPr>
          <w:rFonts w:eastAsia="Times New Roman" w:cs="Times New Roman"/>
          <w:lang w:eastAsia="ar-SA"/>
        </w:rPr>
        <w:t xml:space="preserve">, mille edastamise tingimused vastavad vähemalt neljale tingimusele seitsmest, mis on loetletud selles lõikes. </w:t>
      </w:r>
    </w:p>
    <w:bookmarkEnd w:id="56"/>
    <w:p w14:paraId="57C3C9F2" w14:textId="6D7CDFAB" w:rsidR="00AE6596" w:rsidRPr="008940D2" w:rsidRDefault="00AE6596" w:rsidP="002870F0">
      <w:pPr>
        <w:suppressAutoHyphens/>
        <w:rPr>
          <w:rFonts w:eastAsia="Times New Roman" w:cs="Times New Roman"/>
          <w:szCs w:val="24"/>
          <w:lang w:eastAsia="ar-SA"/>
        </w:rPr>
      </w:pPr>
    </w:p>
    <w:p w14:paraId="699079B7" w14:textId="060F74F3" w:rsidR="00225635" w:rsidRPr="008940D2" w:rsidRDefault="00AE6596" w:rsidP="01F492DE">
      <w:pPr>
        <w:rPr>
          <w:rFonts w:eastAsia="Times New Roman" w:cs="Times New Roman"/>
          <w:lang w:eastAsia="ar-SA"/>
        </w:rPr>
      </w:pPr>
      <w:commentRangeStart w:id="58"/>
      <w:r w:rsidRPr="01F492DE">
        <w:rPr>
          <w:rFonts w:eastAsia="Times New Roman" w:cs="Times New Roman"/>
          <w:lang w:eastAsia="ar-SA"/>
        </w:rPr>
        <w:t>Kullerposti edastamise tingimuste mõte on määratleda seda teenus</w:t>
      </w:r>
      <w:r w:rsidR="00225635" w:rsidRPr="01F492DE">
        <w:rPr>
          <w:rFonts w:eastAsia="Times New Roman" w:cs="Times New Roman"/>
          <w:lang w:eastAsia="ar-SA"/>
        </w:rPr>
        <w:t>ena</w:t>
      </w:r>
      <w:r w:rsidRPr="01F492DE">
        <w:rPr>
          <w:rFonts w:eastAsia="Times New Roman" w:cs="Times New Roman"/>
          <w:lang w:eastAsia="ar-SA"/>
        </w:rPr>
        <w:t>, mis lisaks suuremale kiirusele ka usaldusväär</w:t>
      </w:r>
      <w:r w:rsidR="00225635" w:rsidRPr="01F492DE">
        <w:rPr>
          <w:rFonts w:eastAsia="Times New Roman" w:cs="Times New Roman"/>
          <w:lang w:eastAsia="ar-SA"/>
        </w:rPr>
        <w:t>ne</w:t>
      </w:r>
      <w:r w:rsidRPr="01F492DE">
        <w:rPr>
          <w:rFonts w:eastAsia="Times New Roman" w:cs="Times New Roman"/>
          <w:lang w:eastAsia="ar-SA"/>
        </w:rPr>
        <w:t xml:space="preserve"> esemete kogumisel, jaotamisel ja kohaletoimetamisel.</w:t>
      </w:r>
      <w:commentRangeEnd w:id="58"/>
      <w:r>
        <w:commentReference w:id="58"/>
      </w:r>
      <w:r w:rsidRPr="01F492DE">
        <w:rPr>
          <w:rFonts w:eastAsia="Times New Roman" w:cs="Times New Roman"/>
          <w:lang w:eastAsia="ar-SA"/>
        </w:rPr>
        <w:t xml:space="preserve"> Tingimuste kohaselt peavad kullerpostisaadetise edastamisel olema täidetud vähemalt neli tingimust</w:t>
      </w:r>
      <w:r w:rsidR="00225635" w:rsidRPr="01F492DE">
        <w:rPr>
          <w:rFonts w:eastAsia="Times New Roman" w:cs="Times New Roman"/>
          <w:lang w:eastAsia="ar-SA"/>
        </w:rPr>
        <w:t xml:space="preserve"> järg</w:t>
      </w:r>
      <w:r w:rsidR="008C4EF2" w:rsidRPr="01F492DE">
        <w:rPr>
          <w:rFonts w:eastAsia="Times New Roman" w:cs="Times New Roman"/>
          <w:lang w:eastAsia="ar-SA"/>
        </w:rPr>
        <w:t>nevatest</w:t>
      </w:r>
      <w:r w:rsidRPr="01F492DE">
        <w:rPr>
          <w:rFonts w:eastAsia="Times New Roman" w:cs="Times New Roman"/>
          <w:lang w:eastAsia="ar-SA"/>
        </w:rPr>
        <w:t xml:space="preserve">: </w:t>
      </w:r>
    </w:p>
    <w:p w14:paraId="7D9B3CA7" w14:textId="3FA33197"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väljastamine saajale või tema esindajale allkirja vastu või muu </w:t>
      </w:r>
      <w:r w:rsidR="004D11A4" w:rsidRPr="008940D2">
        <w:rPr>
          <w:rFonts w:eastAsia="Times New Roman" w:cs="Times New Roman"/>
          <w:szCs w:val="24"/>
          <w:lang w:eastAsia="ar-SA"/>
        </w:rPr>
        <w:t>saaja</w:t>
      </w:r>
      <w:r w:rsidRPr="008940D2">
        <w:rPr>
          <w:rFonts w:eastAsia="Times New Roman" w:cs="Times New Roman"/>
          <w:szCs w:val="24"/>
          <w:lang w:eastAsia="ar-SA"/>
        </w:rPr>
        <w:t xml:space="preserve"> tuvastamist võimaldava tunnuse abil</w:t>
      </w:r>
      <w:r w:rsidR="00225635" w:rsidRPr="008940D2">
        <w:rPr>
          <w:rFonts w:eastAsia="Times New Roman" w:cs="Times New Roman"/>
          <w:szCs w:val="24"/>
          <w:lang w:eastAsia="ar-SA"/>
        </w:rPr>
        <w:t>;</w:t>
      </w:r>
      <w:r w:rsidRPr="008940D2">
        <w:rPr>
          <w:rFonts w:eastAsia="Times New Roman" w:cs="Times New Roman"/>
          <w:szCs w:val="24"/>
          <w:lang w:eastAsia="ar-SA"/>
        </w:rPr>
        <w:t xml:space="preserve"> </w:t>
      </w:r>
    </w:p>
    <w:p w14:paraId="6001561D" w14:textId="77777777"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edastamine kulleriga kiirel ja usaldusväärsel viisil; </w:t>
      </w:r>
    </w:p>
    <w:p w14:paraId="4DDE2D4C" w14:textId="77777777"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saatjal on võimalus saada informatsiooni saadetise asukoha kohta ja vajaduse korral korraldada ümber selle edastamist; </w:t>
      </w:r>
    </w:p>
    <w:p w14:paraId="434342FD" w14:textId="77777777"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kogumine saatja elu- või asukohast; </w:t>
      </w:r>
    </w:p>
    <w:p w14:paraId="3AD1DFB7" w14:textId="77777777"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garanteeritakse </w:t>
      </w:r>
      <w:r w:rsidR="00AE6596" w:rsidRPr="008940D2">
        <w:rPr>
          <w:rFonts w:eastAsia="Times New Roman" w:cs="Times New Roman"/>
          <w:szCs w:val="24"/>
          <w:lang w:eastAsia="ar-SA"/>
        </w:rPr>
        <w:t>kindlaksmääratud kuupäeva</w:t>
      </w:r>
      <w:r w:rsidRPr="008940D2">
        <w:rPr>
          <w:rFonts w:eastAsia="Times New Roman" w:cs="Times New Roman"/>
          <w:szCs w:val="24"/>
          <w:lang w:eastAsia="ar-SA"/>
        </w:rPr>
        <w:t>l</w:t>
      </w:r>
      <w:r w:rsidR="00AE6596" w:rsidRPr="008940D2">
        <w:rPr>
          <w:rFonts w:eastAsia="Times New Roman" w:cs="Times New Roman"/>
          <w:szCs w:val="24"/>
          <w:lang w:eastAsia="ar-SA"/>
        </w:rPr>
        <w:t xml:space="preserve"> kohaletoimetami</w:t>
      </w:r>
      <w:r w:rsidRPr="008940D2">
        <w:rPr>
          <w:rFonts w:eastAsia="Times New Roman" w:cs="Times New Roman"/>
          <w:szCs w:val="24"/>
          <w:lang w:eastAsia="ar-SA"/>
        </w:rPr>
        <w:t>ne</w:t>
      </w:r>
      <w:r w:rsidR="00AE6596" w:rsidRPr="008940D2">
        <w:rPr>
          <w:rFonts w:eastAsia="Times New Roman" w:cs="Times New Roman"/>
          <w:szCs w:val="24"/>
          <w:lang w:eastAsia="ar-SA"/>
        </w:rPr>
        <w:t xml:space="preserve">; </w:t>
      </w:r>
    </w:p>
    <w:p w14:paraId="05041700" w14:textId="0C628696" w:rsidR="00225635" w:rsidRPr="008940D2" w:rsidRDefault="006D1CDE" w:rsidP="00225635">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 xml:space="preserve">saadetakse </w:t>
      </w:r>
      <w:r w:rsidR="00AE6596" w:rsidRPr="008940D2">
        <w:rPr>
          <w:rFonts w:eastAsia="Times New Roman" w:cs="Times New Roman"/>
          <w:szCs w:val="24"/>
          <w:lang w:eastAsia="ar-SA"/>
        </w:rPr>
        <w:t>saatjale kätte</w:t>
      </w:r>
      <w:r w:rsidRPr="008940D2">
        <w:rPr>
          <w:rFonts w:eastAsia="Times New Roman" w:cs="Times New Roman"/>
          <w:szCs w:val="24"/>
          <w:lang w:eastAsia="ar-SA"/>
        </w:rPr>
        <w:t>toimetam</w:t>
      </w:r>
      <w:r w:rsidR="00AE6596" w:rsidRPr="008940D2">
        <w:rPr>
          <w:rFonts w:eastAsia="Times New Roman" w:cs="Times New Roman"/>
          <w:szCs w:val="24"/>
          <w:lang w:eastAsia="ar-SA"/>
        </w:rPr>
        <w:t>ise kinnitus</w:t>
      </w:r>
      <w:r w:rsidRPr="008940D2">
        <w:rPr>
          <w:rFonts w:eastAsia="Times New Roman" w:cs="Times New Roman"/>
          <w:szCs w:val="24"/>
          <w:lang w:eastAsia="ar-SA"/>
        </w:rPr>
        <w:t xml:space="preserve"> kokkulepitud viisil</w:t>
      </w:r>
      <w:r w:rsidR="00AE6596" w:rsidRPr="008940D2">
        <w:rPr>
          <w:rFonts w:eastAsia="Times New Roman" w:cs="Times New Roman"/>
          <w:szCs w:val="24"/>
          <w:lang w:eastAsia="ar-SA"/>
        </w:rPr>
        <w:t xml:space="preserve">; </w:t>
      </w:r>
    </w:p>
    <w:p w14:paraId="66DEEA7C" w14:textId="0E7DA3DD" w:rsidR="00AE6596" w:rsidRPr="008940D2" w:rsidRDefault="00097E3A" w:rsidP="008873DF">
      <w:pPr>
        <w:pStyle w:val="Loendilik"/>
        <w:numPr>
          <w:ilvl w:val="0"/>
          <w:numId w:val="19"/>
        </w:numPr>
        <w:rPr>
          <w:rFonts w:eastAsia="Times New Roman" w:cs="Times New Roman"/>
          <w:szCs w:val="24"/>
          <w:lang w:eastAsia="ar-SA"/>
        </w:rPr>
      </w:pPr>
      <w:r w:rsidRPr="008940D2">
        <w:rPr>
          <w:rFonts w:eastAsia="Times New Roman" w:cs="Times New Roman"/>
          <w:szCs w:val="24"/>
          <w:lang w:eastAsia="ar-SA"/>
        </w:rPr>
        <w:t>edastatakse vastavalt individuaalsele kokkuleppele ja kasutaja erinõuetele</w:t>
      </w:r>
      <w:r w:rsidR="00AE6596" w:rsidRPr="008940D2">
        <w:rPr>
          <w:rFonts w:eastAsia="Times New Roman" w:cs="Times New Roman"/>
          <w:szCs w:val="24"/>
          <w:lang w:eastAsia="ar-SA"/>
        </w:rPr>
        <w:t xml:space="preserve">. </w:t>
      </w:r>
    </w:p>
    <w:bookmarkEnd w:id="57"/>
    <w:p w14:paraId="61F9FC2B" w14:textId="169C3161" w:rsidR="005019C2" w:rsidRPr="008940D2" w:rsidRDefault="005019C2" w:rsidP="002870F0">
      <w:pPr>
        <w:suppressAutoHyphens/>
        <w:rPr>
          <w:rFonts w:eastAsia="Times New Roman" w:cs="Times New Roman"/>
          <w:szCs w:val="24"/>
          <w:lang w:eastAsia="ar-SA"/>
        </w:rPr>
      </w:pPr>
    </w:p>
    <w:p w14:paraId="3D5A6291" w14:textId="357191E0" w:rsidR="007F23E5" w:rsidRPr="008940D2" w:rsidRDefault="007F23E5"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64F52" w:rsidRPr="008940D2">
        <w:rPr>
          <w:rFonts w:eastAsia="Times New Roman" w:cs="Times New Roman"/>
          <w:b/>
          <w:bCs/>
          <w:szCs w:val="24"/>
          <w:lang w:eastAsia="ar-SA"/>
        </w:rPr>
        <w:t>1</w:t>
      </w:r>
      <w:r w:rsidR="00743137" w:rsidRPr="008940D2">
        <w:rPr>
          <w:rFonts w:eastAsia="Times New Roman" w:cs="Times New Roman"/>
          <w:b/>
          <w:bCs/>
          <w:szCs w:val="24"/>
          <w:lang w:eastAsia="ar-SA"/>
        </w:rPr>
        <w:t>2</w:t>
      </w:r>
    </w:p>
    <w:p w14:paraId="484F6665" w14:textId="5BC9AAA0" w:rsidR="007F23E5" w:rsidRPr="008940D2" w:rsidRDefault="007F23E5" w:rsidP="01F492DE">
      <w:pPr>
        <w:suppressAutoHyphens/>
        <w:rPr>
          <w:rFonts w:eastAsia="Times New Roman" w:cs="Times New Roman"/>
          <w:lang w:eastAsia="ar-SA"/>
        </w:rPr>
      </w:pPr>
      <w:r w:rsidRPr="01F492DE">
        <w:rPr>
          <w:rFonts w:eastAsia="Times New Roman" w:cs="Times New Roman"/>
          <w:lang w:eastAsia="ar-SA"/>
        </w:rPr>
        <w:t xml:space="preserve">Eelnõu § 1 punkti </w:t>
      </w:r>
      <w:r w:rsidR="00164F52" w:rsidRPr="01F492DE">
        <w:rPr>
          <w:rFonts w:eastAsia="Times New Roman" w:cs="Times New Roman"/>
          <w:lang w:eastAsia="ar-SA"/>
        </w:rPr>
        <w:t>1</w:t>
      </w:r>
      <w:r w:rsidR="00743137" w:rsidRPr="01F492DE">
        <w:rPr>
          <w:rFonts w:eastAsia="Times New Roman" w:cs="Times New Roman"/>
          <w:lang w:eastAsia="ar-SA"/>
        </w:rPr>
        <w:t>2</w:t>
      </w:r>
      <w:r w:rsidRPr="01F492DE">
        <w:rPr>
          <w:rFonts w:eastAsia="Times New Roman" w:cs="Times New Roman"/>
          <w:lang w:eastAsia="ar-SA"/>
        </w:rPr>
        <w:t xml:space="preserve"> kohaselt täiendatakse loetelu adresseerimata saadetiste edastamisega. Adresseerimata saadetiste alla kuuluvad saadetised</w:t>
      </w:r>
      <w:r w:rsidR="008C4EF2" w:rsidRPr="01F492DE">
        <w:rPr>
          <w:rFonts w:eastAsia="Times New Roman" w:cs="Times New Roman"/>
          <w:lang w:eastAsia="ar-SA"/>
        </w:rPr>
        <w:t>,</w:t>
      </w:r>
      <w:r w:rsidRPr="01F492DE">
        <w:rPr>
          <w:rFonts w:eastAsia="Times New Roman" w:cs="Times New Roman"/>
          <w:lang w:eastAsia="ar-SA"/>
        </w:rPr>
        <w:t xml:space="preserve"> mille peal ei ole postiaadressi ega muud </w:t>
      </w:r>
      <w:r w:rsidR="002C4EE0" w:rsidRPr="01F492DE">
        <w:rPr>
          <w:rFonts w:eastAsia="Times New Roman" w:cs="Times New Roman"/>
          <w:lang w:eastAsia="ar-SA"/>
        </w:rPr>
        <w:t>saajale omastatavat identifitseerimistunnust</w:t>
      </w:r>
      <w:r w:rsidRPr="01F492DE">
        <w:rPr>
          <w:rFonts w:eastAsia="Times New Roman" w:cs="Times New Roman"/>
          <w:lang w:eastAsia="ar-SA"/>
        </w:rPr>
        <w:t xml:space="preserve">. </w:t>
      </w:r>
      <w:commentRangeStart w:id="59"/>
      <w:r w:rsidRPr="01F492DE">
        <w:rPr>
          <w:rFonts w:eastAsia="Times New Roman" w:cs="Times New Roman"/>
          <w:lang w:eastAsia="ar-SA"/>
        </w:rPr>
        <w:t>Muudatus on tingitud vajadusest luua õigusselgus</w:t>
      </w:r>
      <w:r w:rsidR="00F838F4" w:rsidRPr="01F492DE">
        <w:rPr>
          <w:rFonts w:eastAsia="Times New Roman" w:cs="Times New Roman"/>
          <w:lang w:eastAsia="ar-SA"/>
        </w:rPr>
        <w:t>, et</w:t>
      </w:r>
      <w:r w:rsidRPr="01F492DE">
        <w:rPr>
          <w:rFonts w:eastAsia="Times New Roman" w:cs="Times New Roman"/>
          <w:lang w:eastAsia="ar-SA"/>
        </w:rPr>
        <w:t xml:space="preserve"> adresseerimata saadetis</w:t>
      </w:r>
      <w:r w:rsidR="00F838F4" w:rsidRPr="01F492DE">
        <w:rPr>
          <w:rFonts w:eastAsia="Times New Roman" w:cs="Times New Roman"/>
          <w:lang w:eastAsia="ar-SA"/>
        </w:rPr>
        <w:t>ed ei kuulu otseposti alla.</w:t>
      </w:r>
      <w:commentRangeEnd w:id="59"/>
      <w:r>
        <w:commentReference w:id="59"/>
      </w:r>
    </w:p>
    <w:p w14:paraId="3FCCEB1F" w14:textId="77777777" w:rsidR="00D12347" w:rsidRPr="008940D2" w:rsidRDefault="00D12347" w:rsidP="002870F0">
      <w:pPr>
        <w:suppressAutoHyphens/>
        <w:rPr>
          <w:rFonts w:eastAsia="Times New Roman" w:cs="Times New Roman"/>
          <w:szCs w:val="24"/>
          <w:lang w:eastAsia="ar-SA"/>
        </w:rPr>
      </w:pPr>
    </w:p>
    <w:p w14:paraId="5D7D99CE" w14:textId="3B607803" w:rsidR="001150B6" w:rsidRPr="008940D2" w:rsidRDefault="00220365"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E104F9" w:rsidRPr="008940D2">
        <w:rPr>
          <w:rFonts w:eastAsia="Times New Roman" w:cs="Times New Roman"/>
          <w:b/>
          <w:bCs/>
          <w:szCs w:val="24"/>
          <w:lang w:eastAsia="ar-SA"/>
        </w:rPr>
        <w:t>1</w:t>
      </w:r>
      <w:r w:rsidR="00743137" w:rsidRPr="008940D2">
        <w:rPr>
          <w:rFonts w:eastAsia="Times New Roman" w:cs="Times New Roman"/>
          <w:b/>
          <w:bCs/>
          <w:szCs w:val="24"/>
          <w:lang w:eastAsia="ar-SA"/>
        </w:rPr>
        <w:t>3</w:t>
      </w:r>
      <w:r w:rsidR="00F576BD" w:rsidRPr="008940D2">
        <w:rPr>
          <w:rFonts w:eastAsia="Times New Roman" w:cs="Times New Roman"/>
          <w:b/>
          <w:bCs/>
          <w:szCs w:val="24"/>
          <w:lang w:eastAsia="ar-SA"/>
        </w:rPr>
        <w:t xml:space="preserve"> </w:t>
      </w:r>
    </w:p>
    <w:p w14:paraId="55EF354A" w14:textId="3F33FD01" w:rsidR="005C14DB" w:rsidRPr="008940D2" w:rsidRDefault="001150B6" w:rsidP="01F492DE">
      <w:pPr>
        <w:suppressAutoHyphens/>
        <w:rPr>
          <w:rFonts w:eastAsia="Times New Roman" w:cs="Times New Roman"/>
          <w:lang w:eastAsia="ar-SA"/>
        </w:rPr>
      </w:pPr>
      <w:r w:rsidRPr="01F492DE">
        <w:rPr>
          <w:rFonts w:eastAsia="Times New Roman" w:cs="Times New Roman"/>
          <w:lang w:eastAsia="ar-SA"/>
        </w:rPr>
        <w:t>Eelnõu § 1 punkt</w:t>
      </w:r>
      <w:r w:rsidR="00437307" w:rsidRPr="01F492DE">
        <w:rPr>
          <w:rFonts w:eastAsia="Times New Roman" w:cs="Times New Roman"/>
          <w:lang w:eastAsia="ar-SA"/>
        </w:rPr>
        <w:t>i</w:t>
      </w:r>
      <w:r w:rsidRPr="01F492DE">
        <w:rPr>
          <w:rFonts w:eastAsia="Times New Roman" w:cs="Times New Roman"/>
          <w:lang w:eastAsia="ar-SA"/>
        </w:rPr>
        <w:t xml:space="preserve"> </w:t>
      </w:r>
      <w:r w:rsidR="00E104F9" w:rsidRPr="01F492DE">
        <w:rPr>
          <w:rFonts w:eastAsia="Times New Roman" w:cs="Times New Roman"/>
          <w:lang w:eastAsia="ar-SA"/>
        </w:rPr>
        <w:t>1</w:t>
      </w:r>
      <w:r w:rsidR="00743137" w:rsidRPr="01F492DE">
        <w:rPr>
          <w:rFonts w:eastAsia="Times New Roman" w:cs="Times New Roman"/>
          <w:lang w:eastAsia="ar-SA"/>
        </w:rPr>
        <w:t>3</w:t>
      </w:r>
      <w:r w:rsidR="00D325D1" w:rsidRPr="01F492DE">
        <w:rPr>
          <w:rFonts w:eastAsia="Times New Roman" w:cs="Times New Roman"/>
          <w:lang w:eastAsia="ar-SA"/>
        </w:rPr>
        <w:t xml:space="preserve"> </w:t>
      </w:r>
      <w:bookmarkStart w:id="60" w:name="_Hlk96120606"/>
      <w:r w:rsidR="00F84328" w:rsidRPr="01F492DE">
        <w:rPr>
          <w:rFonts w:eastAsia="Times New Roman" w:cs="Times New Roman"/>
          <w:lang w:eastAsia="ar-SA"/>
        </w:rPr>
        <w:t xml:space="preserve">kohaselt </w:t>
      </w:r>
      <w:r w:rsidR="005C14DB" w:rsidRPr="01F492DE">
        <w:rPr>
          <w:rFonts w:eastAsia="Times New Roman" w:cs="Times New Roman"/>
          <w:lang w:eastAsia="ar-SA"/>
        </w:rPr>
        <w:t xml:space="preserve">muudetakse seaduse § 5 </w:t>
      </w:r>
      <w:r w:rsidR="001E6557" w:rsidRPr="01F492DE">
        <w:rPr>
          <w:rFonts w:eastAsia="Times New Roman" w:cs="Times New Roman"/>
          <w:lang w:eastAsia="ar-SA"/>
        </w:rPr>
        <w:t>lõiget</w:t>
      </w:r>
      <w:r w:rsidR="00A33490" w:rsidRPr="01F492DE">
        <w:rPr>
          <w:rFonts w:eastAsia="Times New Roman" w:cs="Times New Roman"/>
          <w:lang w:eastAsia="ar-SA"/>
        </w:rPr>
        <w:t xml:space="preserve"> 2</w:t>
      </w:r>
      <w:r w:rsidR="005C14DB" w:rsidRPr="01F492DE">
        <w:rPr>
          <w:rFonts w:eastAsia="Times New Roman" w:cs="Times New Roman"/>
          <w:lang w:eastAsia="ar-SA"/>
        </w:rPr>
        <w:t>, millega jäetakse</w:t>
      </w:r>
      <w:r w:rsidR="001E6557" w:rsidRPr="01F492DE">
        <w:rPr>
          <w:rFonts w:eastAsia="Times New Roman" w:cs="Times New Roman"/>
          <w:lang w:eastAsia="ar-SA"/>
        </w:rPr>
        <w:t xml:space="preserve"> universaalse postiteenuse ulatusest välja siseriikliku postipaki edastamine kui kohustuslik postiteenus. Muudatus on tingitud teenuse kättesaadavusest ning üldisest põhimõttest riigi poolsest sekkumisest turule. </w:t>
      </w:r>
      <w:r w:rsidR="001E6557" w:rsidRPr="01F492DE">
        <w:rPr>
          <w:rFonts w:cs="Times New Roman"/>
        </w:rPr>
        <w:t>Kui teenuse osutajaid on turul palju, ning siseriikliku pakiteenuse osas see nii on, siis riigi poolne sekkumine turu toimimisse peaks olema minimaalne. Viimasel aastal on toimunud universaalse postiteenuse raames edastatavate siseriiklike postipakkide mahus nelja</w:t>
      </w:r>
      <w:del w:id="61" w:author="Maarja-Liis Lall - JUSTDIGI" w:date="2025-08-14T05:43:00Z">
        <w:r w:rsidRPr="01F492DE" w:rsidDel="001E6557">
          <w:rPr>
            <w:rFonts w:cs="Times New Roman"/>
          </w:rPr>
          <w:delText xml:space="preserve"> </w:delText>
        </w:r>
      </w:del>
      <w:r w:rsidR="001E6557" w:rsidRPr="01F492DE">
        <w:rPr>
          <w:rFonts w:cs="Times New Roman"/>
        </w:rPr>
        <w:t>kordne langus (2023 vs 2024). Universaalse postiteenuse raames edastatavate siseriiklike postipakkide kogused on olnud läbi aastate languses ja kogu postipakkide edastamise teenusest marginaalsed. Antud teenus konkureerib tihedalt kullerpostiteenusega, mis suudab pakkuda paremat kättesaadavust ning soodsamat hinda. Seetõttu ei ole mõistlik seda teenust enam osutada universaalse postiteenusena</w:t>
      </w:r>
      <w:r w:rsidR="00A33490" w:rsidRPr="01F492DE">
        <w:rPr>
          <w:rFonts w:cs="Times New Roman"/>
        </w:rPr>
        <w:t>, vaid teenus on tarbijatele kättesaadav vabaturu põhimõttel</w:t>
      </w:r>
      <w:r w:rsidR="001E6557" w:rsidRPr="01F492DE">
        <w:rPr>
          <w:rFonts w:cs="Times New Roman"/>
        </w:rPr>
        <w:t>. Sarnast lähenemist on kasutanud ka Taani ning viimati ka Rootsi. Lisaks jäetakse § 5 lõike 2 punktis 1</w:t>
      </w:r>
      <w:r w:rsidR="005C14DB" w:rsidRPr="01F492DE">
        <w:rPr>
          <w:rFonts w:eastAsia="Times New Roman" w:cs="Times New Roman"/>
          <w:lang w:eastAsia="ar-SA"/>
        </w:rPr>
        <w:t xml:space="preserve"> </w:t>
      </w:r>
      <w:r w:rsidR="00F576BD" w:rsidRPr="01F492DE">
        <w:rPr>
          <w:rFonts w:eastAsia="Times New Roman" w:cs="Times New Roman"/>
          <w:lang w:eastAsia="ar-SA"/>
        </w:rPr>
        <w:t>välja</w:t>
      </w:r>
      <w:r w:rsidR="005C14DB" w:rsidRPr="01F492DE">
        <w:rPr>
          <w:rFonts w:eastAsia="Times New Roman" w:cs="Times New Roman"/>
          <w:lang w:eastAsia="ar-SA"/>
        </w:rPr>
        <w:t xml:space="preserve"> väärtsaadetise mõiste</w:t>
      </w:r>
      <w:r w:rsidR="0039776F" w:rsidRPr="01F492DE">
        <w:rPr>
          <w:rFonts w:eastAsia="Times New Roman" w:cs="Times New Roman"/>
          <w:lang w:eastAsia="ar-SA"/>
        </w:rPr>
        <w:t xml:space="preserve"> ning viidatakse kirisaadetiste nõuete osas</w:t>
      </w:r>
      <w:r w:rsidR="008124DC" w:rsidRPr="01F492DE">
        <w:rPr>
          <w:rFonts w:eastAsia="Times New Roman" w:cs="Times New Roman"/>
          <w:lang w:eastAsia="ar-SA"/>
        </w:rPr>
        <w:t xml:space="preserve"> </w:t>
      </w:r>
      <w:commentRangeStart w:id="62"/>
      <w:ins w:id="63" w:author="Maarja-Liis Lall - JUSTDIGI" w:date="2025-08-14T05:47:00Z">
        <w:r w:rsidR="7C7ACC1F" w:rsidRPr="01F492DE">
          <w:rPr>
            <w:rFonts w:eastAsia="Times New Roman" w:cs="Times New Roman"/>
            <w:lang w:eastAsia="ar-SA"/>
          </w:rPr>
          <w:t>ü</w:t>
        </w:r>
      </w:ins>
      <w:del w:id="64" w:author="Maarja-Liis Lall - JUSTDIGI" w:date="2025-08-14T05:47:00Z">
        <w:r w:rsidRPr="01F492DE" w:rsidDel="008124DC">
          <w:rPr>
            <w:rFonts w:eastAsia="Times New Roman" w:cs="Times New Roman"/>
            <w:lang w:eastAsia="ar-SA"/>
          </w:rPr>
          <w:delText>Ü</w:delText>
        </w:r>
      </w:del>
      <w:r w:rsidR="0039776F" w:rsidRPr="01F492DE">
        <w:rPr>
          <w:rFonts w:eastAsia="Times New Roman" w:cs="Times New Roman"/>
          <w:lang w:eastAsia="ar-SA"/>
        </w:rPr>
        <w:t>lemaailmse postikonventsiooni</w:t>
      </w:r>
      <w:commentRangeEnd w:id="62"/>
      <w:r>
        <w:commentReference w:id="62"/>
      </w:r>
      <w:r w:rsidR="0039776F" w:rsidRPr="01F492DE">
        <w:rPr>
          <w:rFonts w:eastAsia="Times New Roman" w:cs="Times New Roman"/>
          <w:lang w:eastAsia="ar-SA"/>
        </w:rPr>
        <w:t xml:space="preserve"> nõuetele</w:t>
      </w:r>
      <w:r w:rsidR="00D063BC" w:rsidRPr="01F492DE">
        <w:rPr>
          <w:rFonts w:eastAsia="Times New Roman" w:cs="Times New Roman"/>
          <w:lang w:eastAsia="ar-SA"/>
        </w:rPr>
        <w:t>.</w:t>
      </w:r>
    </w:p>
    <w:p w14:paraId="1DF39D50" w14:textId="4CC148B2" w:rsidR="005C14DB" w:rsidRPr="008940D2" w:rsidRDefault="005C14DB" w:rsidP="002870F0">
      <w:pPr>
        <w:suppressAutoHyphens/>
        <w:rPr>
          <w:rFonts w:eastAsia="Times New Roman" w:cs="Times New Roman"/>
          <w:szCs w:val="24"/>
          <w:lang w:eastAsia="ar-SA"/>
        </w:rPr>
      </w:pPr>
    </w:p>
    <w:p w14:paraId="2E0EA8CF" w14:textId="6BB3798E" w:rsidR="00A71BA9" w:rsidRPr="008940D2" w:rsidRDefault="00A71BA9" w:rsidP="002870F0">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F82F82" w:rsidRPr="008940D2">
        <w:rPr>
          <w:rFonts w:eastAsia="Times New Roman" w:cs="Times New Roman"/>
          <w:b/>
          <w:bCs/>
          <w:szCs w:val="24"/>
          <w:lang w:eastAsia="ar-SA"/>
        </w:rPr>
        <w:t>1</w:t>
      </w:r>
      <w:r w:rsidR="00743137" w:rsidRPr="008940D2">
        <w:rPr>
          <w:rFonts w:eastAsia="Times New Roman" w:cs="Times New Roman"/>
          <w:b/>
          <w:bCs/>
          <w:szCs w:val="24"/>
          <w:lang w:eastAsia="ar-SA"/>
        </w:rPr>
        <w:t>4</w:t>
      </w:r>
    </w:p>
    <w:p w14:paraId="7EDCADA9" w14:textId="61D8809D" w:rsidR="00F838F4" w:rsidRPr="008940D2" w:rsidRDefault="00D063BC" w:rsidP="002870F0">
      <w:pPr>
        <w:suppressAutoHyphens/>
        <w:rPr>
          <w:rFonts w:eastAsia="Times New Roman" w:cs="Times New Roman"/>
          <w:szCs w:val="24"/>
          <w:lang w:eastAsia="ar-SA"/>
        </w:rPr>
      </w:pPr>
      <w:r w:rsidRPr="008940D2">
        <w:rPr>
          <w:rFonts w:eastAsia="Times New Roman" w:cs="Times New Roman"/>
          <w:szCs w:val="24"/>
          <w:lang w:eastAsia="ar-SA"/>
        </w:rPr>
        <w:t>E</w:t>
      </w:r>
      <w:r w:rsidR="005C14DB" w:rsidRPr="008940D2">
        <w:rPr>
          <w:rFonts w:eastAsia="Times New Roman" w:cs="Times New Roman"/>
          <w:szCs w:val="24"/>
          <w:lang w:eastAsia="ar-SA"/>
        </w:rPr>
        <w:t>elnõu § 1 punkt</w:t>
      </w:r>
      <w:r w:rsidR="00437307" w:rsidRPr="008940D2">
        <w:rPr>
          <w:rFonts w:eastAsia="Times New Roman" w:cs="Times New Roman"/>
          <w:szCs w:val="24"/>
          <w:lang w:eastAsia="ar-SA"/>
        </w:rPr>
        <w:t>i</w:t>
      </w:r>
      <w:r w:rsidR="005C14DB" w:rsidRPr="008940D2">
        <w:rPr>
          <w:rFonts w:eastAsia="Times New Roman" w:cs="Times New Roman"/>
          <w:szCs w:val="24"/>
          <w:lang w:eastAsia="ar-SA"/>
        </w:rPr>
        <w:t xml:space="preserve"> </w:t>
      </w:r>
      <w:r w:rsidR="00F838F4" w:rsidRPr="008940D2">
        <w:rPr>
          <w:rFonts w:eastAsia="Times New Roman" w:cs="Times New Roman"/>
          <w:szCs w:val="24"/>
          <w:lang w:eastAsia="ar-SA"/>
        </w:rPr>
        <w:t>1</w:t>
      </w:r>
      <w:r w:rsidR="00743137" w:rsidRPr="008940D2">
        <w:rPr>
          <w:rFonts w:eastAsia="Times New Roman" w:cs="Times New Roman"/>
          <w:szCs w:val="24"/>
          <w:lang w:eastAsia="ar-SA"/>
        </w:rPr>
        <w:t>4</w:t>
      </w:r>
      <w:r w:rsidR="005C14DB" w:rsidRPr="008940D2">
        <w:rPr>
          <w:rFonts w:eastAsia="Times New Roman" w:cs="Times New Roman"/>
          <w:szCs w:val="24"/>
          <w:lang w:eastAsia="ar-SA"/>
        </w:rPr>
        <w:t xml:space="preserve"> kohaselt täiendatakse seaduse § 5 lõikega </w:t>
      </w:r>
      <w:r w:rsidRPr="008940D2">
        <w:rPr>
          <w:rFonts w:eastAsia="Times New Roman" w:cs="Times New Roman"/>
          <w:szCs w:val="24"/>
          <w:lang w:eastAsia="ar-SA"/>
        </w:rPr>
        <w:t>2</w:t>
      </w:r>
      <w:r w:rsidR="005C14DB" w:rsidRPr="008940D2">
        <w:rPr>
          <w:rFonts w:eastAsia="Times New Roman" w:cs="Times New Roman"/>
          <w:szCs w:val="24"/>
          <w:vertAlign w:val="superscript"/>
          <w:lang w:eastAsia="ar-SA"/>
        </w:rPr>
        <w:t>1</w:t>
      </w:r>
      <w:r w:rsidRPr="008940D2">
        <w:rPr>
          <w:rFonts w:eastAsia="Times New Roman" w:cs="Times New Roman"/>
          <w:szCs w:val="24"/>
          <w:lang w:eastAsia="ar-SA"/>
        </w:rPr>
        <w:t>.</w:t>
      </w:r>
      <w:r w:rsidR="000C5B6D" w:rsidRPr="008940D2">
        <w:rPr>
          <w:rFonts w:eastAsia="Times New Roman" w:cs="Times New Roman"/>
          <w:szCs w:val="24"/>
          <w:lang w:eastAsia="ar-SA"/>
        </w:rPr>
        <w:t xml:space="preserve"> </w:t>
      </w:r>
      <w:bookmarkStart w:id="65" w:name="_Hlk163113892"/>
      <w:r w:rsidR="002C4EE0" w:rsidRPr="008940D2">
        <w:rPr>
          <w:rFonts w:eastAsia="Times New Roman" w:cs="Times New Roman"/>
          <w:szCs w:val="24"/>
          <w:lang w:eastAsia="ar-SA"/>
        </w:rPr>
        <w:t xml:space="preserve">Täienduse kohaselt lisatakse juurde </w:t>
      </w:r>
      <w:r w:rsidR="00384D1C" w:rsidRPr="008940D2">
        <w:rPr>
          <w:rFonts w:eastAsia="Times New Roman" w:cs="Times New Roman"/>
          <w:szCs w:val="24"/>
          <w:lang w:eastAsia="ar-SA"/>
        </w:rPr>
        <w:t>loetelu</w:t>
      </w:r>
      <w:r w:rsidR="002C4EE0" w:rsidRPr="008940D2">
        <w:rPr>
          <w:rFonts w:eastAsia="Times New Roman" w:cs="Times New Roman"/>
          <w:szCs w:val="24"/>
          <w:lang w:eastAsia="ar-SA"/>
        </w:rPr>
        <w:t xml:space="preserve"> postiteenuse hulka kuuluvate</w:t>
      </w:r>
      <w:r w:rsidR="00384D1C" w:rsidRPr="008940D2">
        <w:rPr>
          <w:rFonts w:eastAsia="Times New Roman" w:cs="Times New Roman"/>
          <w:szCs w:val="24"/>
          <w:lang w:eastAsia="ar-SA"/>
        </w:rPr>
        <w:t>st</w:t>
      </w:r>
      <w:r w:rsidR="002C4EE0" w:rsidRPr="008940D2">
        <w:rPr>
          <w:rFonts w:eastAsia="Times New Roman" w:cs="Times New Roman"/>
          <w:szCs w:val="24"/>
          <w:lang w:eastAsia="ar-SA"/>
        </w:rPr>
        <w:t xml:space="preserve"> lisateenuste</w:t>
      </w:r>
      <w:r w:rsidR="00384D1C" w:rsidRPr="008940D2">
        <w:rPr>
          <w:rFonts w:eastAsia="Times New Roman" w:cs="Times New Roman"/>
          <w:szCs w:val="24"/>
          <w:lang w:eastAsia="ar-SA"/>
        </w:rPr>
        <w:t>st</w:t>
      </w:r>
      <w:r w:rsidR="002C4EE0" w:rsidRPr="008940D2">
        <w:rPr>
          <w:rFonts w:eastAsia="Times New Roman" w:cs="Times New Roman"/>
          <w:szCs w:val="24"/>
          <w:lang w:eastAsia="ar-SA"/>
        </w:rPr>
        <w:t xml:space="preserve">. </w:t>
      </w:r>
      <w:r w:rsidR="00384D1C" w:rsidRPr="008940D2">
        <w:rPr>
          <w:rFonts w:eastAsia="Times New Roman" w:cs="Times New Roman"/>
          <w:szCs w:val="24"/>
          <w:lang w:eastAsia="ar-SA"/>
        </w:rPr>
        <w:t xml:space="preserve">Muudatuse </w:t>
      </w:r>
      <w:r w:rsidRPr="008940D2">
        <w:rPr>
          <w:rFonts w:eastAsia="Times New Roman" w:cs="Times New Roman"/>
          <w:szCs w:val="24"/>
          <w:lang w:eastAsia="ar-SA"/>
        </w:rPr>
        <w:t>kohaselt</w:t>
      </w:r>
      <w:r w:rsidR="00DD29B3" w:rsidRPr="008940D2">
        <w:rPr>
          <w:rFonts w:eastAsia="Times New Roman" w:cs="Times New Roman"/>
          <w:szCs w:val="24"/>
          <w:lang w:eastAsia="ar-SA"/>
        </w:rPr>
        <w:t xml:space="preserve"> reguleeritakse seaduses</w:t>
      </w:r>
      <w:r w:rsidR="001117BF" w:rsidRPr="008940D2">
        <w:rPr>
          <w:rFonts w:eastAsia="Times New Roman" w:cs="Times New Roman"/>
          <w:szCs w:val="24"/>
          <w:lang w:eastAsia="ar-SA"/>
        </w:rPr>
        <w:t xml:space="preserve"> edaspidi</w:t>
      </w:r>
      <w:r w:rsidR="00384D1C" w:rsidRPr="008940D2">
        <w:rPr>
          <w:rFonts w:eastAsia="Times New Roman" w:cs="Times New Roman"/>
          <w:szCs w:val="24"/>
          <w:lang w:eastAsia="ar-SA"/>
        </w:rPr>
        <w:t xml:space="preserve"> eraldi</w:t>
      </w:r>
      <w:r w:rsidR="00DD29B3" w:rsidRPr="008940D2">
        <w:rPr>
          <w:rFonts w:eastAsia="Times New Roman" w:cs="Times New Roman"/>
          <w:szCs w:val="24"/>
          <w:lang w:eastAsia="ar-SA"/>
        </w:rPr>
        <w:t xml:space="preserve"> </w:t>
      </w:r>
      <w:r w:rsidR="00B36E72" w:rsidRPr="008940D2">
        <w:rPr>
          <w:rFonts w:eastAsia="Times New Roman" w:cs="Times New Roman"/>
          <w:szCs w:val="24"/>
          <w:lang w:eastAsia="ar-SA"/>
        </w:rPr>
        <w:t>UPT</w:t>
      </w:r>
      <w:r w:rsidR="00DD29B3" w:rsidRPr="008940D2">
        <w:rPr>
          <w:rFonts w:eastAsia="Times New Roman" w:cs="Times New Roman"/>
          <w:szCs w:val="24"/>
          <w:lang w:eastAsia="ar-SA"/>
        </w:rPr>
        <w:t xml:space="preserve"> liigid</w:t>
      </w:r>
      <w:r w:rsidR="00384D1C" w:rsidRPr="008940D2">
        <w:rPr>
          <w:rFonts w:eastAsia="Times New Roman" w:cs="Times New Roman"/>
          <w:szCs w:val="24"/>
          <w:lang w:eastAsia="ar-SA"/>
        </w:rPr>
        <w:t xml:space="preserve"> ning lisateenused, </w:t>
      </w:r>
      <w:r w:rsidR="008C4EF2" w:rsidRPr="008940D2">
        <w:rPr>
          <w:rFonts w:eastAsia="Times New Roman" w:cs="Times New Roman"/>
          <w:szCs w:val="24"/>
          <w:lang w:eastAsia="ar-SA"/>
        </w:rPr>
        <w:t xml:space="preserve">mille pakkumine on kohustuslik ja </w:t>
      </w:r>
      <w:r w:rsidR="00384D1C" w:rsidRPr="008940D2">
        <w:rPr>
          <w:rFonts w:eastAsia="Times New Roman" w:cs="Times New Roman"/>
          <w:szCs w:val="24"/>
          <w:lang w:eastAsia="ar-SA"/>
        </w:rPr>
        <w:t xml:space="preserve">mida </w:t>
      </w:r>
      <w:r w:rsidR="008C4EF2" w:rsidRPr="008940D2">
        <w:rPr>
          <w:rFonts w:eastAsia="Times New Roman" w:cs="Times New Roman"/>
          <w:szCs w:val="24"/>
          <w:lang w:eastAsia="ar-SA"/>
        </w:rPr>
        <w:t xml:space="preserve">kasutaja </w:t>
      </w:r>
      <w:r w:rsidR="00384D1C" w:rsidRPr="008940D2">
        <w:rPr>
          <w:rFonts w:eastAsia="Times New Roman" w:cs="Times New Roman"/>
          <w:szCs w:val="24"/>
          <w:lang w:eastAsia="ar-SA"/>
        </w:rPr>
        <w:t xml:space="preserve">saab </w:t>
      </w:r>
      <w:r w:rsidR="00BB6949" w:rsidRPr="008940D2">
        <w:rPr>
          <w:rFonts w:eastAsia="Times New Roman" w:cs="Times New Roman"/>
          <w:szCs w:val="24"/>
          <w:lang w:eastAsia="ar-SA"/>
        </w:rPr>
        <w:t>juurde tellida</w:t>
      </w:r>
      <w:r w:rsidR="00384D1C" w:rsidRPr="008940D2">
        <w:rPr>
          <w:rFonts w:eastAsia="Times New Roman" w:cs="Times New Roman"/>
          <w:szCs w:val="24"/>
          <w:lang w:eastAsia="ar-SA"/>
        </w:rPr>
        <w:t xml:space="preserve">. </w:t>
      </w:r>
      <w:r w:rsidR="00DD29B3" w:rsidRPr="008940D2">
        <w:rPr>
          <w:rFonts w:eastAsia="Times New Roman" w:cs="Times New Roman"/>
          <w:szCs w:val="24"/>
          <w:lang w:eastAsia="ar-SA"/>
        </w:rPr>
        <w:t>Seega</w:t>
      </w:r>
      <w:r w:rsidRPr="008940D2">
        <w:rPr>
          <w:rFonts w:eastAsia="Times New Roman" w:cs="Times New Roman"/>
          <w:szCs w:val="24"/>
          <w:lang w:eastAsia="ar-SA"/>
        </w:rPr>
        <w:t xml:space="preserve"> jääb k</w:t>
      </w:r>
      <w:r w:rsidR="00460F9A" w:rsidRPr="008940D2">
        <w:rPr>
          <w:rFonts w:eastAsia="Times New Roman" w:cs="Times New Roman"/>
          <w:szCs w:val="24"/>
          <w:lang w:eastAsia="ar-SA"/>
        </w:rPr>
        <w:t>iri</w:t>
      </w:r>
      <w:r w:rsidR="000C5B6D" w:rsidRPr="008940D2">
        <w:rPr>
          <w:rFonts w:eastAsia="Times New Roman" w:cs="Times New Roman"/>
          <w:szCs w:val="24"/>
          <w:lang w:eastAsia="ar-SA"/>
        </w:rPr>
        <w:t>saadetise</w:t>
      </w:r>
      <w:r w:rsidR="00460F9A" w:rsidRPr="008940D2">
        <w:rPr>
          <w:rFonts w:eastAsia="Times New Roman" w:cs="Times New Roman"/>
          <w:szCs w:val="24"/>
          <w:lang w:eastAsia="ar-SA"/>
        </w:rPr>
        <w:t xml:space="preserve"> ja postipaki</w:t>
      </w:r>
      <w:r w:rsidR="000C5B6D" w:rsidRPr="008940D2">
        <w:rPr>
          <w:rFonts w:eastAsia="Times New Roman" w:cs="Times New Roman"/>
          <w:szCs w:val="24"/>
          <w:lang w:eastAsia="ar-SA"/>
        </w:rPr>
        <w:t xml:space="preserve"> kindlustamine </w:t>
      </w:r>
      <w:r w:rsidRPr="008940D2">
        <w:rPr>
          <w:rFonts w:eastAsia="Times New Roman" w:cs="Times New Roman"/>
          <w:szCs w:val="24"/>
          <w:lang w:eastAsia="ar-SA"/>
        </w:rPr>
        <w:t>UPT</w:t>
      </w:r>
      <w:r w:rsidR="000C5B6D" w:rsidRPr="008940D2">
        <w:rPr>
          <w:rFonts w:eastAsia="Times New Roman" w:cs="Times New Roman"/>
          <w:szCs w:val="24"/>
          <w:lang w:eastAsia="ar-SA"/>
        </w:rPr>
        <w:t xml:space="preserve"> hulka kohustusliku lisateenusena.</w:t>
      </w:r>
      <w:r w:rsidR="00460F9A" w:rsidRPr="008940D2">
        <w:t xml:space="preserve"> </w:t>
      </w:r>
      <w:r w:rsidR="00E00E52" w:rsidRPr="008940D2">
        <w:t xml:space="preserve">Tähtsaadetise </w:t>
      </w:r>
      <w:r w:rsidR="00E00E52" w:rsidRPr="008940D2">
        <w:rPr>
          <w:rFonts w:eastAsia="Times New Roman" w:cs="Times New Roman"/>
          <w:szCs w:val="24"/>
          <w:lang w:eastAsia="ar-SA"/>
        </w:rPr>
        <w:t>k</w:t>
      </w:r>
      <w:r w:rsidR="00460F9A" w:rsidRPr="008940D2">
        <w:rPr>
          <w:rFonts w:eastAsia="Times New Roman" w:cs="Times New Roman"/>
          <w:szCs w:val="24"/>
          <w:lang w:eastAsia="ar-SA"/>
        </w:rPr>
        <w:t xml:space="preserve">indlustamise lisateenuse korral avaldab saatja </w:t>
      </w:r>
      <w:r w:rsidR="00460F9A" w:rsidRPr="008940D2">
        <w:rPr>
          <w:rFonts w:eastAsia="Times New Roman" w:cs="Times New Roman"/>
          <w:szCs w:val="24"/>
          <w:lang w:eastAsia="ar-SA"/>
        </w:rPr>
        <w:lastRenderedPageBreak/>
        <w:t>postiteenuse osutajale saadetise väärtuse ja saadetise kaotsimineku või kahjustumise korral hüvitab postiteenuse osutaja saatjale tema avaldatud saadetise väärtuse.</w:t>
      </w:r>
      <w:bookmarkEnd w:id="65"/>
      <w:r w:rsidR="001117BF" w:rsidRPr="008940D2">
        <w:rPr>
          <w:rFonts w:eastAsia="Times New Roman" w:cs="Times New Roman"/>
          <w:szCs w:val="24"/>
          <w:lang w:eastAsia="ar-SA"/>
        </w:rPr>
        <w:t xml:space="preserve"> Samuti on lisateenuseks saadetise jälgimise teenus.</w:t>
      </w:r>
      <w:r w:rsidR="00D325D1" w:rsidRPr="008940D2">
        <w:rPr>
          <w:rFonts w:eastAsia="Times New Roman" w:cs="Times New Roman"/>
          <w:szCs w:val="24"/>
          <w:lang w:eastAsia="ar-SA"/>
        </w:rPr>
        <w:t xml:space="preserve"> Saadetise jälgimise teenust saab tellida nende teenuste puhul, kus see on tehniliselt teostatav.</w:t>
      </w:r>
    </w:p>
    <w:bookmarkEnd w:id="60"/>
    <w:p w14:paraId="52467485" w14:textId="77777777" w:rsidR="001A071F" w:rsidRPr="008940D2" w:rsidRDefault="001A071F" w:rsidP="002E3283">
      <w:pPr>
        <w:rPr>
          <w:b/>
          <w:lang w:eastAsia="ar-SA"/>
        </w:rPr>
      </w:pPr>
    </w:p>
    <w:p w14:paraId="2228517D" w14:textId="0AF03735" w:rsidR="002E3283" w:rsidRPr="008940D2" w:rsidRDefault="00CD3D38" w:rsidP="002E3283">
      <w:pPr>
        <w:rPr>
          <w:b/>
          <w:lang w:eastAsia="ar-SA"/>
        </w:rPr>
      </w:pPr>
      <w:r w:rsidRPr="008940D2">
        <w:rPr>
          <w:b/>
          <w:lang w:eastAsia="ar-SA"/>
        </w:rPr>
        <w:t xml:space="preserve">Eelnõu § 1 punkt </w:t>
      </w:r>
      <w:r w:rsidR="00F82F82" w:rsidRPr="008940D2">
        <w:rPr>
          <w:b/>
          <w:lang w:eastAsia="ar-SA"/>
        </w:rPr>
        <w:t>1</w:t>
      </w:r>
      <w:r w:rsidR="00743137" w:rsidRPr="008940D2">
        <w:rPr>
          <w:b/>
          <w:lang w:eastAsia="ar-SA"/>
        </w:rPr>
        <w:t>5</w:t>
      </w:r>
    </w:p>
    <w:p w14:paraId="3C227979" w14:textId="7D80D4B6" w:rsidR="009B3FE4" w:rsidRPr="008940D2" w:rsidRDefault="00716AED" w:rsidP="002E3283">
      <w:pPr>
        <w:rPr>
          <w:rFonts w:eastAsia="Times New Roman" w:cs="Times New Roman"/>
          <w:szCs w:val="24"/>
          <w:u w:val="single"/>
          <w:lang w:eastAsia="ar-SA"/>
        </w:rPr>
      </w:pPr>
      <w:r w:rsidRPr="008940D2">
        <w:rPr>
          <w:rFonts w:eastAsia="Times New Roman" w:cs="Times New Roman"/>
          <w:szCs w:val="24"/>
          <w:lang w:eastAsia="ar-SA"/>
        </w:rPr>
        <w:t xml:space="preserve">Eelnõu § 1 punktiga </w:t>
      </w:r>
      <w:r w:rsidR="00F838F4" w:rsidRPr="008940D2">
        <w:rPr>
          <w:rFonts w:eastAsia="Times New Roman" w:cs="Times New Roman"/>
          <w:szCs w:val="24"/>
          <w:lang w:eastAsia="ar-SA"/>
        </w:rPr>
        <w:t>1</w:t>
      </w:r>
      <w:r w:rsidR="00743137" w:rsidRPr="008940D2">
        <w:rPr>
          <w:rFonts w:eastAsia="Times New Roman" w:cs="Times New Roman"/>
          <w:szCs w:val="24"/>
          <w:lang w:eastAsia="ar-SA"/>
        </w:rPr>
        <w:t>5</w:t>
      </w:r>
      <w:r w:rsidR="0006390C" w:rsidRPr="008940D2">
        <w:rPr>
          <w:rFonts w:eastAsia="Times New Roman" w:cs="Times New Roman"/>
          <w:szCs w:val="24"/>
          <w:lang w:eastAsia="ar-SA"/>
        </w:rPr>
        <w:t xml:space="preserve"> tunnistatakse kehtetuks </w:t>
      </w:r>
      <w:r w:rsidR="009B3FE4" w:rsidRPr="008940D2">
        <w:rPr>
          <w:rFonts w:eastAsia="Times New Roman" w:cs="Times New Roman"/>
          <w:szCs w:val="24"/>
          <w:lang w:eastAsia="ar-SA"/>
        </w:rPr>
        <w:t>seaduse § 6</w:t>
      </w:r>
      <w:r w:rsidR="00C47F5C" w:rsidRPr="008940D2">
        <w:rPr>
          <w:rFonts w:eastAsia="Times New Roman" w:cs="Times New Roman"/>
          <w:szCs w:val="24"/>
          <w:vertAlign w:val="superscript"/>
          <w:lang w:eastAsia="ar-SA"/>
        </w:rPr>
        <w:t>1</w:t>
      </w:r>
      <w:r w:rsidR="00097E3A" w:rsidRPr="008940D2">
        <w:rPr>
          <w:rFonts w:eastAsia="Times New Roman" w:cs="Times New Roman"/>
          <w:szCs w:val="24"/>
          <w:lang w:eastAsia="ar-SA"/>
        </w:rPr>
        <w:t xml:space="preserve">. Paragrahvis on </w:t>
      </w:r>
      <w:r w:rsidR="009B3FE4" w:rsidRPr="008940D2">
        <w:rPr>
          <w:rFonts w:eastAsia="Times New Roman" w:cs="Times New Roman"/>
          <w:szCs w:val="24"/>
          <w:lang w:eastAsia="ar-SA"/>
        </w:rPr>
        <w:t>sätestatud taskukohast tasu puudutav regulatsioon</w:t>
      </w:r>
      <w:r w:rsidR="008865AC" w:rsidRPr="008940D2">
        <w:rPr>
          <w:rFonts w:eastAsia="Times New Roman" w:cs="Times New Roman"/>
          <w:szCs w:val="24"/>
          <w:lang w:eastAsia="ar-SA"/>
        </w:rPr>
        <w:t>, mis tunnistatakse kehtetuks</w:t>
      </w:r>
      <w:r w:rsidR="009B3FE4" w:rsidRPr="008940D2">
        <w:rPr>
          <w:rFonts w:eastAsia="Times New Roman" w:cs="Times New Roman"/>
          <w:szCs w:val="24"/>
          <w:lang w:eastAsia="ar-SA"/>
        </w:rPr>
        <w:t xml:space="preserve"> seoses üleminekuga </w:t>
      </w:r>
      <w:r w:rsidR="003457BE" w:rsidRPr="008940D2">
        <w:rPr>
          <w:rFonts w:eastAsia="Times New Roman" w:cs="Times New Roman"/>
          <w:szCs w:val="24"/>
          <w:lang w:eastAsia="ar-SA"/>
        </w:rPr>
        <w:t>põhjendatud</w:t>
      </w:r>
      <w:r w:rsidR="00B44EDD" w:rsidRPr="008940D2">
        <w:rPr>
          <w:rFonts w:eastAsia="Times New Roman" w:cs="Times New Roman"/>
          <w:szCs w:val="24"/>
          <w:lang w:eastAsia="ar-SA"/>
        </w:rPr>
        <w:t xml:space="preserve"> </w:t>
      </w:r>
      <w:r w:rsidR="00534897" w:rsidRPr="008940D2">
        <w:rPr>
          <w:rFonts w:eastAsia="Times New Roman" w:cs="Times New Roman"/>
          <w:szCs w:val="24"/>
          <w:lang w:eastAsia="ar-SA"/>
        </w:rPr>
        <w:t>tasu</w:t>
      </w:r>
      <w:r w:rsidR="00B44EDD" w:rsidRPr="008940D2">
        <w:rPr>
          <w:rFonts w:eastAsia="Times New Roman" w:cs="Times New Roman"/>
          <w:szCs w:val="24"/>
          <w:lang w:eastAsia="ar-SA"/>
        </w:rPr>
        <w:t xml:space="preserve"> regulatsioonile</w:t>
      </w:r>
      <w:r w:rsidR="00FB5AB5" w:rsidRPr="008940D2">
        <w:rPr>
          <w:rFonts w:eastAsia="Times New Roman" w:cs="Times New Roman"/>
          <w:szCs w:val="24"/>
          <w:lang w:eastAsia="ar-SA"/>
        </w:rPr>
        <w:t xml:space="preserve"> (vt eelnõu § 1 punkt</w:t>
      </w:r>
      <w:r w:rsidR="00575F2C" w:rsidRPr="008940D2">
        <w:rPr>
          <w:rFonts w:eastAsia="Times New Roman" w:cs="Times New Roman"/>
          <w:szCs w:val="24"/>
          <w:lang w:eastAsia="ar-SA"/>
        </w:rPr>
        <w:t>i</w:t>
      </w:r>
      <w:r w:rsidR="00FB5AB5" w:rsidRPr="008940D2">
        <w:rPr>
          <w:rFonts w:eastAsia="Times New Roman" w:cs="Times New Roman"/>
          <w:szCs w:val="24"/>
          <w:lang w:eastAsia="ar-SA"/>
        </w:rPr>
        <w:t xml:space="preserve"> 1</w:t>
      </w:r>
      <w:r w:rsidR="00575F2C" w:rsidRPr="008940D2">
        <w:rPr>
          <w:rFonts w:eastAsia="Times New Roman" w:cs="Times New Roman"/>
          <w:szCs w:val="24"/>
          <w:lang w:eastAsia="ar-SA"/>
        </w:rPr>
        <w:t xml:space="preserve"> selgitust</w:t>
      </w:r>
      <w:r w:rsidR="00FB5AB5" w:rsidRPr="008940D2">
        <w:rPr>
          <w:rFonts w:eastAsia="Times New Roman" w:cs="Times New Roman"/>
          <w:szCs w:val="24"/>
          <w:lang w:eastAsia="ar-SA"/>
        </w:rPr>
        <w:t>)</w:t>
      </w:r>
      <w:r w:rsidR="00B44EDD" w:rsidRPr="008940D2">
        <w:rPr>
          <w:rFonts w:eastAsia="Times New Roman" w:cs="Times New Roman"/>
          <w:szCs w:val="24"/>
          <w:lang w:eastAsia="ar-SA"/>
        </w:rPr>
        <w:t>.</w:t>
      </w:r>
    </w:p>
    <w:p w14:paraId="119AF778" w14:textId="77777777" w:rsidR="002870F0" w:rsidRPr="008940D2" w:rsidRDefault="002870F0" w:rsidP="002870F0">
      <w:pPr>
        <w:suppressAutoHyphens/>
        <w:rPr>
          <w:rFonts w:eastAsia="Times New Roman" w:cs="Times New Roman"/>
          <w:szCs w:val="24"/>
          <w:lang w:eastAsia="ar-SA"/>
        </w:rPr>
      </w:pPr>
    </w:p>
    <w:p w14:paraId="01146846" w14:textId="42FD3DD0" w:rsidR="005707D8" w:rsidRPr="008940D2" w:rsidRDefault="00B93E17" w:rsidP="002870F0">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220365" w:rsidRPr="008940D2">
        <w:rPr>
          <w:rFonts w:eastAsia="Times New Roman" w:cs="Times New Roman"/>
          <w:b/>
          <w:szCs w:val="24"/>
          <w:lang w:eastAsia="ar-SA"/>
        </w:rPr>
        <w:t>1</w:t>
      </w:r>
      <w:r w:rsidR="00743137" w:rsidRPr="008940D2">
        <w:rPr>
          <w:rFonts w:eastAsia="Times New Roman" w:cs="Times New Roman"/>
          <w:b/>
          <w:szCs w:val="24"/>
          <w:lang w:eastAsia="ar-SA"/>
        </w:rPr>
        <w:t>6</w:t>
      </w:r>
    </w:p>
    <w:p w14:paraId="67FF31A1" w14:textId="1548907F" w:rsidR="00D3249A" w:rsidRPr="008940D2" w:rsidRDefault="00216337" w:rsidP="002D1D43">
      <w:pPr>
        <w:suppressAutoHyphens/>
      </w:pPr>
      <w:r w:rsidRPr="008940D2">
        <w:rPr>
          <w:rFonts w:eastAsia="Times New Roman" w:cs="Times New Roman"/>
          <w:szCs w:val="24"/>
          <w:lang w:eastAsia="ar-SA"/>
        </w:rPr>
        <w:t xml:space="preserve">Eelnõu § 1 punktiga </w:t>
      </w:r>
      <w:r w:rsidR="00951297" w:rsidRPr="008940D2">
        <w:rPr>
          <w:rFonts w:eastAsia="Times New Roman" w:cs="Times New Roman"/>
          <w:szCs w:val="24"/>
          <w:lang w:eastAsia="ar-SA"/>
        </w:rPr>
        <w:t>1</w:t>
      </w:r>
      <w:r w:rsidR="00743137" w:rsidRPr="008940D2">
        <w:rPr>
          <w:rFonts w:eastAsia="Times New Roman" w:cs="Times New Roman"/>
          <w:szCs w:val="24"/>
          <w:lang w:eastAsia="ar-SA"/>
        </w:rPr>
        <w:t>6</w:t>
      </w:r>
      <w:r w:rsidR="00B93E17" w:rsidRPr="008940D2">
        <w:rPr>
          <w:rFonts w:eastAsia="Times New Roman" w:cs="Times New Roman"/>
          <w:szCs w:val="24"/>
          <w:lang w:eastAsia="ar-SA"/>
        </w:rPr>
        <w:t xml:space="preserve"> </w:t>
      </w:r>
      <w:bookmarkStart w:id="66" w:name="_Hlk163114047"/>
      <w:r w:rsidR="00B93E17" w:rsidRPr="008940D2">
        <w:rPr>
          <w:rFonts w:eastAsia="Times New Roman" w:cs="Times New Roman"/>
          <w:szCs w:val="24"/>
          <w:lang w:eastAsia="ar-SA"/>
        </w:rPr>
        <w:t xml:space="preserve">täiendatakse </w:t>
      </w:r>
      <w:r w:rsidR="00D95E94" w:rsidRPr="008940D2">
        <w:rPr>
          <w:rFonts w:eastAsia="Times New Roman" w:cs="Times New Roman"/>
          <w:szCs w:val="24"/>
          <w:lang w:eastAsia="ar-SA"/>
        </w:rPr>
        <w:t>seaduse §</w:t>
      </w:r>
      <w:r w:rsidR="00B93E17" w:rsidRPr="008940D2">
        <w:rPr>
          <w:rFonts w:eastAsia="Times New Roman" w:cs="Times New Roman"/>
          <w:szCs w:val="24"/>
          <w:lang w:eastAsia="ar-SA"/>
        </w:rPr>
        <w:t xml:space="preserve"> 7 lõiget 4</w:t>
      </w:r>
      <w:r w:rsidR="009B3FE4" w:rsidRPr="008940D2">
        <w:rPr>
          <w:rFonts w:eastAsia="Times New Roman" w:cs="Times New Roman"/>
          <w:szCs w:val="24"/>
          <w:lang w:eastAsia="ar-SA"/>
        </w:rPr>
        <w:t xml:space="preserve"> </w:t>
      </w:r>
      <w:r w:rsidR="00991411" w:rsidRPr="008940D2">
        <w:rPr>
          <w:rFonts w:eastAsia="Times New Roman" w:cs="Times New Roman"/>
          <w:szCs w:val="24"/>
          <w:lang w:eastAsia="ar-SA"/>
        </w:rPr>
        <w:t xml:space="preserve">teise </w:t>
      </w:r>
      <w:r w:rsidR="009B3FE4" w:rsidRPr="008940D2">
        <w:rPr>
          <w:rFonts w:eastAsia="Times New Roman" w:cs="Times New Roman"/>
          <w:szCs w:val="24"/>
          <w:lang w:eastAsia="ar-SA"/>
        </w:rPr>
        <w:t xml:space="preserve">lausega, mille järgi ei pea juurdepääsupunkt olema püsiva asukohaga. </w:t>
      </w:r>
      <w:r w:rsidR="00644CCC" w:rsidRPr="008940D2">
        <w:rPr>
          <w:rFonts w:eastAsia="Times New Roman" w:cs="Times New Roman"/>
          <w:szCs w:val="24"/>
          <w:lang w:eastAsia="ar-SA"/>
        </w:rPr>
        <w:t>Muudatus on kooskõlas</w:t>
      </w:r>
      <w:r w:rsidR="00D3249A" w:rsidRPr="008940D2">
        <w:rPr>
          <w:rFonts w:eastAsia="Times New Roman" w:cs="Times New Roman"/>
          <w:szCs w:val="24"/>
          <w:lang w:eastAsia="ar-SA"/>
        </w:rPr>
        <w:t xml:space="preserve"> eesmärgi ja vajadusega </w:t>
      </w:r>
      <w:r w:rsidR="00D3249A" w:rsidRPr="008940D2">
        <w:rPr>
          <w:rFonts w:eastAsia="Times New Roman" w:cs="Times New Roman"/>
          <w:szCs w:val="24"/>
        </w:rPr>
        <w:t>mitte siduda UPT kättesaadavust ainult postkontori ja kirjakastiga, vaid tagada teenuse kättesaadavus ja kvaliteet kõikide seda võimaldavate paindlike t</w:t>
      </w:r>
      <w:r w:rsidR="00B44EDD" w:rsidRPr="008940D2">
        <w:rPr>
          <w:rFonts w:eastAsia="Times New Roman" w:cs="Times New Roman"/>
          <w:szCs w:val="24"/>
        </w:rPr>
        <w:t>ehnoloogiliste lahenduste teel</w:t>
      </w:r>
      <w:r w:rsidR="00DB754C" w:rsidRPr="008940D2">
        <w:rPr>
          <w:rFonts w:eastAsia="Times New Roman" w:cs="Times New Roman"/>
          <w:szCs w:val="24"/>
        </w:rPr>
        <w:t xml:space="preserve"> (nt </w:t>
      </w:r>
      <w:r w:rsidR="00CA2DE7" w:rsidRPr="008940D2">
        <w:rPr>
          <w:rFonts w:eastAsia="Times New Roman" w:cs="Times New Roman"/>
          <w:szCs w:val="24"/>
        </w:rPr>
        <w:t>tellitav juurdepääsupunkt</w:t>
      </w:r>
      <w:r w:rsidR="00716AED" w:rsidRPr="008940D2">
        <w:rPr>
          <w:rFonts w:eastAsia="Times New Roman" w:cs="Times New Roman"/>
          <w:szCs w:val="24"/>
        </w:rPr>
        <w:t xml:space="preserve">, </w:t>
      </w:r>
      <w:r w:rsidR="00CA2DE7" w:rsidRPr="008940D2">
        <w:rPr>
          <w:rFonts w:eastAsia="Times New Roman" w:cs="Times New Roman"/>
          <w:szCs w:val="24"/>
        </w:rPr>
        <w:t>automatiseeritud juurdepääsupunkt</w:t>
      </w:r>
      <w:r w:rsidR="00716AED" w:rsidRPr="008940D2">
        <w:rPr>
          <w:rFonts w:eastAsia="Times New Roman" w:cs="Times New Roman"/>
          <w:szCs w:val="24"/>
        </w:rPr>
        <w:t>,</w:t>
      </w:r>
      <w:r w:rsidR="00CA2DE7" w:rsidRPr="008940D2">
        <w:rPr>
          <w:rFonts w:eastAsia="Times New Roman" w:cs="Times New Roman"/>
          <w:szCs w:val="24"/>
        </w:rPr>
        <w:t xml:space="preserve"> liikuv juurdepääsupunkt</w:t>
      </w:r>
      <w:bookmarkEnd w:id="66"/>
      <w:r w:rsidR="00DB754C" w:rsidRPr="008940D2">
        <w:rPr>
          <w:rFonts w:eastAsia="Times New Roman" w:cs="Times New Roman"/>
          <w:szCs w:val="24"/>
        </w:rPr>
        <w:t>)</w:t>
      </w:r>
      <w:r w:rsidR="00B44EDD" w:rsidRPr="008940D2">
        <w:rPr>
          <w:rFonts w:eastAsia="Times New Roman" w:cs="Times New Roman"/>
          <w:szCs w:val="24"/>
        </w:rPr>
        <w:t>.</w:t>
      </w:r>
      <w:r w:rsidR="00C05EE8" w:rsidRPr="008940D2">
        <w:t xml:space="preserve"> </w:t>
      </w:r>
    </w:p>
    <w:p w14:paraId="441FE496" w14:textId="77777777" w:rsidR="00247D5C" w:rsidRPr="008940D2" w:rsidRDefault="00247D5C" w:rsidP="002D1D43">
      <w:pPr>
        <w:suppressAutoHyphens/>
        <w:rPr>
          <w:rFonts w:eastAsia="Times New Roman" w:cs="Times New Roman"/>
          <w:szCs w:val="24"/>
          <w:lang w:eastAsia="ar-SA"/>
        </w:rPr>
      </w:pPr>
    </w:p>
    <w:p w14:paraId="169130A7" w14:textId="66A495F3" w:rsidR="00247D5C" w:rsidRPr="008940D2" w:rsidRDefault="00247D5C" w:rsidP="002D1D43">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220365" w:rsidRPr="008940D2">
        <w:rPr>
          <w:rFonts w:eastAsia="Times New Roman" w:cs="Times New Roman"/>
          <w:b/>
          <w:szCs w:val="24"/>
          <w:lang w:eastAsia="ar-SA"/>
        </w:rPr>
        <w:t>1</w:t>
      </w:r>
      <w:r w:rsidR="00743137" w:rsidRPr="008940D2">
        <w:rPr>
          <w:rFonts w:eastAsia="Times New Roman" w:cs="Times New Roman"/>
          <w:b/>
          <w:szCs w:val="24"/>
          <w:lang w:eastAsia="ar-SA"/>
        </w:rPr>
        <w:t>7</w:t>
      </w:r>
    </w:p>
    <w:p w14:paraId="4986E27A" w14:textId="15C0E297" w:rsidR="00247D5C" w:rsidRPr="008940D2" w:rsidRDefault="00247D5C" w:rsidP="002D1D43">
      <w:pPr>
        <w:suppressAutoHyphens/>
        <w:rPr>
          <w:rFonts w:eastAsia="Times New Roman" w:cs="Times New Roman"/>
          <w:szCs w:val="24"/>
          <w:lang w:eastAsia="ar-SA"/>
        </w:rPr>
      </w:pPr>
      <w:r w:rsidRPr="008940D2">
        <w:rPr>
          <w:rFonts w:eastAsia="Times New Roman" w:cs="Times New Roman"/>
          <w:szCs w:val="24"/>
          <w:lang w:eastAsia="ar-SA"/>
        </w:rPr>
        <w:t>Eelnõu § 1 punkt</w:t>
      </w:r>
      <w:r w:rsidR="00D8526C" w:rsidRPr="008940D2">
        <w:rPr>
          <w:rFonts w:eastAsia="Times New Roman" w:cs="Times New Roman"/>
          <w:szCs w:val="24"/>
          <w:lang w:eastAsia="ar-SA"/>
        </w:rPr>
        <w:t>i</w:t>
      </w:r>
      <w:r w:rsidR="00F576BD" w:rsidRPr="008940D2">
        <w:rPr>
          <w:rFonts w:eastAsia="Times New Roman" w:cs="Times New Roman"/>
          <w:szCs w:val="24"/>
          <w:lang w:eastAsia="ar-SA"/>
        </w:rPr>
        <w:t>s</w:t>
      </w:r>
      <w:r w:rsidRPr="008940D2">
        <w:rPr>
          <w:rFonts w:eastAsia="Times New Roman" w:cs="Times New Roman"/>
          <w:szCs w:val="24"/>
          <w:lang w:eastAsia="ar-SA"/>
        </w:rPr>
        <w:t xml:space="preserve"> </w:t>
      </w:r>
      <w:r w:rsidR="00951297" w:rsidRPr="008940D2">
        <w:rPr>
          <w:rFonts w:eastAsia="Times New Roman" w:cs="Times New Roman"/>
          <w:szCs w:val="24"/>
          <w:lang w:eastAsia="ar-SA"/>
        </w:rPr>
        <w:t>1</w:t>
      </w:r>
      <w:r w:rsidR="00743137" w:rsidRPr="008940D2">
        <w:rPr>
          <w:rFonts w:eastAsia="Times New Roman" w:cs="Times New Roman"/>
          <w:szCs w:val="24"/>
          <w:lang w:eastAsia="ar-SA"/>
        </w:rPr>
        <w:t>7</w:t>
      </w:r>
      <w:r w:rsidRPr="008940D2">
        <w:rPr>
          <w:rFonts w:eastAsia="Times New Roman" w:cs="Times New Roman"/>
          <w:szCs w:val="24"/>
          <w:lang w:eastAsia="ar-SA"/>
        </w:rPr>
        <w:t xml:space="preserve"> täiendatakse seaduse § 7 lõigetega </w:t>
      </w:r>
      <w:r w:rsidR="00580A4E" w:rsidRPr="008940D2">
        <w:rPr>
          <w:rFonts w:eastAsia="Times New Roman" w:cs="Times New Roman"/>
          <w:szCs w:val="24"/>
          <w:lang w:eastAsia="ar-SA"/>
        </w:rPr>
        <w:t>4</w:t>
      </w:r>
      <w:r w:rsidRPr="008940D2">
        <w:rPr>
          <w:rFonts w:eastAsia="Times New Roman" w:cs="Times New Roman"/>
          <w:szCs w:val="24"/>
          <w:vertAlign w:val="superscript"/>
          <w:lang w:eastAsia="ar-SA"/>
        </w:rPr>
        <w:t>1</w:t>
      </w:r>
      <w:r w:rsidR="00D8526C" w:rsidRPr="008940D2">
        <w:rPr>
          <w:rFonts w:eastAsia="Times New Roman" w:cs="Times New Roman"/>
          <w:szCs w:val="24"/>
          <w:lang w:eastAsia="ar-SA"/>
        </w:rPr>
        <w:t>–</w:t>
      </w:r>
      <w:r w:rsidR="00580A4E" w:rsidRPr="008940D2">
        <w:rPr>
          <w:rFonts w:eastAsia="Times New Roman" w:cs="Times New Roman"/>
          <w:szCs w:val="24"/>
          <w:lang w:eastAsia="ar-SA"/>
        </w:rPr>
        <w:t>4</w:t>
      </w:r>
      <w:r w:rsidR="00FB5AB5" w:rsidRPr="008940D2">
        <w:rPr>
          <w:rFonts w:eastAsia="Times New Roman" w:cs="Times New Roman"/>
          <w:szCs w:val="24"/>
          <w:vertAlign w:val="superscript"/>
          <w:lang w:eastAsia="ar-SA"/>
        </w:rPr>
        <w:t>3</w:t>
      </w:r>
      <w:r w:rsidRPr="008940D2">
        <w:rPr>
          <w:rFonts w:eastAsia="Times New Roman" w:cs="Times New Roman"/>
          <w:szCs w:val="24"/>
          <w:lang w:eastAsia="ar-SA"/>
        </w:rPr>
        <w:t xml:space="preserve">. </w:t>
      </w:r>
      <w:r w:rsidR="002B5F67" w:rsidRPr="008940D2">
        <w:rPr>
          <w:rFonts w:eastAsia="Times New Roman" w:cs="Times New Roman"/>
          <w:szCs w:val="24"/>
          <w:lang w:eastAsia="ar-SA"/>
        </w:rPr>
        <w:t>Muudatuse kohaselt</w:t>
      </w:r>
      <w:r w:rsidR="00AF1FCF" w:rsidRPr="008940D2">
        <w:t xml:space="preserve"> </w:t>
      </w:r>
      <w:r w:rsidR="00AF1FCF" w:rsidRPr="008940D2">
        <w:rPr>
          <w:rFonts w:eastAsia="Times New Roman" w:cs="Times New Roman"/>
          <w:szCs w:val="24"/>
          <w:lang w:eastAsia="ar-SA"/>
        </w:rPr>
        <w:t>kõrvaldatakse ebakõla</w:t>
      </w:r>
      <w:r w:rsidR="00972DA6" w:rsidRPr="008940D2">
        <w:t xml:space="preserve"> </w:t>
      </w:r>
      <w:r w:rsidR="004B7E72" w:rsidRPr="008940D2">
        <w:rPr>
          <w:rFonts w:eastAsia="Times New Roman" w:cs="Times New Roman"/>
          <w:szCs w:val="24"/>
          <w:lang w:eastAsia="ar-SA"/>
        </w:rPr>
        <w:t>majandus- ja kommunikatsiooni</w:t>
      </w:r>
      <w:r w:rsidR="00972DA6" w:rsidRPr="008940D2">
        <w:rPr>
          <w:rFonts w:eastAsia="Times New Roman" w:cs="Times New Roman"/>
          <w:szCs w:val="24"/>
          <w:lang w:eastAsia="ar-SA"/>
        </w:rPr>
        <w:t xml:space="preserve">ministri </w:t>
      </w:r>
      <w:r w:rsidR="00E00E52" w:rsidRPr="008940D2">
        <w:rPr>
          <w:rFonts w:eastAsia="Times New Roman" w:cs="Times New Roman"/>
          <w:szCs w:val="24"/>
          <w:lang w:eastAsia="ar-SA"/>
        </w:rPr>
        <w:t>10.</w:t>
      </w:r>
      <w:r w:rsidR="008C4EF2" w:rsidRPr="008940D2">
        <w:rPr>
          <w:rFonts w:eastAsia="Times New Roman" w:cs="Times New Roman"/>
          <w:szCs w:val="24"/>
          <w:lang w:eastAsia="ar-SA"/>
        </w:rPr>
        <w:t xml:space="preserve"> juuli </w:t>
      </w:r>
      <w:r w:rsidR="00E00E52" w:rsidRPr="008940D2">
        <w:rPr>
          <w:rFonts w:eastAsia="Times New Roman" w:cs="Times New Roman"/>
          <w:szCs w:val="24"/>
          <w:lang w:eastAsia="ar-SA"/>
        </w:rPr>
        <w:t>2006</w:t>
      </w:r>
      <w:r w:rsidR="00841EDF" w:rsidRPr="008940D2">
        <w:rPr>
          <w:rFonts w:eastAsia="Times New Roman" w:cs="Times New Roman"/>
          <w:szCs w:val="24"/>
          <w:lang w:eastAsia="ar-SA"/>
        </w:rPr>
        <w:t>. a</w:t>
      </w:r>
      <w:r w:rsidR="00E00E52" w:rsidRPr="008940D2">
        <w:rPr>
          <w:rFonts w:eastAsia="Times New Roman" w:cs="Times New Roman"/>
          <w:szCs w:val="24"/>
          <w:lang w:eastAsia="ar-SA"/>
        </w:rPr>
        <w:t xml:space="preserve"> </w:t>
      </w:r>
      <w:r w:rsidR="00972DA6" w:rsidRPr="008940D2">
        <w:rPr>
          <w:rFonts w:eastAsia="Times New Roman" w:cs="Times New Roman"/>
          <w:szCs w:val="24"/>
          <w:lang w:eastAsia="ar-SA"/>
        </w:rPr>
        <w:t xml:space="preserve">määruse </w:t>
      </w:r>
      <w:r w:rsidR="00E00E52" w:rsidRPr="008940D2">
        <w:rPr>
          <w:rFonts w:eastAsia="Times New Roman" w:cs="Times New Roman"/>
          <w:szCs w:val="24"/>
          <w:lang w:eastAsia="ar-SA"/>
        </w:rPr>
        <w:t xml:space="preserve">nr 67 </w:t>
      </w:r>
      <w:r w:rsidR="00972DA6" w:rsidRPr="008940D2">
        <w:rPr>
          <w:rFonts w:eastAsia="Times New Roman" w:cs="Times New Roman"/>
          <w:szCs w:val="24"/>
          <w:lang w:eastAsia="ar-SA"/>
        </w:rPr>
        <w:t xml:space="preserve">„Nõuded </w:t>
      </w:r>
      <w:r w:rsidR="00B36E72" w:rsidRPr="008940D2">
        <w:rPr>
          <w:rFonts w:eastAsia="Times New Roman" w:cs="Times New Roman"/>
          <w:szCs w:val="24"/>
          <w:lang w:eastAsia="ar-SA"/>
        </w:rPr>
        <w:t>UPT</w:t>
      </w:r>
      <w:r w:rsidR="00972DA6" w:rsidRPr="008940D2">
        <w:rPr>
          <w:rFonts w:eastAsia="Times New Roman" w:cs="Times New Roman"/>
          <w:szCs w:val="24"/>
          <w:lang w:eastAsia="ar-SA"/>
        </w:rPr>
        <w:t xml:space="preserve"> osutamiseks kasutatavatele juurdepääsupunktidele ja nende paiknemisele“</w:t>
      </w:r>
      <w:r w:rsidR="00E47656" w:rsidRPr="008940D2">
        <w:rPr>
          <w:rStyle w:val="Allmrkuseviide"/>
          <w:rFonts w:eastAsia="Times New Roman" w:cs="Times New Roman"/>
          <w:szCs w:val="24"/>
          <w:lang w:eastAsia="ar-SA"/>
        </w:rPr>
        <w:footnoteReference w:id="5"/>
      </w:r>
      <w:r w:rsidR="00AF1FCF" w:rsidRPr="008940D2">
        <w:rPr>
          <w:rFonts w:eastAsia="Times New Roman" w:cs="Times New Roman"/>
          <w:szCs w:val="24"/>
          <w:lang w:eastAsia="ar-SA"/>
        </w:rPr>
        <w:t xml:space="preserve"> </w:t>
      </w:r>
      <w:r w:rsidR="00E00E52" w:rsidRPr="008940D2">
        <w:rPr>
          <w:rFonts w:eastAsia="Times New Roman" w:cs="Times New Roman"/>
          <w:szCs w:val="24"/>
          <w:lang w:eastAsia="ar-SA"/>
        </w:rPr>
        <w:t xml:space="preserve">(edaspidi </w:t>
      </w:r>
      <w:r w:rsidR="00E00E52" w:rsidRPr="008940D2">
        <w:rPr>
          <w:rFonts w:eastAsia="Times New Roman" w:cs="Times New Roman"/>
          <w:i/>
          <w:iCs/>
          <w:szCs w:val="24"/>
          <w:lang w:eastAsia="ar-SA"/>
        </w:rPr>
        <w:t>postivõrgu määrus</w:t>
      </w:r>
      <w:r w:rsidR="00E00E52" w:rsidRPr="008940D2">
        <w:rPr>
          <w:rFonts w:eastAsia="Times New Roman" w:cs="Times New Roman"/>
          <w:szCs w:val="24"/>
          <w:lang w:eastAsia="ar-SA"/>
        </w:rPr>
        <w:t xml:space="preserve">) </w:t>
      </w:r>
      <w:r w:rsidR="00AF1FCF" w:rsidRPr="008940D2">
        <w:rPr>
          <w:rFonts w:eastAsia="Times New Roman" w:cs="Times New Roman"/>
          <w:szCs w:val="24"/>
          <w:lang w:eastAsia="ar-SA"/>
        </w:rPr>
        <w:t>ja seaduse vahel juurdepääsupunktide määratlemisel.</w:t>
      </w:r>
      <w:r w:rsidR="002B5F67" w:rsidRPr="008940D2">
        <w:rPr>
          <w:rFonts w:eastAsia="Times New Roman" w:cs="Times New Roman"/>
          <w:szCs w:val="24"/>
          <w:lang w:eastAsia="ar-SA"/>
        </w:rPr>
        <w:t xml:space="preserve"> </w:t>
      </w:r>
      <w:r w:rsidR="00AF1FCF" w:rsidRPr="008940D2">
        <w:rPr>
          <w:rFonts w:eastAsia="Times New Roman" w:cs="Times New Roman"/>
          <w:szCs w:val="24"/>
          <w:lang w:eastAsia="ar-SA"/>
        </w:rPr>
        <w:t xml:space="preserve">Nimelt </w:t>
      </w:r>
      <w:r w:rsidR="000F7899" w:rsidRPr="008940D2">
        <w:rPr>
          <w:rFonts w:eastAsia="Times New Roman" w:cs="Times New Roman"/>
          <w:szCs w:val="24"/>
          <w:lang w:eastAsia="ar-SA"/>
        </w:rPr>
        <w:t xml:space="preserve">kehtestatakse </w:t>
      </w:r>
      <w:r w:rsidR="00AF1FCF" w:rsidRPr="008940D2">
        <w:rPr>
          <w:rFonts w:eastAsia="Times New Roman" w:cs="Times New Roman"/>
          <w:szCs w:val="24"/>
          <w:lang w:eastAsia="ar-SA"/>
        </w:rPr>
        <w:t>definitsioonid</w:t>
      </w:r>
      <w:r w:rsidR="000F7899" w:rsidRPr="008940D2">
        <w:rPr>
          <w:rFonts w:eastAsia="Times New Roman" w:cs="Times New Roman"/>
          <w:szCs w:val="24"/>
          <w:lang w:eastAsia="ar-SA"/>
        </w:rPr>
        <w:t xml:space="preserve"> edaspidi</w:t>
      </w:r>
      <w:r w:rsidR="00AF1FCF" w:rsidRPr="008940D2">
        <w:rPr>
          <w:rFonts w:eastAsia="Times New Roman" w:cs="Times New Roman"/>
          <w:szCs w:val="24"/>
          <w:lang w:eastAsia="ar-SA"/>
        </w:rPr>
        <w:t xml:space="preserve"> </w:t>
      </w:r>
      <w:r w:rsidR="00646AF0" w:rsidRPr="008940D2">
        <w:rPr>
          <w:rFonts w:eastAsia="Times New Roman" w:cs="Times New Roman"/>
          <w:szCs w:val="24"/>
          <w:lang w:eastAsia="ar-SA"/>
        </w:rPr>
        <w:t xml:space="preserve">postivõrgu </w:t>
      </w:r>
      <w:r w:rsidR="000F7899" w:rsidRPr="008940D2">
        <w:rPr>
          <w:rFonts w:eastAsia="Times New Roman" w:cs="Times New Roman"/>
          <w:szCs w:val="24"/>
          <w:lang w:eastAsia="ar-SA"/>
        </w:rPr>
        <w:t xml:space="preserve">määruse asemel </w:t>
      </w:r>
      <w:r w:rsidR="00AF1FCF" w:rsidRPr="008940D2">
        <w:rPr>
          <w:rFonts w:eastAsia="Times New Roman" w:cs="Times New Roman"/>
          <w:szCs w:val="24"/>
          <w:lang w:eastAsia="ar-SA"/>
        </w:rPr>
        <w:t>seaduses, sest seaduse struktuuri</w:t>
      </w:r>
      <w:r w:rsidR="00126B25" w:rsidRPr="008940D2">
        <w:rPr>
          <w:rFonts w:eastAsia="Times New Roman" w:cs="Times New Roman"/>
          <w:szCs w:val="24"/>
          <w:lang w:eastAsia="ar-SA"/>
        </w:rPr>
        <w:t xml:space="preserve"> ja </w:t>
      </w:r>
      <w:r w:rsidR="000F7899" w:rsidRPr="008940D2">
        <w:rPr>
          <w:rFonts w:eastAsia="Times New Roman" w:cs="Times New Roman"/>
          <w:szCs w:val="24"/>
          <w:lang w:eastAsia="ar-SA"/>
        </w:rPr>
        <w:t xml:space="preserve">õigusaktide </w:t>
      </w:r>
      <w:r w:rsidR="00AF1FCF" w:rsidRPr="008940D2">
        <w:rPr>
          <w:rFonts w:eastAsia="Times New Roman" w:cs="Times New Roman"/>
          <w:szCs w:val="24"/>
          <w:lang w:eastAsia="ar-SA"/>
        </w:rPr>
        <w:t xml:space="preserve">hierarhia kohaselt on nii õigem. Nii tagatakse olukord, et seaduses on defineeritud kõik juurdepääsupunktide liigid, mida kasutatakse </w:t>
      </w:r>
      <w:r w:rsidR="00126B25" w:rsidRPr="008940D2">
        <w:rPr>
          <w:rFonts w:eastAsia="Times New Roman" w:cs="Times New Roman"/>
          <w:szCs w:val="24"/>
          <w:lang w:eastAsia="ar-SA"/>
        </w:rPr>
        <w:t xml:space="preserve">UPT </w:t>
      </w:r>
      <w:r w:rsidR="00AF1FCF" w:rsidRPr="008940D2">
        <w:rPr>
          <w:rFonts w:eastAsia="Times New Roman" w:cs="Times New Roman"/>
          <w:szCs w:val="24"/>
          <w:lang w:eastAsia="ar-SA"/>
        </w:rPr>
        <w:t>osutamiseks.</w:t>
      </w:r>
      <w:r w:rsidR="00F576BD" w:rsidRPr="008940D2">
        <w:rPr>
          <w:rFonts w:eastAsia="Times New Roman" w:cs="Times New Roman"/>
          <w:szCs w:val="24"/>
          <w:lang w:eastAsia="ar-SA"/>
        </w:rPr>
        <w:t xml:space="preserve"> Postivõrgu määruses sätestatakse nõuded juurdepääsupunktidele ja nende paiknemisele.</w:t>
      </w:r>
    </w:p>
    <w:p w14:paraId="56AB33C4" w14:textId="77777777" w:rsidR="002B5F67" w:rsidRPr="008940D2" w:rsidRDefault="002B5F67" w:rsidP="002D1D43">
      <w:pPr>
        <w:suppressAutoHyphens/>
        <w:rPr>
          <w:rFonts w:eastAsia="Times New Roman" w:cs="Times New Roman"/>
          <w:szCs w:val="24"/>
          <w:lang w:eastAsia="ar-SA"/>
        </w:rPr>
      </w:pPr>
    </w:p>
    <w:p w14:paraId="145B32D7" w14:textId="243D1156" w:rsidR="00CA2DE7" w:rsidRPr="008940D2" w:rsidRDefault="00FF34D9" w:rsidP="002B5F67">
      <w:pPr>
        <w:suppressAutoHyphens/>
        <w:rPr>
          <w:rFonts w:eastAsia="Times New Roman" w:cs="Times New Roman"/>
          <w:szCs w:val="24"/>
          <w:lang w:eastAsia="ar-SA"/>
        </w:rPr>
      </w:pPr>
      <w:r w:rsidRPr="008940D2">
        <w:rPr>
          <w:rFonts w:eastAsia="Times New Roman" w:cs="Times New Roman"/>
          <w:szCs w:val="24"/>
          <w:lang w:eastAsia="ar-SA"/>
        </w:rPr>
        <w:t>S</w:t>
      </w:r>
      <w:r w:rsidR="002B5F67" w:rsidRPr="008940D2">
        <w:rPr>
          <w:rFonts w:eastAsia="Times New Roman" w:cs="Times New Roman"/>
          <w:szCs w:val="24"/>
          <w:lang w:eastAsia="ar-SA"/>
        </w:rPr>
        <w:t>eaduse § 7 lõi</w:t>
      </w:r>
      <w:r w:rsidR="00D8526C" w:rsidRPr="008940D2">
        <w:rPr>
          <w:rFonts w:eastAsia="Times New Roman" w:cs="Times New Roman"/>
          <w:szCs w:val="24"/>
          <w:lang w:eastAsia="ar-SA"/>
        </w:rPr>
        <w:t>k</w:t>
      </w:r>
      <w:r w:rsidR="002B5F67" w:rsidRPr="008940D2">
        <w:rPr>
          <w:rFonts w:eastAsia="Times New Roman" w:cs="Times New Roman"/>
          <w:szCs w:val="24"/>
          <w:lang w:eastAsia="ar-SA"/>
        </w:rPr>
        <w:t xml:space="preserve">e </w:t>
      </w:r>
      <w:r w:rsidR="00580A4E" w:rsidRPr="008940D2">
        <w:rPr>
          <w:rFonts w:eastAsia="Times New Roman" w:cs="Times New Roman"/>
          <w:szCs w:val="24"/>
          <w:lang w:eastAsia="ar-SA"/>
        </w:rPr>
        <w:t>4</w:t>
      </w:r>
      <w:r w:rsidR="002B5F67" w:rsidRPr="008940D2">
        <w:rPr>
          <w:rFonts w:eastAsia="Times New Roman" w:cs="Times New Roman"/>
          <w:szCs w:val="24"/>
          <w:vertAlign w:val="superscript"/>
          <w:lang w:eastAsia="ar-SA"/>
        </w:rPr>
        <w:t>1</w:t>
      </w:r>
      <w:r w:rsidR="002B5F67" w:rsidRPr="008940D2">
        <w:rPr>
          <w:rFonts w:eastAsia="Times New Roman" w:cs="Times New Roman"/>
          <w:szCs w:val="24"/>
          <w:lang w:eastAsia="ar-SA"/>
        </w:rPr>
        <w:t xml:space="preserve"> järgi on </w:t>
      </w:r>
      <w:r w:rsidR="00CA2DE7" w:rsidRPr="008940D2">
        <w:rPr>
          <w:rFonts w:eastAsia="Times New Roman" w:cs="Times New Roman"/>
          <w:szCs w:val="24"/>
          <w:lang w:eastAsia="ar-SA"/>
        </w:rPr>
        <w:t>liikuv juurdepääsupunkt</w:t>
      </w:r>
      <w:r w:rsidR="00E47656" w:rsidRPr="008940D2">
        <w:rPr>
          <w:rFonts w:eastAsia="Times New Roman" w:cs="Times New Roman"/>
          <w:szCs w:val="24"/>
          <w:lang w:eastAsia="ar-SA"/>
        </w:rPr>
        <w:t xml:space="preserve"> kindla ajagraafiku alusel liikuv vahend (</w:t>
      </w:r>
      <w:r w:rsidR="006560E1" w:rsidRPr="008940D2">
        <w:rPr>
          <w:rFonts w:eastAsia="Times New Roman" w:cs="Times New Roman"/>
          <w:szCs w:val="24"/>
          <w:lang w:eastAsia="ar-SA"/>
        </w:rPr>
        <w:t xml:space="preserve">nt </w:t>
      </w:r>
      <w:r w:rsidR="00E47656" w:rsidRPr="008940D2">
        <w:rPr>
          <w:rFonts w:eastAsia="Times New Roman" w:cs="Times New Roman"/>
          <w:szCs w:val="24"/>
          <w:lang w:eastAsia="ar-SA"/>
        </w:rPr>
        <w:t>buss)</w:t>
      </w:r>
      <w:r w:rsidR="00164F52" w:rsidRPr="008940D2">
        <w:rPr>
          <w:rFonts w:eastAsia="Times New Roman" w:cs="Times New Roman"/>
          <w:szCs w:val="24"/>
          <w:lang w:eastAsia="ar-SA"/>
        </w:rPr>
        <w:t xml:space="preserve"> postiteenuse osutamiseks</w:t>
      </w:r>
      <w:r w:rsidR="00E47656" w:rsidRPr="008940D2">
        <w:rPr>
          <w:rFonts w:eastAsia="Times New Roman" w:cs="Times New Roman"/>
          <w:szCs w:val="24"/>
          <w:lang w:eastAsia="ar-SA"/>
        </w:rPr>
        <w:t xml:space="preserve">. </w:t>
      </w:r>
    </w:p>
    <w:p w14:paraId="1B9DCCC3" w14:textId="709F0136" w:rsidR="00CA2DE7" w:rsidRPr="008940D2" w:rsidRDefault="00CA2DE7" w:rsidP="002B5F67">
      <w:pPr>
        <w:suppressAutoHyphens/>
        <w:rPr>
          <w:rFonts w:eastAsia="Times New Roman" w:cs="Times New Roman"/>
          <w:szCs w:val="24"/>
          <w:lang w:eastAsia="ar-SA"/>
        </w:rPr>
      </w:pPr>
    </w:p>
    <w:p w14:paraId="55E0B79C" w14:textId="61999EF1" w:rsidR="00CA2DE7" w:rsidRPr="008940D2" w:rsidRDefault="00FF34D9" w:rsidP="00CA2DE7">
      <w:pPr>
        <w:suppressAutoHyphens/>
        <w:rPr>
          <w:rFonts w:eastAsia="Times New Roman" w:cs="Times New Roman"/>
          <w:szCs w:val="24"/>
          <w:lang w:eastAsia="ar-SA"/>
        </w:rPr>
      </w:pPr>
      <w:r w:rsidRPr="008940D2">
        <w:rPr>
          <w:rFonts w:eastAsia="Times New Roman" w:cs="Times New Roman"/>
          <w:szCs w:val="24"/>
          <w:lang w:eastAsia="ar-SA"/>
        </w:rPr>
        <w:t>S</w:t>
      </w:r>
      <w:r w:rsidR="00CA2DE7" w:rsidRPr="008940D2">
        <w:rPr>
          <w:rFonts w:eastAsia="Times New Roman" w:cs="Times New Roman"/>
          <w:szCs w:val="24"/>
          <w:lang w:eastAsia="ar-SA"/>
        </w:rPr>
        <w:t xml:space="preserve">eaduse § 7 lõikes </w:t>
      </w:r>
      <w:r w:rsidR="00580A4E" w:rsidRPr="008940D2">
        <w:rPr>
          <w:rFonts w:eastAsia="Times New Roman" w:cs="Times New Roman"/>
          <w:szCs w:val="24"/>
          <w:lang w:eastAsia="ar-SA"/>
        </w:rPr>
        <w:t>4</w:t>
      </w:r>
      <w:r w:rsidR="00CA2DE7" w:rsidRPr="008940D2">
        <w:rPr>
          <w:rFonts w:eastAsia="Times New Roman" w:cs="Times New Roman"/>
          <w:szCs w:val="24"/>
          <w:vertAlign w:val="superscript"/>
          <w:lang w:eastAsia="ar-SA"/>
        </w:rPr>
        <w:t>2</w:t>
      </w:r>
      <w:r w:rsidR="00CA2DE7" w:rsidRPr="008940D2">
        <w:rPr>
          <w:rFonts w:eastAsia="Times New Roman" w:cs="Times New Roman"/>
          <w:szCs w:val="24"/>
          <w:lang w:eastAsia="ar-SA"/>
        </w:rPr>
        <w:t xml:space="preserve"> sätestatakse </w:t>
      </w:r>
      <w:r w:rsidR="00E47656" w:rsidRPr="008940D2">
        <w:rPr>
          <w:rFonts w:eastAsia="Times New Roman" w:cs="Times New Roman"/>
          <w:szCs w:val="24"/>
          <w:lang w:eastAsia="ar-SA"/>
        </w:rPr>
        <w:t xml:space="preserve">automatiseeritud juurdepääsupunkt </w:t>
      </w:r>
      <w:r w:rsidR="00CA2DE7" w:rsidRPr="008940D2">
        <w:rPr>
          <w:rFonts w:eastAsia="Times New Roman" w:cs="Times New Roman"/>
          <w:szCs w:val="24"/>
          <w:lang w:eastAsia="ar-SA"/>
        </w:rPr>
        <w:t>mõiste, milleks on püsiva asukohaga vahend postisaadetise saatjalt vastuvõtmiseks ja saajale väljastamiseks</w:t>
      </w:r>
      <w:r w:rsidR="00DA3D46" w:rsidRPr="008940D2">
        <w:rPr>
          <w:rFonts w:eastAsia="Times New Roman" w:cs="Times New Roman"/>
          <w:szCs w:val="24"/>
          <w:lang w:eastAsia="ar-SA"/>
        </w:rPr>
        <w:t xml:space="preserve"> (nt pakiautomaat)</w:t>
      </w:r>
      <w:r w:rsidR="00CA2DE7" w:rsidRPr="008940D2">
        <w:rPr>
          <w:rFonts w:eastAsia="Times New Roman" w:cs="Times New Roman"/>
          <w:szCs w:val="24"/>
          <w:lang w:eastAsia="ar-SA"/>
        </w:rPr>
        <w:t xml:space="preserve">. </w:t>
      </w:r>
      <w:r w:rsidR="00DA3D46" w:rsidRPr="008940D2">
        <w:rPr>
          <w:rFonts w:eastAsia="Times New Roman" w:cs="Times New Roman"/>
          <w:szCs w:val="24"/>
          <w:lang w:eastAsia="ar-SA"/>
        </w:rPr>
        <w:t xml:space="preserve">Automatiseeritud juurdepääsupunkti </w:t>
      </w:r>
      <w:r w:rsidR="00CA2DE7" w:rsidRPr="008940D2">
        <w:rPr>
          <w:rFonts w:eastAsia="Times New Roman" w:cs="Times New Roman"/>
          <w:szCs w:val="24"/>
          <w:lang w:eastAsia="ar-SA"/>
        </w:rPr>
        <w:t>mõiste sätestamine seaduses loob võimaluse mõnede UPT teenuste osutamiseks ka</w:t>
      </w:r>
      <w:r w:rsidR="00DA3D46" w:rsidRPr="008940D2">
        <w:rPr>
          <w:rFonts w:eastAsia="Times New Roman" w:cs="Times New Roman"/>
          <w:szCs w:val="24"/>
          <w:lang w:eastAsia="ar-SA"/>
        </w:rPr>
        <w:t xml:space="preserve"> näiteks</w:t>
      </w:r>
      <w:r w:rsidR="00CA2DE7" w:rsidRPr="008940D2">
        <w:rPr>
          <w:rFonts w:eastAsia="Times New Roman" w:cs="Times New Roman"/>
          <w:szCs w:val="24"/>
          <w:lang w:eastAsia="ar-SA"/>
        </w:rPr>
        <w:t xml:space="preserve"> </w:t>
      </w:r>
      <w:r w:rsidR="008F5A55" w:rsidRPr="008940D2">
        <w:rPr>
          <w:rFonts w:eastAsia="Times New Roman" w:cs="Times New Roman"/>
          <w:szCs w:val="24"/>
          <w:lang w:eastAsia="ar-SA"/>
        </w:rPr>
        <w:t>mistahes automatiseeritud juurdepääsupunkti vahendusel</w:t>
      </w:r>
      <w:r w:rsidR="00CA2DE7" w:rsidRPr="008940D2">
        <w:rPr>
          <w:rFonts w:eastAsia="Times New Roman" w:cs="Times New Roman"/>
          <w:szCs w:val="24"/>
          <w:lang w:eastAsia="ar-SA"/>
        </w:rPr>
        <w:t xml:space="preserve">. </w:t>
      </w:r>
    </w:p>
    <w:p w14:paraId="4B8427BC" w14:textId="4260C1DC" w:rsidR="00CE1B00" w:rsidRPr="008940D2" w:rsidRDefault="00CE1B00" w:rsidP="00CA2DE7">
      <w:pPr>
        <w:suppressAutoHyphens/>
        <w:rPr>
          <w:rFonts w:eastAsia="Times New Roman" w:cs="Times New Roman"/>
          <w:szCs w:val="24"/>
          <w:lang w:eastAsia="ar-SA"/>
        </w:rPr>
      </w:pPr>
    </w:p>
    <w:p w14:paraId="1EFE5D72" w14:textId="5B50B089" w:rsidR="00CA2DE7" w:rsidRPr="008940D2" w:rsidRDefault="00CA2DE7" w:rsidP="00CA2DE7">
      <w:pPr>
        <w:suppressAutoHyphens/>
        <w:rPr>
          <w:rFonts w:eastAsia="Times New Roman" w:cs="Times New Roman"/>
          <w:szCs w:val="24"/>
          <w:lang w:eastAsia="ar-SA"/>
        </w:rPr>
      </w:pPr>
      <w:r w:rsidRPr="008940D2">
        <w:rPr>
          <w:rFonts w:eastAsia="Times New Roman" w:cs="Times New Roman"/>
          <w:szCs w:val="24"/>
          <w:lang w:eastAsia="ar-SA"/>
        </w:rPr>
        <w:t>E-kaubanduse</w:t>
      </w:r>
      <w:r w:rsidR="00F147AD" w:rsidRPr="008940D2">
        <w:rPr>
          <w:rFonts w:eastAsia="Times New Roman" w:cs="Times New Roman"/>
          <w:szCs w:val="24"/>
          <w:lang w:eastAsia="ar-SA"/>
        </w:rPr>
        <w:t xml:space="preserve"> jätkuva</w:t>
      </w:r>
      <w:r w:rsidRPr="008940D2">
        <w:rPr>
          <w:rFonts w:eastAsia="Times New Roman" w:cs="Times New Roman"/>
          <w:szCs w:val="24"/>
          <w:lang w:eastAsia="ar-SA"/>
        </w:rPr>
        <w:t xml:space="preserve"> arengu ja postipakkide arvu kasvu tõttu on viimastel aastatel lisandunud võimalus kasutada UPT osutamiseks pakiautomaatide võrgustikku, mistõttu on juba hetkel võimalik pakiautomaatide vahendusel osutada liht- ja tähtsaadetiste edastamise teenust.</w:t>
      </w:r>
      <w:r w:rsidR="001512C5" w:rsidRPr="008940D2">
        <w:rPr>
          <w:rFonts w:eastAsia="Times New Roman" w:cs="Times New Roman"/>
          <w:szCs w:val="24"/>
          <w:lang w:eastAsia="ar-SA"/>
        </w:rPr>
        <w:t xml:space="preserve"> </w:t>
      </w:r>
      <w:r w:rsidRPr="008940D2">
        <w:rPr>
          <w:rFonts w:eastAsia="Times New Roman" w:cs="Times New Roman"/>
          <w:szCs w:val="24"/>
          <w:lang w:eastAsia="ar-SA"/>
        </w:rPr>
        <w:t xml:space="preserve">Pakisaadetiste arv kasvab ja seega on </w:t>
      </w:r>
      <w:r w:rsidR="000F7899" w:rsidRPr="008940D2">
        <w:rPr>
          <w:rFonts w:eastAsia="Times New Roman" w:cs="Times New Roman"/>
          <w:szCs w:val="24"/>
          <w:lang w:eastAsia="ar-SA"/>
        </w:rPr>
        <w:t xml:space="preserve">kasvanud ka </w:t>
      </w:r>
      <w:r w:rsidRPr="008940D2">
        <w:rPr>
          <w:rFonts w:eastAsia="Times New Roman" w:cs="Times New Roman"/>
          <w:szCs w:val="24"/>
          <w:lang w:eastAsia="ar-SA"/>
        </w:rPr>
        <w:t>pakiautomaatide kasutamine.</w:t>
      </w:r>
    </w:p>
    <w:p w14:paraId="75561CCE" w14:textId="039BFC82" w:rsidR="00090508" w:rsidRPr="008940D2" w:rsidRDefault="00090508" w:rsidP="00CA2DE7">
      <w:pPr>
        <w:suppressAutoHyphens/>
        <w:rPr>
          <w:rFonts w:eastAsia="Times New Roman" w:cs="Times New Roman"/>
          <w:szCs w:val="24"/>
          <w:lang w:eastAsia="ar-SA"/>
        </w:rPr>
      </w:pPr>
    </w:p>
    <w:p w14:paraId="6E8E4007" w14:textId="00562660" w:rsidR="00B24126" w:rsidRPr="008940D2" w:rsidRDefault="5FAC1088" w:rsidP="79A72EDF">
      <w:pPr>
        <w:suppressAutoHyphens/>
        <w:rPr>
          <w:rFonts w:eastAsia="Times New Roman" w:cs="Times New Roman"/>
          <w:lang w:eastAsia="ar-SA"/>
        </w:rPr>
      </w:pPr>
      <w:r w:rsidRPr="79A72EDF">
        <w:rPr>
          <w:rFonts w:eastAsia="Times New Roman" w:cs="Times New Roman"/>
          <w:lang w:eastAsia="ar-SA"/>
        </w:rPr>
        <w:t>S</w:t>
      </w:r>
      <w:r w:rsidR="0A59B759" w:rsidRPr="79A72EDF">
        <w:rPr>
          <w:rFonts w:eastAsia="Times New Roman" w:cs="Times New Roman"/>
          <w:lang w:eastAsia="ar-SA"/>
        </w:rPr>
        <w:t xml:space="preserve">eaduse § 7 lõikes </w:t>
      </w:r>
      <w:r w:rsidR="07EF37B6" w:rsidRPr="79A72EDF">
        <w:rPr>
          <w:rFonts w:eastAsia="Times New Roman" w:cs="Times New Roman"/>
          <w:lang w:eastAsia="ar-SA"/>
        </w:rPr>
        <w:t>4</w:t>
      </w:r>
      <w:r w:rsidR="0A59B759" w:rsidRPr="79A72EDF">
        <w:rPr>
          <w:rFonts w:eastAsia="Times New Roman" w:cs="Times New Roman"/>
          <w:vertAlign w:val="superscript"/>
          <w:lang w:eastAsia="ar-SA"/>
        </w:rPr>
        <w:t>3</w:t>
      </w:r>
      <w:r w:rsidR="0A59B759" w:rsidRPr="79A72EDF">
        <w:rPr>
          <w:rFonts w:eastAsia="Times New Roman" w:cs="Times New Roman"/>
          <w:lang w:eastAsia="ar-SA"/>
        </w:rPr>
        <w:t xml:space="preserve"> </w:t>
      </w:r>
      <w:r w:rsidR="5A2C54C5" w:rsidRPr="79A72EDF">
        <w:rPr>
          <w:rFonts w:eastAsia="Times New Roman" w:cs="Times New Roman"/>
          <w:lang w:eastAsia="ar-SA"/>
        </w:rPr>
        <w:t xml:space="preserve">sätestatakse, et </w:t>
      </w:r>
      <w:commentRangeStart w:id="67"/>
      <w:r w:rsidR="0A59B759" w:rsidRPr="79A72EDF">
        <w:rPr>
          <w:rFonts w:eastAsia="Times New Roman" w:cs="Times New Roman"/>
          <w:lang w:eastAsia="ar-SA"/>
        </w:rPr>
        <w:t>tellitav juurdepääsupunkt</w:t>
      </w:r>
      <w:r w:rsidR="5A2C54C5" w:rsidRPr="79A72EDF">
        <w:rPr>
          <w:rFonts w:eastAsia="Times New Roman" w:cs="Times New Roman"/>
          <w:lang w:eastAsia="ar-SA"/>
        </w:rPr>
        <w:t xml:space="preserve"> on</w:t>
      </w:r>
      <w:r w:rsidR="452CDA73" w:rsidRPr="79A72EDF">
        <w:rPr>
          <w:rFonts w:eastAsia="Times New Roman" w:cs="Times New Roman"/>
          <w:lang w:eastAsia="ar-SA"/>
        </w:rPr>
        <w:t xml:space="preserve"> osutami</w:t>
      </w:r>
      <w:r w:rsidR="09445AD3" w:rsidRPr="79A72EDF">
        <w:rPr>
          <w:rFonts w:eastAsia="Times New Roman" w:cs="Times New Roman"/>
          <w:lang w:eastAsia="ar-SA"/>
        </w:rPr>
        <w:t>s</w:t>
      </w:r>
      <w:r w:rsidR="452CDA73" w:rsidRPr="79A72EDF">
        <w:rPr>
          <w:rFonts w:eastAsia="Times New Roman" w:cs="Times New Roman"/>
          <w:lang w:eastAsia="ar-SA"/>
        </w:rPr>
        <w:t xml:space="preserve">e </w:t>
      </w:r>
      <w:r w:rsidR="09445AD3" w:rsidRPr="79A72EDF">
        <w:rPr>
          <w:rFonts w:eastAsia="Times New Roman" w:cs="Times New Roman"/>
          <w:lang w:eastAsia="ar-SA"/>
        </w:rPr>
        <w:t xml:space="preserve">vahend </w:t>
      </w:r>
      <w:r w:rsidR="452CDA73" w:rsidRPr="79A72EDF">
        <w:rPr>
          <w:rFonts w:eastAsia="Times New Roman" w:cs="Times New Roman"/>
          <w:lang w:eastAsia="ar-SA"/>
        </w:rPr>
        <w:t>postiteenuse kasutaja elu- või asukohas.</w:t>
      </w:r>
      <w:commentRangeEnd w:id="67"/>
      <w:r w:rsidR="00FF34D9">
        <w:commentReference w:id="67"/>
      </w:r>
      <w:r w:rsidR="452CDA73" w:rsidRPr="79A72EDF">
        <w:rPr>
          <w:rFonts w:eastAsia="Times New Roman" w:cs="Times New Roman"/>
          <w:lang w:eastAsia="ar-SA"/>
        </w:rPr>
        <w:t xml:space="preserve"> </w:t>
      </w:r>
      <w:r w:rsidR="1B63BB1A" w:rsidRPr="79A72EDF">
        <w:rPr>
          <w:rFonts w:eastAsia="Times New Roman" w:cs="Times New Roman"/>
          <w:lang w:eastAsia="ar-SA"/>
        </w:rPr>
        <w:t xml:space="preserve">Postivõrgu määruse </w:t>
      </w:r>
      <w:r w:rsidR="7062C9B5" w:rsidRPr="79A72EDF">
        <w:rPr>
          <w:rFonts w:eastAsia="Times New Roman" w:cs="Times New Roman"/>
          <w:lang w:eastAsia="ar-SA"/>
        </w:rPr>
        <w:t xml:space="preserve">§ 2 lõige 6 </w:t>
      </w:r>
      <w:r w:rsidR="66B09E40" w:rsidRPr="79A72EDF">
        <w:rPr>
          <w:rFonts w:eastAsia="Times New Roman" w:cs="Times New Roman"/>
          <w:lang w:eastAsia="ar-SA"/>
        </w:rPr>
        <w:t xml:space="preserve">kohaselt </w:t>
      </w:r>
      <w:r w:rsidR="40E1FFFA" w:rsidRPr="79A72EDF">
        <w:rPr>
          <w:rFonts w:eastAsia="Times New Roman" w:cs="Times New Roman"/>
          <w:lang w:eastAsia="ar-SA"/>
        </w:rPr>
        <w:t xml:space="preserve">lähimast </w:t>
      </w:r>
      <w:bookmarkStart w:id="68" w:name="_Hlk103613366"/>
      <w:r w:rsidR="40E1FFFA" w:rsidRPr="79A72EDF">
        <w:rPr>
          <w:rFonts w:eastAsia="Times New Roman" w:cs="Times New Roman"/>
          <w:lang w:eastAsia="ar-SA"/>
        </w:rPr>
        <w:t>UPT</w:t>
      </w:r>
      <w:r w:rsidR="001512C5" w:rsidRPr="008940D2">
        <w:rPr>
          <w:rFonts w:eastAsia="Times New Roman" w:cs="Times New Roman"/>
          <w:szCs w:val="24"/>
          <w:lang w:eastAsia="ar-SA"/>
        </w:rPr>
        <w:noBreakHyphen/>
      </w:r>
      <w:r w:rsidR="029A2482" w:rsidRPr="79A72EDF">
        <w:rPr>
          <w:rFonts w:eastAsia="Times New Roman" w:cs="Times New Roman"/>
          <w:lang w:eastAsia="ar-SA"/>
        </w:rPr>
        <w:t>d</w:t>
      </w:r>
      <w:r w:rsidR="40E1FFFA" w:rsidRPr="79A72EDF">
        <w:rPr>
          <w:rFonts w:eastAsia="Times New Roman" w:cs="Times New Roman"/>
          <w:lang w:eastAsia="ar-SA"/>
        </w:rPr>
        <w:t xml:space="preserve"> osutavast juurdepääsupunktist kaugemal kui 5 kilomeetrit elavale või asuvale postiteenuse kasutajale tuleb tagada soovitud UPT kasutamise võimalus lisatasuta tellitava juurdepääsupunkti kaudu kõigil tööpäevadel.</w:t>
      </w:r>
    </w:p>
    <w:bookmarkEnd w:id="68"/>
    <w:p w14:paraId="141C59D4" w14:textId="77777777" w:rsidR="00B24126" w:rsidRPr="008940D2" w:rsidRDefault="00B24126" w:rsidP="002B5F67">
      <w:pPr>
        <w:suppressAutoHyphens/>
        <w:rPr>
          <w:rFonts w:eastAsia="Times New Roman" w:cs="Times New Roman"/>
          <w:szCs w:val="24"/>
          <w:lang w:eastAsia="ar-SA"/>
        </w:rPr>
      </w:pPr>
    </w:p>
    <w:p w14:paraId="7BA6967E" w14:textId="697A8B59" w:rsidR="00325731" w:rsidRPr="008940D2" w:rsidRDefault="00325731" w:rsidP="002D1D43">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164F52" w:rsidRPr="008940D2">
        <w:rPr>
          <w:rFonts w:eastAsia="Times New Roman" w:cs="Times New Roman"/>
          <w:b/>
          <w:bCs/>
          <w:szCs w:val="24"/>
          <w:lang w:eastAsia="ar-SA"/>
        </w:rPr>
        <w:t xml:space="preserve"> 1</w:t>
      </w:r>
      <w:r w:rsidR="00743137" w:rsidRPr="008940D2">
        <w:rPr>
          <w:rFonts w:eastAsia="Times New Roman" w:cs="Times New Roman"/>
          <w:b/>
          <w:bCs/>
          <w:szCs w:val="24"/>
          <w:lang w:eastAsia="ar-SA"/>
        </w:rPr>
        <w:t>8</w:t>
      </w:r>
      <w:r w:rsidR="00164F52" w:rsidRPr="008940D2">
        <w:rPr>
          <w:rFonts w:eastAsia="Times New Roman" w:cs="Times New Roman"/>
          <w:b/>
          <w:bCs/>
          <w:szCs w:val="24"/>
          <w:lang w:eastAsia="ar-SA"/>
        </w:rPr>
        <w:t>, 1</w:t>
      </w:r>
      <w:r w:rsidR="00743137" w:rsidRPr="008940D2">
        <w:rPr>
          <w:rFonts w:eastAsia="Times New Roman" w:cs="Times New Roman"/>
          <w:b/>
          <w:bCs/>
          <w:szCs w:val="24"/>
          <w:lang w:eastAsia="ar-SA"/>
        </w:rPr>
        <w:t>9</w:t>
      </w:r>
      <w:r w:rsidR="00164F52" w:rsidRPr="008940D2">
        <w:rPr>
          <w:rFonts w:eastAsia="Times New Roman" w:cs="Times New Roman"/>
          <w:b/>
          <w:bCs/>
          <w:szCs w:val="24"/>
          <w:lang w:eastAsia="ar-SA"/>
        </w:rPr>
        <w:t xml:space="preserve"> ja </w:t>
      </w:r>
      <w:r w:rsidR="00743137" w:rsidRPr="008940D2">
        <w:rPr>
          <w:rFonts w:eastAsia="Times New Roman" w:cs="Times New Roman"/>
          <w:b/>
          <w:bCs/>
          <w:szCs w:val="24"/>
          <w:lang w:eastAsia="ar-SA"/>
        </w:rPr>
        <w:t>20</w:t>
      </w:r>
    </w:p>
    <w:p w14:paraId="05D54C3A" w14:textId="671EE31A" w:rsidR="00164F52" w:rsidRPr="008940D2" w:rsidRDefault="00325731" w:rsidP="021B2E70">
      <w:pPr>
        <w:suppressAutoHyphens/>
        <w:rPr>
          <w:rFonts w:eastAsia="Times New Roman" w:cs="Times New Roman"/>
          <w:lang w:eastAsia="ar-SA"/>
        </w:rPr>
      </w:pPr>
      <w:r w:rsidRPr="021B2E70">
        <w:rPr>
          <w:rFonts w:eastAsia="Times New Roman" w:cs="Times New Roman"/>
          <w:lang w:eastAsia="ar-SA"/>
        </w:rPr>
        <w:lastRenderedPageBreak/>
        <w:t>Eelnõu § 1 punktiga 1</w:t>
      </w:r>
      <w:r w:rsidR="00743137" w:rsidRPr="021B2E70">
        <w:rPr>
          <w:rFonts w:eastAsia="Times New Roman" w:cs="Times New Roman"/>
          <w:lang w:eastAsia="ar-SA"/>
        </w:rPr>
        <w:t>8</w:t>
      </w:r>
      <w:r w:rsidRPr="021B2E70">
        <w:rPr>
          <w:rFonts w:eastAsia="Times New Roman" w:cs="Times New Roman"/>
          <w:lang w:eastAsia="ar-SA"/>
        </w:rPr>
        <w:t xml:space="preserve"> tunnistatakse kehtetuks seaduse § 8 lõiked </w:t>
      </w:r>
      <w:r w:rsidR="00D8789B" w:rsidRPr="021B2E70">
        <w:rPr>
          <w:rFonts w:eastAsia="Times New Roman" w:cs="Times New Roman"/>
          <w:lang w:eastAsia="ar-SA"/>
        </w:rPr>
        <w:t>3</w:t>
      </w:r>
      <w:r w:rsidR="008124DC" w:rsidRPr="021B2E70">
        <w:rPr>
          <w:rFonts w:eastAsia="Times New Roman" w:cs="Times New Roman"/>
          <w:lang w:eastAsia="ar-SA"/>
        </w:rPr>
        <w:t xml:space="preserve">, </w:t>
      </w:r>
      <w:r w:rsidR="00D8789B" w:rsidRPr="021B2E70">
        <w:rPr>
          <w:rFonts w:eastAsia="Times New Roman" w:cs="Times New Roman"/>
          <w:lang w:eastAsia="ar-SA"/>
        </w:rPr>
        <w:t>5</w:t>
      </w:r>
      <w:r w:rsidR="008124DC" w:rsidRPr="021B2E70">
        <w:rPr>
          <w:rFonts w:eastAsia="Times New Roman" w:cs="Times New Roman"/>
          <w:lang w:eastAsia="ar-SA"/>
        </w:rPr>
        <w:t xml:space="preserve"> ja </w:t>
      </w:r>
      <w:r w:rsidR="00D8789B" w:rsidRPr="021B2E70">
        <w:rPr>
          <w:rFonts w:eastAsia="Times New Roman" w:cs="Times New Roman"/>
          <w:lang w:eastAsia="ar-SA"/>
        </w:rPr>
        <w:t>6</w:t>
      </w:r>
      <w:r w:rsidRPr="021B2E70">
        <w:rPr>
          <w:rFonts w:eastAsia="Times New Roman" w:cs="Times New Roman"/>
          <w:lang w:eastAsia="ar-SA"/>
        </w:rPr>
        <w:t xml:space="preserve">, mis sätestavad postkastile ja selle paigutamisele esitatavad nõuded. </w:t>
      </w:r>
      <w:r w:rsidR="00FE4C17" w:rsidRPr="021B2E70">
        <w:rPr>
          <w:rFonts w:eastAsia="Times New Roman" w:cs="Times New Roman"/>
          <w:lang w:eastAsia="ar-SA"/>
        </w:rPr>
        <w:t>Eelnõu § 1 punktiga 1</w:t>
      </w:r>
      <w:r w:rsidR="00743137" w:rsidRPr="021B2E70">
        <w:rPr>
          <w:rFonts w:eastAsia="Times New Roman" w:cs="Times New Roman"/>
          <w:lang w:eastAsia="ar-SA"/>
        </w:rPr>
        <w:t>9</w:t>
      </w:r>
      <w:r w:rsidR="00FE4C17" w:rsidRPr="021B2E70">
        <w:rPr>
          <w:rFonts w:eastAsia="Times New Roman" w:cs="Times New Roman"/>
          <w:lang w:eastAsia="ar-SA"/>
        </w:rPr>
        <w:t xml:space="preserve"> täiendatakse seaduse § 8 lõiget 8 selliselt, et edaspidi peavad postkastile ja selle paigutamisele esitatavate nõuete osas järgima lisaks seadusele, ka seaduse alusel kehtestatud õigusaktides esitatud nõudeid. Muudatus on tingitud seoses teatud postkastile kohalduvate nõuete viimisest määruse tasandile. </w:t>
      </w:r>
      <w:commentRangeStart w:id="69"/>
      <w:r w:rsidRPr="021B2E70">
        <w:rPr>
          <w:rFonts w:eastAsia="Times New Roman" w:cs="Times New Roman"/>
          <w:lang w:eastAsia="ar-SA"/>
        </w:rPr>
        <w:t xml:space="preserve">Eelnõu § 1 punkti </w:t>
      </w:r>
      <w:r w:rsidR="00743137" w:rsidRPr="021B2E70">
        <w:rPr>
          <w:rFonts w:eastAsia="Times New Roman" w:cs="Times New Roman"/>
          <w:lang w:eastAsia="ar-SA"/>
        </w:rPr>
        <w:t>20</w:t>
      </w:r>
      <w:r w:rsidRPr="021B2E70">
        <w:rPr>
          <w:rFonts w:eastAsia="Times New Roman" w:cs="Times New Roman"/>
          <w:lang w:eastAsia="ar-SA"/>
        </w:rPr>
        <w:t xml:space="preserve"> kohaselt lisatakse juurde volitusnorm, millega sätestatakse </w:t>
      </w:r>
      <w:r w:rsidR="00F147AD" w:rsidRPr="021B2E70">
        <w:rPr>
          <w:rFonts w:eastAsia="Times New Roman" w:cs="Times New Roman"/>
          <w:lang w:eastAsia="ar-SA"/>
        </w:rPr>
        <w:t>nõuded valdkonna eest vastutava ministri</w:t>
      </w:r>
      <w:r w:rsidRPr="021B2E70">
        <w:rPr>
          <w:rFonts w:eastAsia="Times New Roman" w:cs="Times New Roman"/>
          <w:lang w:eastAsia="ar-SA"/>
        </w:rPr>
        <w:t xml:space="preserve"> määruse</w:t>
      </w:r>
      <w:r w:rsidR="00864CC3" w:rsidRPr="021B2E70">
        <w:rPr>
          <w:rFonts w:eastAsia="Times New Roman" w:cs="Times New Roman"/>
          <w:lang w:eastAsia="ar-SA"/>
        </w:rPr>
        <w:t>ga</w:t>
      </w:r>
      <w:r w:rsidRPr="021B2E70">
        <w:rPr>
          <w:rFonts w:eastAsia="Times New Roman" w:cs="Times New Roman"/>
          <w:lang w:eastAsia="ar-SA"/>
        </w:rPr>
        <w:t>.</w:t>
      </w:r>
      <w:r w:rsidR="00F147AD" w:rsidRPr="021B2E70">
        <w:rPr>
          <w:rFonts w:eastAsia="Times New Roman" w:cs="Times New Roman"/>
          <w:lang w:eastAsia="ar-SA"/>
        </w:rPr>
        <w:t xml:space="preserve"> </w:t>
      </w:r>
      <w:commentRangeEnd w:id="69"/>
      <w:r>
        <w:commentReference w:id="69"/>
      </w:r>
    </w:p>
    <w:p w14:paraId="67D9A2A8" w14:textId="77777777" w:rsidR="00FE4C17" w:rsidRPr="008940D2" w:rsidRDefault="00FE4C17" w:rsidP="00164F52">
      <w:pPr>
        <w:suppressAutoHyphens/>
        <w:rPr>
          <w:rFonts w:eastAsia="Times New Roman" w:cs="Times New Roman"/>
          <w:b/>
          <w:bCs/>
          <w:szCs w:val="24"/>
          <w:lang w:eastAsia="ar-SA"/>
        </w:rPr>
      </w:pPr>
    </w:p>
    <w:p w14:paraId="62F30D2B" w14:textId="62D9F412" w:rsidR="00325731" w:rsidRPr="008940D2" w:rsidRDefault="00F147AD" w:rsidP="01F492DE">
      <w:pPr>
        <w:suppressAutoHyphens/>
        <w:rPr>
          <w:rFonts w:eastAsia="Times New Roman" w:cs="Times New Roman"/>
          <w:lang w:eastAsia="ar-SA"/>
        </w:rPr>
      </w:pPr>
      <w:r w:rsidRPr="021B2E70">
        <w:rPr>
          <w:rFonts w:eastAsia="Times New Roman" w:cs="Times New Roman"/>
          <w:lang w:eastAsia="ar-SA"/>
        </w:rPr>
        <w:t>Nimetatud muudatus</w:t>
      </w:r>
      <w:r w:rsidR="00864CC3" w:rsidRPr="021B2E70">
        <w:rPr>
          <w:rFonts w:eastAsia="Times New Roman" w:cs="Times New Roman"/>
          <w:lang w:eastAsia="ar-SA"/>
        </w:rPr>
        <w:t xml:space="preserve"> ei muuda postkastile kohalduvaid nõudeid, kuid annab tuleviku jaoks piisava paindlikkuse, et valdkonna eest vastutav minister saab reageerida kiiremini, kui peaks tekkima vajadus postkastile kohalduvate nõuete muutmiseks</w:t>
      </w:r>
      <w:r w:rsidR="00A4740C" w:rsidRPr="021B2E70">
        <w:rPr>
          <w:rFonts w:eastAsia="Times New Roman" w:cs="Times New Roman"/>
          <w:lang w:eastAsia="ar-SA"/>
        </w:rPr>
        <w:t xml:space="preserve"> või täiendamiseks</w:t>
      </w:r>
      <w:r w:rsidR="00864CC3" w:rsidRPr="021B2E70">
        <w:rPr>
          <w:rFonts w:eastAsia="Times New Roman" w:cs="Times New Roman"/>
          <w:lang w:eastAsia="ar-SA"/>
        </w:rPr>
        <w:t xml:space="preserve">. </w:t>
      </w:r>
      <w:r w:rsidR="00813503" w:rsidRPr="021B2E70">
        <w:rPr>
          <w:rFonts w:eastAsia="Times New Roman" w:cs="Times New Roman"/>
          <w:lang w:eastAsia="ar-SA"/>
        </w:rPr>
        <w:t xml:space="preserve">Seejuures viiakse </w:t>
      </w:r>
      <w:r w:rsidR="001512C5" w:rsidRPr="021B2E70">
        <w:rPr>
          <w:rFonts w:eastAsia="Times New Roman" w:cs="Times New Roman"/>
          <w:lang w:eastAsia="ar-SA"/>
        </w:rPr>
        <w:t>m</w:t>
      </w:r>
      <w:r w:rsidR="00864CC3" w:rsidRPr="021B2E70">
        <w:rPr>
          <w:rFonts w:eastAsia="Times New Roman" w:cs="Times New Roman"/>
          <w:lang w:eastAsia="ar-SA"/>
        </w:rPr>
        <w:t xml:space="preserve">äärusesse pelgalt nõuded, mis </w:t>
      </w:r>
      <w:r w:rsidR="00813503" w:rsidRPr="021B2E70">
        <w:rPr>
          <w:rFonts w:eastAsia="Times New Roman" w:cs="Times New Roman"/>
          <w:lang w:eastAsia="ar-SA"/>
        </w:rPr>
        <w:t>sätestavad, mis tuleb</w:t>
      </w:r>
      <w:r w:rsidR="00864CC3" w:rsidRPr="021B2E70">
        <w:rPr>
          <w:rFonts w:eastAsia="Times New Roman" w:cs="Times New Roman"/>
          <w:lang w:eastAsia="ar-SA"/>
        </w:rPr>
        <w:t xml:space="preserve"> postkastile märkida ning kuhu tuleb postkast paigutada linnas, alevis ja alevikus ning külas.</w:t>
      </w:r>
      <w:r w:rsidR="00A4740C" w:rsidRPr="021B2E70">
        <w:rPr>
          <w:rFonts w:eastAsia="Times New Roman" w:cs="Times New Roman"/>
          <w:lang w:eastAsia="ar-SA"/>
        </w:rPr>
        <w:t xml:space="preserve"> </w:t>
      </w:r>
      <w:r w:rsidR="00182594" w:rsidRPr="021B2E70">
        <w:rPr>
          <w:rFonts w:eastAsia="Times New Roman" w:cs="Times New Roman"/>
          <w:lang w:eastAsia="ar-SA"/>
        </w:rPr>
        <w:t xml:space="preserve">Põhjendatud on volitada sellise teema otsustamine ministrile, kuna seaduse tasemel </w:t>
      </w:r>
      <w:r w:rsidR="00813503" w:rsidRPr="021B2E70">
        <w:rPr>
          <w:rFonts w:eastAsia="Times New Roman" w:cs="Times New Roman"/>
          <w:lang w:eastAsia="ar-SA"/>
        </w:rPr>
        <w:t>on</w:t>
      </w:r>
      <w:r w:rsidR="00182594" w:rsidRPr="021B2E70">
        <w:rPr>
          <w:rFonts w:eastAsia="Times New Roman" w:cs="Times New Roman"/>
          <w:lang w:eastAsia="ar-SA"/>
        </w:rPr>
        <w:t xml:space="preserve"> tegemist liiga detailse regulatsiooniga</w:t>
      </w:r>
      <w:r w:rsidR="00A4740C" w:rsidRPr="021B2E70">
        <w:rPr>
          <w:rFonts w:eastAsia="Times New Roman" w:cs="Times New Roman"/>
          <w:lang w:eastAsia="ar-SA"/>
        </w:rPr>
        <w:t>.</w:t>
      </w:r>
    </w:p>
    <w:p w14:paraId="4E6702E3" w14:textId="77777777" w:rsidR="00D90988" w:rsidRPr="008940D2" w:rsidRDefault="00D90988" w:rsidP="002D1D43">
      <w:pPr>
        <w:suppressAutoHyphens/>
        <w:rPr>
          <w:rFonts w:eastAsia="Times New Roman" w:cs="Times New Roman"/>
          <w:b/>
          <w:bCs/>
          <w:szCs w:val="24"/>
          <w:lang w:eastAsia="ar-SA"/>
        </w:rPr>
      </w:pPr>
    </w:p>
    <w:p w14:paraId="32423611" w14:textId="0F97B219" w:rsidR="002D1D43" w:rsidRPr="008940D2" w:rsidRDefault="00026EB7" w:rsidP="002D1D43">
      <w:pPr>
        <w:suppressAutoHyphens/>
        <w:rPr>
          <w:rFonts w:eastAsia="Times New Roman" w:cs="Times New Roman"/>
          <w:b/>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2</w:t>
      </w:r>
      <w:r w:rsidR="00743137" w:rsidRPr="008940D2">
        <w:rPr>
          <w:rFonts w:eastAsia="Times New Roman" w:cs="Times New Roman"/>
          <w:b/>
          <w:bCs/>
          <w:szCs w:val="24"/>
          <w:lang w:eastAsia="ar-SA"/>
        </w:rPr>
        <w:t>1</w:t>
      </w:r>
    </w:p>
    <w:p w14:paraId="3120F5B4" w14:textId="6D277920" w:rsidR="000858E9" w:rsidRPr="008940D2" w:rsidRDefault="00F76745" w:rsidP="002D1D43">
      <w:pPr>
        <w:suppressAutoHyphens/>
        <w:rPr>
          <w:rFonts w:eastAsia="Times New Roman" w:cs="Times New Roman"/>
          <w:szCs w:val="24"/>
          <w:lang w:eastAsia="ar-SA"/>
        </w:rPr>
      </w:pPr>
      <w:r w:rsidRPr="008940D2">
        <w:rPr>
          <w:rFonts w:eastAsia="Times New Roman" w:cs="Times New Roman"/>
          <w:szCs w:val="24"/>
          <w:lang w:eastAsia="ar-SA"/>
        </w:rPr>
        <w:t xml:space="preserve">Eelnõu § 1 punktiga </w:t>
      </w:r>
      <w:r w:rsidR="001E6557" w:rsidRPr="008940D2">
        <w:rPr>
          <w:rFonts w:eastAsia="Times New Roman" w:cs="Times New Roman"/>
          <w:szCs w:val="24"/>
          <w:lang w:eastAsia="ar-SA"/>
        </w:rPr>
        <w:t>2</w:t>
      </w:r>
      <w:r w:rsidR="00743137" w:rsidRPr="008940D2">
        <w:rPr>
          <w:rFonts w:eastAsia="Times New Roman" w:cs="Times New Roman"/>
          <w:szCs w:val="24"/>
          <w:lang w:eastAsia="ar-SA"/>
        </w:rPr>
        <w:t>1</w:t>
      </w:r>
      <w:r w:rsidR="002020FE" w:rsidRPr="008940D2">
        <w:rPr>
          <w:rFonts w:eastAsia="Times New Roman" w:cs="Times New Roman"/>
          <w:szCs w:val="24"/>
          <w:lang w:eastAsia="ar-SA"/>
        </w:rPr>
        <w:t xml:space="preserve"> muudetakse seaduse</w:t>
      </w:r>
      <w:r w:rsidR="002020FE" w:rsidRPr="008940D2">
        <w:t xml:space="preserve"> § </w:t>
      </w:r>
      <w:r w:rsidR="002020FE" w:rsidRPr="008940D2">
        <w:rPr>
          <w:rFonts w:eastAsia="Times New Roman" w:cs="Times New Roman"/>
          <w:szCs w:val="24"/>
          <w:lang w:eastAsia="ar-SA"/>
        </w:rPr>
        <w:t>9 lõi</w:t>
      </w:r>
      <w:r w:rsidR="00D63B52" w:rsidRPr="008940D2">
        <w:rPr>
          <w:rFonts w:eastAsia="Times New Roman" w:cs="Times New Roman"/>
          <w:szCs w:val="24"/>
          <w:lang w:eastAsia="ar-SA"/>
        </w:rPr>
        <w:t>ke</w:t>
      </w:r>
      <w:r w:rsidR="002020FE" w:rsidRPr="008940D2">
        <w:rPr>
          <w:rFonts w:eastAsia="Times New Roman" w:cs="Times New Roman"/>
          <w:szCs w:val="24"/>
          <w:lang w:eastAsia="ar-SA"/>
        </w:rPr>
        <w:t xml:space="preserve"> 2</w:t>
      </w:r>
      <w:r w:rsidR="00D63B52" w:rsidRPr="008940D2">
        <w:rPr>
          <w:rFonts w:eastAsia="Times New Roman" w:cs="Times New Roman"/>
          <w:szCs w:val="24"/>
          <w:lang w:eastAsia="ar-SA"/>
        </w:rPr>
        <w:t xml:space="preserve"> teist lauset</w:t>
      </w:r>
      <w:r w:rsidR="000858E9" w:rsidRPr="008940D2">
        <w:rPr>
          <w:rFonts w:eastAsia="Times New Roman" w:cs="Times New Roman"/>
          <w:szCs w:val="24"/>
          <w:lang w:eastAsia="ar-SA"/>
        </w:rPr>
        <w:t>. Se</w:t>
      </w:r>
      <w:r w:rsidR="002176DC" w:rsidRPr="008940D2">
        <w:rPr>
          <w:rFonts w:eastAsia="Times New Roman" w:cs="Times New Roman"/>
          <w:szCs w:val="24"/>
          <w:lang w:eastAsia="ar-SA"/>
        </w:rPr>
        <w:t>ll</w:t>
      </w:r>
      <w:r w:rsidR="000858E9" w:rsidRPr="008940D2">
        <w:rPr>
          <w:rFonts w:eastAsia="Times New Roman" w:cs="Times New Roman"/>
          <w:szCs w:val="24"/>
          <w:lang w:eastAsia="ar-SA"/>
        </w:rPr>
        <w:t>e</w:t>
      </w:r>
      <w:r w:rsidR="002176DC" w:rsidRPr="008940D2">
        <w:rPr>
          <w:rFonts w:eastAsia="Times New Roman" w:cs="Times New Roman"/>
          <w:szCs w:val="24"/>
          <w:lang w:eastAsia="ar-SA"/>
        </w:rPr>
        <w:t>s</w:t>
      </w:r>
      <w:r w:rsidR="000858E9" w:rsidRPr="008940D2">
        <w:rPr>
          <w:rFonts w:eastAsia="Times New Roman" w:cs="Times New Roman"/>
          <w:szCs w:val="24"/>
          <w:lang w:eastAsia="ar-SA"/>
        </w:rPr>
        <w:t xml:space="preserve"> </w:t>
      </w:r>
      <w:r w:rsidR="009E5B2D" w:rsidRPr="008940D2">
        <w:rPr>
          <w:rFonts w:eastAsia="Times New Roman" w:cs="Times New Roman"/>
          <w:szCs w:val="24"/>
          <w:lang w:eastAsia="ar-SA"/>
        </w:rPr>
        <w:t xml:space="preserve">lauses </w:t>
      </w:r>
      <w:r w:rsidR="000858E9" w:rsidRPr="008940D2">
        <w:rPr>
          <w:rFonts w:eastAsia="Times New Roman" w:cs="Times New Roman"/>
          <w:szCs w:val="24"/>
          <w:lang w:eastAsia="ar-SA"/>
        </w:rPr>
        <w:t>sätestatakse</w:t>
      </w:r>
      <w:r w:rsidR="00935493" w:rsidRPr="008940D2">
        <w:rPr>
          <w:rFonts w:eastAsia="Times New Roman" w:cs="Times New Roman"/>
          <w:szCs w:val="24"/>
          <w:lang w:eastAsia="ar-SA"/>
        </w:rPr>
        <w:t>,</w:t>
      </w:r>
      <w:r w:rsidR="000858E9" w:rsidRPr="008940D2">
        <w:rPr>
          <w:rFonts w:eastAsia="Times New Roman" w:cs="Times New Roman"/>
          <w:szCs w:val="24"/>
          <w:lang w:eastAsia="ar-SA"/>
        </w:rPr>
        <w:t xml:space="preserve"> </w:t>
      </w:r>
      <w:r w:rsidR="002176DC" w:rsidRPr="008940D2">
        <w:rPr>
          <w:rFonts w:eastAsia="Times New Roman" w:cs="Times New Roman"/>
          <w:szCs w:val="24"/>
          <w:lang w:eastAsia="ar-SA"/>
        </w:rPr>
        <w:t xml:space="preserve">kuidas märgitakse postmargi väärtus. </w:t>
      </w:r>
      <w:bookmarkStart w:id="70" w:name="_Hlk163114272"/>
      <w:r w:rsidR="002176DC" w:rsidRPr="008940D2">
        <w:rPr>
          <w:rFonts w:eastAsia="Times New Roman" w:cs="Times New Roman"/>
          <w:szCs w:val="24"/>
          <w:lang w:eastAsia="ar-SA"/>
        </w:rPr>
        <w:t>Kehtiva regulatsiooni kohaselt trükitakse</w:t>
      </w:r>
      <w:r w:rsidR="00935493" w:rsidRPr="008940D2">
        <w:rPr>
          <w:rFonts w:eastAsia="Times New Roman" w:cs="Times New Roman"/>
          <w:szCs w:val="24"/>
          <w:lang w:eastAsia="ar-SA"/>
        </w:rPr>
        <w:t xml:space="preserve"> postmargile</w:t>
      </w:r>
      <w:r w:rsidR="002176DC" w:rsidRPr="008940D2">
        <w:rPr>
          <w:rFonts w:eastAsia="Times New Roman" w:cs="Times New Roman"/>
          <w:szCs w:val="24"/>
          <w:lang w:eastAsia="ar-SA"/>
        </w:rPr>
        <w:t xml:space="preserve"> sõna </w:t>
      </w:r>
      <w:r w:rsidR="007E3D66" w:rsidRPr="008940D2">
        <w:rPr>
          <w:rFonts w:eastAsia="Times New Roman" w:cs="Times New Roman"/>
          <w:szCs w:val="24"/>
          <w:lang w:eastAsia="ar-SA"/>
        </w:rPr>
        <w:t>„E</w:t>
      </w:r>
      <w:r w:rsidR="002176DC" w:rsidRPr="008940D2">
        <w:rPr>
          <w:rFonts w:eastAsia="Times New Roman" w:cs="Times New Roman"/>
          <w:szCs w:val="24"/>
          <w:lang w:eastAsia="ar-SA"/>
        </w:rPr>
        <w:t>esti</w:t>
      </w:r>
      <w:r w:rsidR="007E3D66" w:rsidRPr="008940D2">
        <w:rPr>
          <w:rFonts w:eastAsia="Times New Roman" w:cs="Times New Roman"/>
          <w:szCs w:val="24"/>
          <w:lang w:eastAsia="ar-SA"/>
        </w:rPr>
        <w:t>“</w:t>
      </w:r>
      <w:r w:rsidR="002176DC" w:rsidRPr="008940D2">
        <w:rPr>
          <w:rFonts w:eastAsia="Times New Roman" w:cs="Times New Roman"/>
          <w:szCs w:val="24"/>
          <w:lang w:eastAsia="ar-SA"/>
        </w:rPr>
        <w:t xml:space="preserve"> ja margi nimiväärtus araabia numbritega. </w:t>
      </w:r>
      <w:r w:rsidR="000858E9" w:rsidRPr="008940D2">
        <w:rPr>
          <w:rFonts w:eastAsia="Times New Roman" w:cs="Times New Roman"/>
          <w:szCs w:val="24"/>
          <w:lang w:eastAsia="ar-SA"/>
        </w:rPr>
        <w:t>Muudatuse kohaselt lisatakse võimalus trü</w:t>
      </w:r>
      <w:r w:rsidR="002176DC" w:rsidRPr="008940D2">
        <w:rPr>
          <w:rFonts w:eastAsia="Times New Roman" w:cs="Times New Roman"/>
          <w:szCs w:val="24"/>
          <w:lang w:eastAsia="ar-SA"/>
        </w:rPr>
        <w:t>k</w:t>
      </w:r>
      <w:r w:rsidR="000858E9" w:rsidRPr="008940D2">
        <w:rPr>
          <w:rFonts w:eastAsia="Times New Roman" w:cs="Times New Roman"/>
          <w:szCs w:val="24"/>
          <w:lang w:eastAsia="ar-SA"/>
        </w:rPr>
        <w:t xml:space="preserve">kida </w:t>
      </w:r>
      <w:r w:rsidR="002176DC" w:rsidRPr="008940D2">
        <w:rPr>
          <w:rFonts w:eastAsia="Times New Roman" w:cs="Times New Roman"/>
          <w:szCs w:val="24"/>
          <w:lang w:eastAsia="ar-SA"/>
        </w:rPr>
        <w:t xml:space="preserve">väärtus </w:t>
      </w:r>
      <w:r w:rsidR="000858E9" w:rsidRPr="008940D2">
        <w:rPr>
          <w:rFonts w:eastAsia="Times New Roman" w:cs="Times New Roman"/>
          <w:szCs w:val="24"/>
          <w:lang w:eastAsia="ar-SA"/>
        </w:rPr>
        <w:t>postmargile tähe,</w:t>
      </w:r>
      <w:r w:rsidR="00912340" w:rsidRPr="008940D2">
        <w:rPr>
          <w:rFonts w:eastAsia="Times New Roman" w:cs="Times New Roman"/>
          <w:szCs w:val="24"/>
          <w:lang w:eastAsia="ar-SA"/>
        </w:rPr>
        <w:t xml:space="preserve"> sõna,</w:t>
      </w:r>
      <w:r w:rsidR="000858E9" w:rsidRPr="008940D2">
        <w:rPr>
          <w:rFonts w:eastAsia="Times New Roman" w:cs="Times New Roman"/>
          <w:szCs w:val="24"/>
          <w:lang w:eastAsia="ar-SA"/>
        </w:rPr>
        <w:t xml:space="preserve"> tähise või muu iseloomustava tunnuse abil</w:t>
      </w:r>
      <w:r w:rsidR="009E5B2D" w:rsidRPr="008940D2">
        <w:rPr>
          <w:rFonts w:eastAsia="Times New Roman" w:cs="Times New Roman"/>
          <w:szCs w:val="24"/>
          <w:lang w:eastAsia="ar-SA"/>
        </w:rPr>
        <w:t>, mis vastab</w:t>
      </w:r>
      <w:r w:rsidR="009E5B2D" w:rsidRPr="008940D2">
        <w:t xml:space="preserve"> </w:t>
      </w:r>
      <w:r w:rsidR="009E5B2D" w:rsidRPr="008940D2">
        <w:rPr>
          <w:rFonts w:eastAsia="Times New Roman" w:cs="Times New Roman"/>
          <w:szCs w:val="24"/>
          <w:lang w:eastAsia="ar-SA"/>
        </w:rPr>
        <w:t>Eesti Vabariigis käibel olevale rahaühikule</w:t>
      </w:r>
      <w:r w:rsidR="000858E9" w:rsidRPr="008940D2">
        <w:rPr>
          <w:rFonts w:eastAsia="Times New Roman" w:cs="Times New Roman"/>
          <w:szCs w:val="24"/>
          <w:lang w:eastAsia="ar-SA"/>
        </w:rPr>
        <w:t xml:space="preserve">. </w:t>
      </w:r>
      <w:r w:rsidR="00935493" w:rsidRPr="008940D2">
        <w:rPr>
          <w:rFonts w:eastAsia="Times New Roman" w:cs="Times New Roman"/>
          <w:szCs w:val="24"/>
          <w:lang w:eastAsia="ar-SA"/>
        </w:rPr>
        <w:t>Nn </w:t>
      </w:r>
      <w:r w:rsidR="000858E9" w:rsidRPr="008940D2">
        <w:rPr>
          <w:rFonts w:eastAsia="Times New Roman" w:cs="Times New Roman"/>
          <w:szCs w:val="24"/>
          <w:lang w:eastAsia="ar-SA"/>
        </w:rPr>
        <w:t xml:space="preserve">klassimarkide süsteemi kasutavad paljud </w:t>
      </w:r>
      <w:r w:rsidR="00B651EF" w:rsidRPr="008940D2">
        <w:rPr>
          <w:rFonts w:eastAsia="Times New Roman" w:cs="Times New Roman"/>
          <w:szCs w:val="24"/>
          <w:lang w:eastAsia="ar-SA"/>
        </w:rPr>
        <w:t xml:space="preserve">riigid, kasutades tähti ja/või </w:t>
      </w:r>
      <w:r w:rsidR="000858E9" w:rsidRPr="008940D2">
        <w:rPr>
          <w:rFonts w:eastAsia="Times New Roman" w:cs="Times New Roman"/>
          <w:szCs w:val="24"/>
          <w:lang w:eastAsia="ar-SA"/>
        </w:rPr>
        <w:t>numbreid nimiväärtuse väljendamiseks</w:t>
      </w:r>
      <w:bookmarkEnd w:id="70"/>
      <w:r w:rsidR="000858E9" w:rsidRPr="008940D2">
        <w:rPr>
          <w:rFonts w:eastAsia="Times New Roman" w:cs="Times New Roman"/>
          <w:szCs w:val="24"/>
          <w:lang w:eastAsia="ar-SA"/>
        </w:rPr>
        <w:t>:</w:t>
      </w:r>
    </w:p>
    <w:p w14:paraId="587ED7D3" w14:textId="20CFA683"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Soome – 1</w:t>
      </w:r>
      <w:r w:rsidR="00935493" w:rsidRPr="008940D2">
        <w:rPr>
          <w:rFonts w:eastAsia="Times New Roman" w:cs="Times New Roman"/>
          <w:szCs w:val="24"/>
          <w:lang w:eastAsia="ar-SA"/>
        </w:rPr>
        <w:t xml:space="preserve"> </w:t>
      </w:r>
      <w:r w:rsidRPr="008940D2">
        <w:rPr>
          <w:rFonts w:eastAsia="Times New Roman" w:cs="Times New Roman"/>
          <w:szCs w:val="24"/>
          <w:lang w:eastAsia="ar-SA"/>
        </w:rPr>
        <w:t>kl ja 2</w:t>
      </w:r>
      <w:r w:rsidR="00935493" w:rsidRPr="008940D2">
        <w:rPr>
          <w:rFonts w:eastAsia="Times New Roman" w:cs="Times New Roman"/>
          <w:szCs w:val="24"/>
          <w:lang w:eastAsia="ar-SA"/>
        </w:rPr>
        <w:t xml:space="preserve"> </w:t>
      </w:r>
      <w:r w:rsidRPr="008940D2">
        <w:rPr>
          <w:rFonts w:eastAsia="Times New Roman" w:cs="Times New Roman"/>
          <w:szCs w:val="24"/>
          <w:lang w:eastAsia="ar-SA"/>
        </w:rPr>
        <w:t xml:space="preserve">kl; </w:t>
      </w:r>
    </w:p>
    <w:p w14:paraId="152AA6E7"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Norra – A ja B, VERDEN (maailm), INNLAND (sisemaa), EUROPA (Euroopa); </w:t>
      </w:r>
    </w:p>
    <w:p w14:paraId="205198F4"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Rootsi – BREV, JULPOST, EKONOMI BREV; </w:t>
      </w:r>
    </w:p>
    <w:p w14:paraId="7565827B" w14:textId="77777777" w:rsidR="000858E9" w:rsidRPr="008940D2" w:rsidRDefault="000858E9" w:rsidP="00833405">
      <w:pPr>
        <w:tabs>
          <w:tab w:val="left" w:pos="284"/>
        </w:tabs>
        <w:suppressAutoHyphens/>
        <w:rPr>
          <w:rFonts w:eastAsia="Times New Roman" w:cs="Times New Roman"/>
          <w:szCs w:val="24"/>
          <w:lang w:eastAsia="ar-SA"/>
        </w:rPr>
      </w:pPr>
      <w:r w:rsidRPr="008940D2">
        <w:rPr>
          <w:rFonts w:eastAsia="Times New Roman" w:cs="Times New Roman"/>
          <w:szCs w:val="24"/>
          <w:lang w:eastAsia="ar-SA"/>
        </w:rPr>
        <w:t>•</w:t>
      </w:r>
      <w:r w:rsidRPr="008940D2">
        <w:rPr>
          <w:rFonts w:eastAsia="Times New Roman" w:cs="Times New Roman"/>
          <w:szCs w:val="24"/>
          <w:lang w:eastAsia="ar-SA"/>
        </w:rPr>
        <w:tab/>
        <w:t xml:space="preserve">Suurbritannia – 1st ja 2nd, WORLDWIDE UP TO </w:t>
      </w:r>
      <w:r w:rsidR="002176DC" w:rsidRPr="008940D2">
        <w:rPr>
          <w:rFonts w:eastAsia="Times New Roman" w:cs="Times New Roman"/>
          <w:szCs w:val="24"/>
          <w:lang w:eastAsia="ar-SA"/>
        </w:rPr>
        <w:t>20 GRAMS, EUROPE UP TO 20 GRAMS.</w:t>
      </w:r>
      <w:r w:rsidRPr="008940D2">
        <w:rPr>
          <w:rFonts w:eastAsia="Times New Roman" w:cs="Times New Roman"/>
          <w:szCs w:val="24"/>
          <w:lang w:eastAsia="ar-SA"/>
        </w:rPr>
        <w:t xml:space="preserve"> </w:t>
      </w:r>
    </w:p>
    <w:p w14:paraId="524BB194" w14:textId="77777777" w:rsidR="002176DC" w:rsidRPr="008940D2" w:rsidRDefault="002176DC" w:rsidP="000858E9">
      <w:pPr>
        <w:suppressAutoHyphens/>
        <w:rPr>
          <w:rFonts w:eastAsia="Times New Roman" w:cs="Times New Roman"/>
          <w:szCs w:val="24"/>
          <w:lang w:eastAsia="ar-SA"/>
        </w:rPr>
      </w:pPr>
    </w:p>
    <w:p w14:paraId="3CE84F36" w14:textId="7C9C7A7C" w:rsidR="002020FE" w:rsidRPr="008940D2" w:rsidRDefault="000858E9" w:rsidP="002176DC">
      <w:pPr>
        <w:suppressAutoHyphens/>
        <w:rPr>
          <w:rFonts w:eastAsia="Times New Roman" w:cs="Times New Roman"/>
          <w:szCs w:val="24"/>
          <w:lang w:eastAsia="ar-SA"/>
        </w:rPr>
      </w:pPr>
      <w:r w:rsidRPr="008940D2">
        <w:rPr>
          <w:rFonts w:eastAsia="Times New Roman" w:cs="Times New Roman"/>
          <w:szCs w:val="24"/>
          <w:lang w:eastAsia="ar-SA"/>
        </w:rPr>
        <w:t>Sellisel moel nimiväärtuse märkimine lihtsustab oluliselt tariifide muutumisel postmarkide kasutamist ja kaob</w:t>
      </w:r>
      <w:r w:rsidR="00B651EF" w:rsidRPr="008940D2">
        <w:rPr>
          <w:rFonts w:eastAsia="Times New Roman" w:cs="Times New Roman"/>
          <w:szCs w:val="24"/>
          <w:lang w:eastAsia="ar-SA"/>
        </w:rPr>
        <w:t xml:space="preserve"> vajadus täiendavalt </w:t>
      </w:r>
      <w:r w:rsidRPr="008940D2">
        <w:rPr>
          <w:rFonts w:eastAsia="Times New Roman" w:cs="Times New Roman"/>
          <w:szCs w:val="24"/>
          <w:lang w:eastAsia="ar-SA"/>
        </w:rPr>
        <w:t>postmarke</w:t>
      </w:r>
      <w:r w:rsidR="00935493" w:rsidRPr="008940D2">
        <w:rPr>
          <w:rFonts w:eastAsia="Times New Roman" w:cs="Times New Roman"/>
          <w:szCs w:val="24"/>
          <w:lang w:eastAsia="ar-SA"/>
        </w:rPr>
        <w:t xml:space="preserve"> juurde lisada</w:t>
      </w:r>
      <w:r w:rsidRPr="008940D2">
        <w:rPr>
          <w:rFonts w:eastAsia="Times New Roman" w:cs="Times New Roman"/>
          <w:szCs w:val="24"/>
          <w:lang w:eastAsia="ar-SA"/>
        </w:rPr>
        <w:t>. Täiendava margi lisamine saadetisele on ASi Eesti Post jaoks lisakulu, sest ühe margi asemel kulub neid sama saadetise edastamiseks</w:t>
      </w:r>
      <w:r w:rsidR="00935493" w:rsidRPr="008940D2">
        <w:rPr>
          <w:rFonts w:eastAsia="Times New Roman" w:cs="Times New Roman"/>
          <w:szCs w:val="24"/>
          <w:lang w:eastAsia="ar-SA"/>
        </w:rPr>
        <w:t xml:space="preserve"> mitu</w:t>
      </w:r>
      <w:r w:rsidRPr="008940D2">
        <w:rPr>
          <w:rFonts w:eastAsia="Times New Roman" w:cs="Times New Roman"/>
          <w:szCs w:val="24"/>
          <w:lang w:eastAsia="ar-SA"/>
        </w:rPr>
        <w:t xml:space="preserve">. </w:t>
      </w:r>
      <w:r w:rsidR="00731AD4" w:rsidRPr="008940D2">
        <w:rPr>
          <w:rFonts w:eastAsia="Times New Roman" w:cs="Times New Roman"/>
          <w:szCs w:val="24"/>
          <w:lang w:eastAsia="ar-SA"/>
        </w:rPr>
        <w:t>Kasuta</w:t>
      </w:r>
      <w:r w:rsidRPr="008940D2">
        <w:rPr>
          <w:rFonts w:eastAsia="Times New Roman" w:cs="Times New Roman"/>
          <w:szCs w:val="24"/>
          <w:lang w:eastAsia="ar-SA"/>
        </w:rPr>
        <w:t>jate jaoks paraneb markide kasutusmugavus ning pikeneb postmarkide kasutamise aeg.</w:t>
      </w:r>
    </w:p>
    <w:p w14:paraId="3733994B" w14:textId="023445AD" w:rsidR="002176DC" w:rsidRPr="008940D2" w:rsidRDefault="002176DC" w:rsidP="002176DC">
      <w:pPr>
        <w:suppressAutoHyphens/>
        <w:rPr>
          <w:rFonts w:eastAsia="Times New Roman" w:cs="Times New Roman"/>
          <w:szCs w:val="24"/>
          <w:lang w:eastAsia="ar-SA"/>
        </w:rPr>
      </w:pPr>
    </w:p>
    <w:p w14:paraId="2A61B658" w14:textId="31F34F64" w:rsidR="005109A6" w:rsidRPr="008940D2" w:rsidRDefault="005109A6" w:rsidP="002176DC">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E42FE3" w:rsidRPr="008940D2">
        <w:rPr>
          <w:rFonts w:eastAsia="Times New Roman" w:cs="Times New Roman"/>
          <w:b/>
          <w:bCs/>
          <w:szCs w:val="24"/>
          <w:lang w:eastAsia="ar-SA"/>
        </w:rPr>
        <w:t>2</w:t>
      </w:r>
      <w:r w:rsidR="00743137" w:rsidRPr="008940D2">
        <w:rPr>
          <w:rFonts w:eastAsia="Times New Roman" w:cs="Times New Roman"/>
          <w:b/>
          <w:bCs/>
          <w:szCs w:val="24"/>
          <w:lang w:eastAsia="ar-SA"/>
        </w:rPr>
        <w:t>2</w:t>
      </w:r>
    </w:p>
    <w:p w14:paraId="1F97A632" w14:textId="5D78C903" w:rsidR="00C50B5F" w:rsidRPr="008940D2" w:rsidRDefault="00F82F82" w:rsidP="002176DC">
      <w:pPr>
        <w:suppressAutoHyphens/>
        <w:rPr>
          <w:rFonts w:eastAsia="Times New Roman" w:cs="Times New Roman"/>
          <w:szCs w:val="24"/>
          <w:lang w:eastAsia="ar-SA"/>
        </w:rPr>
      </w:pPr>
      <w:r w:rsidRPr="008940D2">
        <w:rPr>
          <w:rFonts w:eastAsia="Times New Roman" w:cs="Times New Roman"/>
          <w:szCs w:val="24"/>
          <w:lang w:eastAsia="ar-SA"/>
        </w:rPr>
        <w:t xml:space="preserve">Eelnõu § 1 punkti </w:t>
      </w:r>
      <w:r w:rsidR="00E42FE3" w:rsidRPr="008940D2">
        <w:rPr>
          <w:rFonts w:eastAsia="Times New Roman" w:cs="Times New Roman"/>
          <w:szCs w:val="24"/>
          <w:lang w:eastAsia="ar-SA"/>
        </w:rPr>
        <w:t>2</w:t>
      </w:r>
      <w:r w:rsidR="00743137" w:rsidRPr="008940D2">
        <w:rPr>
          <w:rFonts w:eastAsia="Times New Roman" w:cs="Times New Roman"/>
          <w:szCs w:val="24"/>
          <w:lang w:eastAsia="ar-SA"/>
        </w:rPr>
        <w:t>2</w:t>
      </w:r>
      <w:r w:rsidRPr="008940D2">
        <w:rPr>
          <w:rFonts w:eastAsia="Times New Roman" w:cs="Times New Roman"/>
          <w:szCs w:val="24"/>
          <w:lang w:eastAsia="ar-SA"/>
        </w:rPr>
        <w:t xml:space="preserve"> kohaselt eemaldatakse tegevusloa nõue kirisaadetise edastamisel nii liht</w:t>
      </w:r>
      <w:r w:rsidR="001512C5" w:rsidRPr="008940D2">
        <w:rPr>
          <w:rFonts w:eastAsia="Times New Roman" w:cs="Times New Roman"/>
          <w:szCs w:val="24"/>
          <w:lang w:eastAsia="ar-SA"/>
        </w:rPr>
        <w:noBreakHyphen/>
      </w:r>
      <w:r w:rsidRPr="008940D2">
        <w:rPr>
          <w:rFonts w:eastAsia="Times New Roman" w:cs="Times New Roman"/>
          <w:szCs w:val="24"/>
          <w:lang w:eastAsia="ar-SA"/>
        </w:rPr>
        <w:t xml:space="preserve">, täht-, väärt- kui ka partiisaadetisena ning postipaki edastamisel nii liht-, täht-, väärt- kui ka partiisaadetisena. Tegevusloa nõue jääb jätkuvalt kehtima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korral (</w:t>
      </w:r>
      <w:r w:rsidR="00F838F4" w:rsidRPr="008940D2">
        <w:rPr>
          <w:rFonts w:eastAsia="Times New Roman" w:cs="Times New Roman"/>
          <w:szCs w:val="24"/>
          <w:lang w:eastAsia="ar-SA"/>
        </w:rPr>
        <w:t xml:space="preserve">seaduse § </w:t>
      </w:r>
      <w:r w:rsidR="003D029B" w:rsidRPr="008940D2">
        <w:rPr>
          <w:rFonts w:eastAsia="Times New Roman" w:cs="Times New Roman"/>
          <w:szCs w:val="24"/>
          <w:lang w:eastAsia="ar-SA"/>
        </w:rPr>
        <w:t>10</w:t>
      </w:r>
      <w:r w:rsidR="00F838F4" w:rsidRPr="008940D2">
        <w:rPr>
          <w:rFonts w:eastAsia="Times New Roman" w:cs="Times New Roman"/>
          <w:szCs w:val="24"/>
          <w:lang w:eastAsia="ar-SA"/>
        </w:rPr>
        <w:t xml:space="preserve"> lg</w:t>
      </w:r>
      <w:r w:rsidRPr="008940D2">
        <w:rPr>
          <w:rFonts w:eastAsia="Times New Roman" w:cs="Times New Roman"/>
          <w:szCs w:val="24"/>
          <w:lang w:eastAsia="ar-SA"/>
        </w:rPr>
        <w:t xml:space="preserve"> 1 p 1). Muudatus on kooskõlas postidirektiivi artikliga 9. Nimetatud artikli kohaselt võib liikmesriik universaalteenuse kohaldamisalast välja jäävate teenuste korral võtta kasutusele </w:t>
      </w:r>
      <w:proofErr w:type="spellStart"/>
      <w:r w:rsidRPr="008940D2">
        <w:rPr>
          <w:rFonts w:eastAsia="Times New Roman" w:cs="Times New Roman"/>
          <w:szCs w:val="24"/>
          <w:lang w:eastAsia="ar-SA"/>
        </w:rPr>
        <w:t>üldload</w:t>
      </w:r>
      <w:proofErr w:type="spellEnd"/>
      <w:r w:rsidRPr="008940D2">
        <w:rPr>
          <w:rFonts w:eastAsia="Times New Roman" w:cs="Times New Roman"/>
          <w:szCs w:val="24"/>
          <w:lang w:eastAsia="ar-SA"/>
        </w:rPr>
        <w:t xml:space="preserve"> määral, mis on vajalik, et tagada oluliste nõuete täitmine. </w:t>
      </w:r>
      <w:proofErr w:type="spellStart"/>
      <w:r w:rsidRPr="008940D2">
        <w:rPr>
          <w:rFonts w:eastAsia="Times New Roman" w:cs="Times New Roman"/>
          <w:szCs w:val="24"/>
          <w:lang w:eastAsia="ar-SA"/>
        </w:rPr>
        <w:t>Üldloaks</w:t>
      </w:r>
      <w:proofErr w:type="spellEnd"/>
      <w:r w:rsidRPr="008940D2">
        <w:rPr>
          <w:rFonts w:eastAsia="Times New Roman" w:cs="Times New Roman"/>
          <w:szCs w:val="24"/>
          <w:lang w:eastAsia="ar-SA"/>
        </w:rPr>
        <w:t xml:space="preserve"> sobib ka registreerimine</w:t>
      </w:r>
      <w:r w:rsidR="00F838F4" w:rsidRPr="008940D2">
        <w:rPr>
          <w:rFonts w:eastAsia="Times New Roman" w:cs="Times New Roman"/>
          <w:szCs w:val="24"/>
          <w:lang w:eastAsia="ar-SA"/>
        </w:rPr>
        <w:t>.</w:t>
      </w:r>
      <w:r w:rsidR="00A91B35" w:rsidRPr="008940D2">
        <w:rPr>
          <w:rFonts w:eastAsia="Times New Roman" w:cs="Times New Roman"/>
          <w:szCs w:val="24"/>
          <w:lang w:eastAsia="ar-SA"/>
        </w:rPr>
        <w:t xml:space="preserve"> </w:t>
      </w:r>
      <w:r w:rsidR="00F838F4" w:rsidRPr="008940D2">
        <w:rPr>
          <w:rFonts w:eastAsia="Times New Roman" w:cs="Times New Roman"/>
          <w:szCs w:val="24"/>
          <w:lang w:eastAsia="ar-SA"/>
        </w:rPr>
        <w:t xml:space="preserve">Sellisel juhul ei ole vaja </w:t>
      </w:r>
      <w:r w:rsidRPr="008940D2">
        <w:rPr>
          <w:rFonts w:eastAsia="Times New Roman" w:cs="Times New Roman"/>
          <w:szCs w:val="24"/>
          <w:lang w:eastAsia="ar-SA"/>
        </w:rPr>
        <w:t>enne teenuse osutamisega alustamist Konkurentsiameti otsust</w:t>
      </w:r>
      <w:r w:rsidR="003D029B" w:rsidRPr="008940D2">
        <w:rPr>
          <w:rFonts w:eastAsia="Times New Roman" w:cs="Times New Roman"/>
          <w:szCs w:val="24"/>
          <w:lang w:eastAsia="ar-SA"/>
        </w:rPr>
        <w:t>, vaid piisab teavitamisest</w:t>
      </w:r>
      <w:r w:rsidRPr="008940D2">
        <w:rPr>
          <w:rFonts w:eastAsia="Times New Roman" w:cs="Times New Roman"/>
          <w:szCs w:val="24"/>
          <w:lang w:eastAsia="ar-SA"/>
        </w:rPr>
        <w:t xml:space="preserve">. </w:t>
      </w:r>
      <w:r w:rsidR="00813503" w:rsidRPr="008940D2">
        <w:rPr>
          <w:rFonts w:eastAsia="Times New Roman" w:cs="Times New Roman"/>
          <w:szCs w:val="24"/>
          <w:lang w:eastAsia="ar-SA"/>
        </w:rPr>
        <w:t xml:space="preserve">Seega </w:t>
      </w:r>
      <w:r w:rsidR="00A91B35" w:rsidRPr="008940D2">
        <w:rPr>
          <w:rFonts w:eastAsia="Times New Roman" w:cs="Times New Roman"/>
          <w:szCs w:val="24"/>
          <w:lang w:eastAsia="ar-SA"/>
        </w:rPr>
        <w:t>piisab edaspidi sellest, kui</w:t>
      </w:r>
      <w:r w:rsidRPr="008940D2">
        <w:rPr>
          <w:rFonts w:eastAsia="Times New Roman" w:cs="Times New Roman"/>
          <w:szCs w:val="24"/>
          <w:lang w:eastAsia="ar-SA"/>
        </w:rPr>
        <w:t xml:space="preserve"> postiteenuse osutaja</w:t>
      </w:r>
      <w:r w:rsidR="00A91B35" w:rsidRPr="008940D2">
        <w:rPr>
          <w:rFonts w:eastAsia="Times New Roman" w:cs="Times New Roman"/>
          <w:szCs w:val="24"/>
          <w:lang w:eastAsia="ar-SA"/>
        </w:rPr>
        <w:t>d</w:t>
      </w:r>
      <w:r w:rsidRPr="008940D2">
        <w:rPr>
          <w:rFonts w:eastAsia="Times New Roman" w:cs="Times New Roman"/>
          <w:szCs w:val="24"/>
          <w:lang w:eastAsia="ar-SA"/>
        </w:rPr>
        <w:t xml:space="preserve"> väljaspool </w:t>
      </w:r>
      <w:r w:rsidR="00813503" w:rsidRPr="008940D2">
        <w:rPr>
          <w:rFonts w:eastAsia="Times New Roman" w:cs="Times New Roman"/>
          <w:szCs w:val="24"/>
          <w:lang w:eastAsia="ar-SA"/>
        </w:rPr>
        <w:t>UPT-d</w:t>
      </w:r>
      <w:r w:rsidRPr="008940D2">
        <w:rPr>
          <w:rFonts w:eastAsia="Times New Roman" w:cs="Times New Roman"/>
          <w:szCs w:val="24"/>
          <w:lang w:eastAsia="ar-SA"/>
        </w:rPr>
        <w:t xml:space="preserve"> esita</w:t>
      </w:r>
      <w:r w:rsidR="00A91B35" w:rsidRPr="008940D2">
        <w:rPr>
          <w:rFonts w:eastAsia="Times New Roman" w:cs="Times New Roman"/>
          <w:szCs w:val="24"/>
          <w:lang w:eastAsia="ar-SA"/>
        </w:rPr>
        <w:t>vad</w:t>
      </w:r>
      <w:r w:rsidRPr="008940D2">
        <w:rPr>
          <w:rFonts w:eastAsia="Times New Roman" w:cs="Times New Roman"/>
          <w:szCs w:val="24"/>
          <w:lang w:eastAsia="ar-SA"/>
        </w:rPr>
        <w:t xml:space="preserve"> majandustegevusteate seaduse §-s 21 </w:t>
      </w:r>
      <w:r w:rsidR="009C1E4C" w:rsidRPr="008940D2">
        <w:rPr>
          <w:rFonts w:eastAsia="Times New Roman" w:cs="Times New Roman"/>
          <w:szCs w:val="24"/>
          <w:lang w:eastAsia="ar-SA"/>
        </w:rPr>
        <w:t>nimetatud juhtudel</w:t>
      </w:r>
      <w:r w:rsidR="003D029B" w:rsidRPr="008940D2">
        <w:rPr>
          <w:rFonts w:eastAsia="Times New Roman" w:cs="Times New Roman"/>
          <w:szCs w:val="24"/>
          <w:lang w:eastAsia="ar-SA"/>
        </w:rPr>
        <w:t xml:space="preserve"> ja korras</w:t>
      </w:r>
      <w:r w:rsidR="008124DC" w:rsidRPr="008940D2">
        <w:rPr>
          <w:rFonts w:eastAsia="Times New Roman" w:cs="Times New Roman"/>
          <w:szCs w:val="24"/>
          <w:lang w:eastAsia="ar-SA"/>
        </w:rPr>
        <w:t xml:space="preserve">. </w:t>
      </w:r>
      <w:r w:rsidR="00A91B35" w:rsidRPr="008940D2">
        <w:rPr>
          <w:rFonts w:eastAsia="Times New Roman" w:cs="Times New Roman"/>
          <w:szCs w:val="24"/>
          <w:lang w:eastAsia="ar-SA"/>
        </w:rPr>
        <w:t>Praktikas on lisaks Eesti Postile, kes on UPT osutaja, väljastatud postiteenuse tegevusluba täiendavalt ainult ühele postiteenuse osutajale, seega puudutab muudatus ainult kahte postiteenuse osutajat</w:t>
      </w:r>
      <w:r w:rsidR="00B36E72" w:rsidRPr="008940D2">
        <w:rPr>
          <w:rFonts w:eastAsia="Times New Roman" w:cs="Times New Roman"/>
          <w:szCs w:val="24"/>
          <w:lang w:eastAsia="ar-SA"/>
        </w:rPr>
        <w:t>, kes saavad edaspidi teenust osutada majandustegevusteate alusel</w:t>
      </w:r>
      <w:r w:rsidR="00A91B35" w:rsidRPr="008940D2">
        <w:rPr>
          <w:rFonts w:eastAsia="Times New Roman" w:cs="Times New Roman"/>
          <w:szCs w:val="24"/>
          <w:lang w:eastAsia="ar-SA"/>
        </w:rPr>
        <w:t>.</w:t>
      </w:r>
      <w:r w:rsidR="00813503" w:rsidRPr="008940D2">
        <w:rPr>
          <w:rFonts w:eastAsia="Times New Roman" w:cs="Times New Roman"/>
          <w:szCs w:val="24"/>
          <w:lang w:eastAsia="ar-SA"/>
        </w:rPr>
        <w:t xml:space="preserve"> Kehtiva seaduse kohaselt oli teatamiskohustus</w:t>
      </w:r>
      <w:r w:rsidR="00C50B5F" w:rsidRPr="008940D2">
        <w:rPr>
          <w:rFonts w:eastAsia="Times New Roman" w:cs="Times New Roman"/>
          <w:szCs w:val="24"/>
          <w:lang w:eastAsia="ar-SA"/>
        </w:rPr>
        <w:t xml:space="preserve"> olemas juba</w:t>
      </w:r>
      <w:r w:rsidR="00813503" w:rsidRPr="008940D2">
        <w:rPr>
          <w:rFonts w:eastAsia="Times New Roman" w:cs="Times New Roman"/>
          <w:szCs w:val="24"/>
          <w:lang w:eastAsia="ar-SA"/>
        </w:rPr>
        <w:t xml:space="preserve"> kullerposti, otseposti, perioodiliste väljaannete edastamiseks ja muudeks postiteenusteks. </w:t>
      </w:r>
    </w:p>
    <w:p w14:paraId="0EE4C24E" w14:textId="77777777" w:rsidR="00C50B5F" w:rsidRPr="008940D2" w:rsidRDefault="00C50B5F" w:rsidP="002176DC">
      <w:pPr>
        <w:suppressAutoHyphens/>
        <w:rPr>
          <w:rFonts w:eastAsia="Times New Roman" w:cs="Times New Roman"/>
          <w:szCs w:val="24"/>
          <w:lang w:eastAsia="ar-SA"/>
        </w:rPr>
      </w:pPr>
    </w:p>
    <w:p w14:paraId="1E20A20A" w14:textId="7BE81656" w:rsidR="008F127A" w:rsidRPr="008940D2" w:rsidRDefault="00813503" w:rsidP="00C50B5F">
      <w:pPr>
        <w:suppressAutoHyphens/>
        <w:rPr>
          <w:rFonts w:eastAsia="Times New Roman" w:cs="Times New Roman"/>
          <w:szCs w:val="24"/>
          <w:lang w:eastAsia="ar-SA"/>
        </w:rPr>
      </w:pPr>
      <w:r w:rsidRPr="008940D2">
        <w:rPr>
          <w:rFonts w:eastAsia="Times New Roman" w:cs="Times New Roman"/>
          <w:szCs w:val="24"/>
          <w:lang w:eastAsia="ar-SA"/>
        </w:rPr>
        <w:t>Muudatus on seotud ka taskukohaselt tasult üleminekuga põhjendatud tasule</w:t>
      </w:r>
      <w:r w:rsidR="00C50B5F" w:rsidRPr="008940D2">
        <w:rPr>
          <w:rFonts w:eastAsia="Times New Roman" w:cs="Times New Roman"/>
          <w:szCs w:val="24"/>
          <w:lang w:eastAsia="ar-SA"/>
        </w:rPr>
        <w:t>. Arvestades, et kulupõhise hinna rakendamisel</w:t>
      </w:r>
      <w:r w:rsidRPr="008940D2">
        <w:rPr>
          <w:rFonts w:eastAsia="Times New Roman" w:cs="Times New Roman"/>
          <w:szCs w:val="24"/>
          <w:lang w:eastAsia="ar-SA"/>
        </w:rPr>
        <w:t xml:space="preserve"> ei ole enam</w:t>
      </w:r>
      <w:r w:rsidR="00C50B5F" w:rsidRPr="008940D2">
        <w:rPr>
          <w:rFonts w:eastAsia="Times New Roman" w:cs="Times New Roman"/>
          <w:szCs w:val="24"/>
          <w:lang w:eastAsia="ar-SA"/>
        </w:rPr>
        <w:t xml:space="preserve"> </w:t>
      </w:r>
      <w:r w:rsidRPr="008940D2">
        <w:rPr>
          <w:rFonts w:eastAsia="Times New Roman" w:cs="Times New Roman"/>
          <w:szCs w:val="24"/>
          <w:lang w:eastAsia="ar-SA"/>
        </w:rPr>
        <w:t>rahastamiskohustus</w:t>
      </w:r>
      <w:r w:rsidR="00C50B5F" w:rsidRPr="008940D2">
        <w:rPr>
          <w:rFonts w:eastAsia="Times New Roman" w:cs="Times New Roman"/>
          <w:szCs w:val="24"/>
          <w:lang w:eastAsia="ar-SA"/>
        </w:rPr>
        <w:t xml:space="preserve"> (seaduse § 41</w:t>
      </w:r>
      <w:r w:rsidR="00C50B5F" w:rsidRPr="008940D2">
        <w:rPr>
          <w:rFonts w:eastAsia="Times New Roman" w:cs="Times New Roman"/>
          <w:szCs w:val="24"/>
          <w:vertAlign w:val="superscript"/>
          <w:lang w:eastAsia="ar-SA"/>
        </w:rPr>
        <w:t>3</w:t>
      </w:r>
      <w:r w:rsidR="00C50B5F" w:rsidRPr="008940D2">
        <w:rPr>
          <w:rFonts w:eastAsia="Times New Roman" w:cs="Times New Roman"/>
          <w:szCs w:val="24"/>
          <w:lang w:eastAsia="ar-SA"/>
        </w:rPr>
        <w:t xml:space="preserve">) vajalik, kaob </w:t>
      </w:r>
      <w:r w:rsidR="00C50B5F" w:rsidRPr="008940D2">
        <w:rPr>
          <w:rFonts w:eastAsia="Times New Roman" w:cs="Times New Roman"/>
          <w:szCs w:val="24"/>
          <w:lang w:eastAsia="ar-SA"/>
        </w:rPr>
        <w:lastRenderedPageBreak/>
        <w:t xml:space="preserve">ka vajadus eristada väljaspool UPT-d olevaid postiteenuseid tegevusloa ja teatamiskohustuse osas. </w:t>
      </w:r>
    </w:p>
    <w:p w14:paraId="2073E86B" w14:textId="19A81CA0" w:rsidR="00C12576" w:rsidRPr="008940D2" w:rsidRDefault="00C12576" w:rsidP="002176DC">
      <w:pPr>
        <w:suppressAutoHyphens/>
        <w:rPr>
          <w:rFonts w:eastAsia="Times New Roman" w:cs="Times New Roman"/>
          <w:szCs w:val="24"/>
          <w:lang w:eastAsia="ar-SA"/>
        </w:rPr>
      </w:pPr>
    </w:p>
    <w:p w14:paraId="029F0D88" w14:textId="707C3E23" w:rsidR="003760A6" w:rsidRPr="008940D2" w:rsidRDefault="003760A6" w:rsidP="003760A6">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4</w:t>
      </w:r>
    </w:p>
    <w:p w14:paraId="73940DC9" w14:textId="7288466D" w:rsidR="003760A6" w:rsidRPr="008940D2" w:rsidRDefault="003760A6" w:rsidP="003760A6">
      <w:pPr>
        <w:rPr>
          <w:rFonts w:cs="Times New Roman"/>
          <w:szCs w:val="24"/>
        </w:rPr>
      </w:pPr>
      <w:r w:rsidRPr="008940D2">
        <w:rPr>
          <w:rFonts w:eastAsia="Times New Roman" w:cs="Times New Roman"/>
          <w:szCs w:val="24"/>
          <w:lang w:eastAsia="ar-SA"/>
        </w:rPr>
        <w:t>Eelnõu § 1 punktiga 2</w:t>
      </w:r>
      <w:r w:rsidR="00743137" w:rsidRPr="008940D2">
        <w:rPr>
          <w:rFonts w:eastAsia="Times New Roman" w:cs="Times New Roman"/>
          <w:szCs w:val="24"/>
          <w:lang w:eastAsia="ar-SA"/>
        </w:rPr>
        <w:t>4</w:t>
      </w:r>
      <w:r w:rsidRPr="008940D2">
        <w:rPr>
          <w:rFonts w:eastAsia="Times New Roman" w:cs="Times New Roman"/>
          <w:szCs w:val="24"/>
          <w:lang w:eastAsia="ar-SA"/>
        </w:rPr>
        <w:t xml:space="preserve"> täiendatakse seaduse § 10 lõikega 6, mis annab õiguslikud alused riigilõivu võtmiseks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tegevusloa läbivaatamiseks ja muutmiseks. </w:t>
      </w:r>
      <w:r w:rsidRPr="008940D2">
        <w:rPr>
          <w:rFonts w:cs="Times New Roman"/>
          <w:szCs w:val="24"/>
        </w:rPr>
        <w:t xml:space="preserve">Riigilõivuseaduse § 2 kohaselt on riigilõiv „/…/ seaduses sätestatud juhul ja käesolevas seaduses sätestatud määras tasutav summa </w:t>
      </w:r>
      <w:proofErr w:type="spellStart"/>
      <w:r w:rsidRPr="008940D2">
        <w:rPr>
          <w:rFonts w:cs="Times New Roman"/>
          <w:szCs w:val="24"/>
        </w:rPr>
        <w:t>lõivustatud</w:t>
      </w:r>
      <w:proofErr w:type="spellEnd"/>
      <w:r w:rsidRPr="008940D2">
        <w:rPr>
          <w:rFonts w:cs="Times New Roman"/>
          <w:szCs w:val="24"/>
        </w:rPr>
        <w:t xml:space="preserve"> toimingu tegemise eest.“ Riigilõivuseadus sätestab üksnes riigilõivumäära, kuid mitte õigusliku aluse selle nõudmiseks – nimetatud alus peab tulenema eriseadusest, ehk antud juhul seadusest.</w:t>
      </w:r>
    </w:p>
    <w:p w14:paraId="2D2FC385" w14:textId="77777777" w:rsidR="003760A6" w:rsidRPr="008940D2" w:rsidRDefault="003760A6" w:rsidP="002176DC">
      <w:pPr>
        <w:suppressAutoHyphens/>
        <w:rPr>
          <w:rFonts w:eastAsia="Times New Roman" w:cs="Times New Roman"/>
          <w:szCs w:val="24"/>
          <w:lang w:eastAsia="ar-SA"/>
        </w:rPr>
      </w:pPr>
    </w:p>
    <w:p w14:paraId="1DBF1B34" w14:textId="6555429B" w:rsidR="00E02FC5" w:rsidRPr="008940D2" w:rsidRDefault="00E02FC5" w:rsidP="002176DC">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F147AD"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A91B35" w:rsidRPr="008940D2">
        <w:rPr>
          <w:rFonts w:eastAsia="Times New Roman" w:cs="Times New Roman"/>
          <w:b/>
          <w:bCs/>
          <w:szCs w:val="24"/>
          <w:lang w:eastAsia="ar-SA"/>
        </w:rPr>
        <w:t>2</w:t>
      </w:r>
      <w:r w:rsidR="00743137" w:rsidRPr="008940D2">
        <w:rPr>
          <w:rFonts w:eastAsia="Times New Roman" w:cs="Times New Roman"/>
          <w:b/>
          <w:bCs/>
          <w:szCs w:val="24"/>
          <w:lang w:eastAsia="ar-SA"/>
        </w:rPr>
        <w:t>3</w:t>
      </w:r>
      <w:r w:rsidR="00F147AD" w:rsidRPr="008940D2">
        <w:rPr>
          <w:rFonts w:eastAsia="Times New Roman" w:cs="Times New Roman"/>
          <w:b/>
          <w:bCs/>
          <w:szCs w:val="24"/>
          <w:lang w:eastAsia="ar-SA"/>
        </w:rPr>
        <w:t xml:space="preserve">, </w:t>
      </w:r>
      <w:r w:rsidR="00E104F9" w:rsidRPr="008940D2">
        <w:rPr>
          <w:rFonts w:eastAsia="Times New Roman" w:cs="Times New Roman"/>
          <w:b/>
          <w:bCs/>
          <w:szCs w:val="24"/>
          <w:lang w:eastAsia="ar-SA"/>
        </w:rPr>
        <w:t>2</w:t>
      </w:r>
      <w:r w:rsidR="00743137" w:rsidRPr="008940D2">
        <w:rPr>
          <w:rFonts w:eastAsia="Times New Roman" w:cs="Times New Roman"/>
          <w:b/>
          <w:bCs/>
          <w:szCs w:val="24"/>
          <w:lang w:eastAsia="ar-SA"/>
        </w:rPr>
        <w:t>5,</w:t>
      </w:r>
      <w:r w:rsidR="003F2593" w:rsidRPr="008940D2">
        <w:rPr>
          <w:rFonts w:eastAsia="Times New Roman" w:cs="Times New Roman"/>
          <w:b/>
          <w:bCs/>
          <w:szCs w:val="24"/>
          <w:lang w:eastAsia="ar-SA"/>
        </w:rPr>
        <w:t xml:space="preserve"> 2</w:t>
      </w:r>
      <w:r w:rsidR="00743137" w:rsidRPr="008940D2">
        <w:rPr>
          <w:rFonts w:eastAsia="Times New Roman" w:cs="Times New Roman"/>
          <w:b/>
          <w:bCs/>
          <w:szCs w:val="24"/>
          <w:lang w:eastAsia="ar-SA"/>
        </w:rPr>
        <w:t>7</w:t>
      </w:r>
      <w:r w:rsidR="001E6557" w:rsidRPr="008940D2">
        <w:rPr>
          <w:rFonts w:eastAsia="Times New Roman" w:cs="Times New Roman"/>
          <w:b/>
          <w:bCs/>
          <w:szCs w:val="24"/>
          <w:lang w:eastAsia="ar-SA"/>
        </w:rPr>
        <w:t xml:space="preserve"> ja 2</w:t>
      </w:r>
      <w:r w:rsidR="00743137" w:rsidRPr="008940D2">
        <w:rPr>
          <w:rFonts w:eastAsia="Times New Roman" w:cs="Times New Roman"/>
          <w:b/>
          <w:bCs/>
          <w:szCs w:val="24"/>
          <w:lang w:eastAsia="ar-SA"/>
        </w:rPr>
        <w:t>9</w:t>
      </w:r>
    </w:p>
    <w:p w14:paraId="68414566" w14:textId="0CCE773B" w:rsidR="002C56FE" w:rsidRPr="008940D2" w:rsidRDefault="00F147AD" w:rsidP="002176DC">
      <w:pPr>
        <w:suppressAutoHyphens/>
        <w:rPr>
          <w:rFonts w:eastAsia="Times New Roman" w:cs="Times New Roman"/>
          <w:szCs w:val="24"/>
          <w:lang w:eastAsia="ar-SA"/>
        </w:rPr>
      </w:pPr>
      <w:r w:rsidRPr="008940D2">
        <w:rPr>
          <w:rFonts w:eastAsia="Times New Roman" w:cs="Times New Roman"/>
          <w:szCs w:val="24"/>
          <w:lang w:eastAsia="ar-SA"/>
        </w:rPr>
        <w:t xml:space="preserve">Eelnõu § 1 punktidega </w:t>
      </w:r>
      <w:r w:rsidR="00A91B35" w:rsidRPr="008940D2">
        <w:rPr>
          <w:rFonts w:eastAsia="Times New Roman" w:cs="Times New Roman"/>
          <w:szCs w:val="24"/>
          <w:lang w:eastAsia="ar-SA"/>
        </w:rPr>
        <w:t>2</w:t>
      </w:r>
      <w:r w:rsidR="00743137" w:rsidRPr="008940D2">
        <w:rPr>
          <w:rFonts w:eastAsia="Times New Roman" w:cs="Times New Roman"/>
          <w:szCs w:val="24"/>
          <w:lang w:eastAsia="ar-SA"/>
        </w:rPr>
        <w:t>3</w:t>
      </w:r>
      <w:r w:rsidRPr="008940D2">
        <w:rPr>
          <w:rFonts w:eastAsia="Times New Roman" w:cs="Times New Roman"/>
          <w:szCs w:val="24"/>
          <w:lang w:eastAsia="ar-SA"/>
        </w:rPr>
        <w:t xml:space="preserve">, </w:t>
      </w:r>
      <w:r w:rsidR="00E104F9" w:rsidRPr="008940D2">
        <w:rPr>
          <w:rFonts w:eastAsia="Times New Roman" w:cs="Times New Roman"/>
          <w:szCs w:val="24"/>
          <w:lang w:eastAsia="ar-SA"/>
        </w:rPr>
        <w:t>2</w:t>
      </w:r>
      <w:r w:rsidR="00743137" w:rsidRPr="008940D2">
        <w:rPr>
          <w:rFonts w:eastAsia="Times New Roman" w:cs="Times New Roman"/>
          <w:szCs w:val="24"/>
          <w:lang w:eastAsia="ar-SA"/>
        </w:rPr>
        <w:t>5</w:t>
      </w:r>
      <w:r w:rsidR="001E6557" w:rsidRPr="008940D2">
        <w:rPr>
          <w:rFonts w:eastAsia="Times New Roman" w:cs="Times New Roman"/>
          <w:szCs w:val="24"/>
          <w:lang w:eastAsia="ar-SA"/>
        </w:rPr>
        <w:t xml:space="preserve">, </w:t>
      </w:r>
      <w:r w:rsidR="003F2593" w:rsidRPr="008940D2">
        <w:rPr>
          <w:rFonts w:eastAsia="Times New Roman" w:cs="Times New Roman"/>
          <w:szCs w:val="24"/>
          <w:lang w:eastAsia="ar-SA"/>
        </w:rPr>
        <w:t>2</w:t>
      </w:r>
      <w:r w:rsidR="00743137" w:rsidRPr="008940D2">
        <w:rPr>
          <w:rFonts w:eastAsia="Times New Roman" w:cs="Times New Roman"/>
          <w:szCs w:val="24"/>
          <w:lang w:eastAsia="ar-SA"/>
        </w:rPr>
        <w:t>7</w:t>
      </w:r>
      <w:r w:rsidR="001E6557" w:rsidRPr="008940D2">
        <w:rPr>
          <w:rFonts w:eastAsia="Times New Roman" w:cs="Times New Roman"/>
          <w:szCs w:val="24"/>
          <w:lang w:eastAsia="ar-SA"/>
        </w:rPr>
        <w:t xml:space="preserve"> ja 2</w:t>
      </w:r>
      <w:r w:rsidR="00743137" w:rsidRPr="008940D2">
        <w:rPr>
          <w:rFonts w:eastAsia="Times New Roman" w:cs="Times New Roman"/>
          <w:szCs w:val="24"/>
          <w:lang w:eastAsia="ar-SA"/>
        </w:rPr>
        <w:t>9</w:t>
      </w:r>
      <w:r w:rsidR="003F2593" w:rsidRPr="008940D2">
        <w:rPr>
          <w:rFonts w:eastAsia="Times New Roman" w:cs="Times New Roman"/>
          <w:szCs w:val="24"/>
          <w:lang w:eastAsia="ar-SA"/>
        </w:rPr>
        <w:t xml:space="preserve"> </w:t>
      </w:r>
      <w:r w:rsidRPr="008940D2">
        <w:rPr>
          <w:rFonts w:eastAsia="Times New Roman" w:cs="Times New Roman"/>
          <w:szCs w:val="24"/>
          <w:lang w:eastAsia="ar-SA"/>
        </w:rPr>
        <w:t>tunnistatakse kehtetuks tegevusloa nõuded, mis o</w:t>
      </w:r>
      <w:r w:rsidR="008F127A" w:rsidRPr="008940D2">
        <w:rPr>
          <w:rFonts w:eastAsia="Times New Roman" w:cs="Times New Roman"/>
          <w:szCs w:val="24"/>
          <w:lang w:eastAsia="ar-SA"/>
        </w:rPr>
        <w:t>n</w:t>
      </w:r>
      <w:r w:rsidRPr="008940D2">
        <w:rPr>
          <w:rFonts w:eastAsia="Times New Roman" w:cs="Times New Roman"/>
          <w:szCs w:val="24"/>
          <w:lang w:eastAsia="ar-SA"/>
        </w:rPr>
        <w:t xml:space="preserve"> </w:t>
      </w:r>
      <w:r w:rsidR="002C56FE" w:rsidRPr="008940D2">
        <w:rPr>
          <w:rFonts w:eastAsia="Times New Roman" w:cs="Times New Roman"/>
          <w:szCs w:val="24"/>
          <w:lang w:eastAsia="ar-SA"/>
        </w:rPr>
        <w:t>seotud tegevusloa geograafiliste erisustega</w:t>
      </w:r>
      <w:r w:rsidRPr="008940D2">
        <w:rPr>
          <w:rFonts w:eastAsia="Times New Roman" w:cs="Times New Roman"/>
          <w:szCs w:val="24"/>
          <w:lang w:eastAsia="ar-SA"/>
        </w:rPr>
        <w:t xml:space="preserve">. </w:t>
      </w:r>
      <w:r w:rsidR="00C33582" w:rsidRPr="008940D2">
        <w:rPr>
          <w:rFonts w:eastAsia="Times New Roman" w:cs="Times New Roman"/>
          <w:szCs w:val="24"/>
          <w:lang w:eastAsia="ar-SA"/>
        </w:rPr>
        <w:t>UPT</w:t>
      </w:r>
      <w:r w:rsidR="002C56FE" w:rsidRPr="008940D2">
        <w:rPr>
          <w:rFonts w:eastAsia="Times New Roman" w:cs="Times New Roman"/>
          <w:szCs w:val="24"/>
          <w:lang w:eastAsia="ar-SA"/>
        </w:rPr>
        <w:t xml:space="preserve"> korral väljastatakse tegevusluba kogu Eesti territooriumile (</w:t>
      </w:r>
      <w:r w:rsidR="00C33582" w:rsidRPr="008940D2">
        <w:rPr>
          <w:rFonts w:eastAsia="Times New Roman" w:cs="Times New Roman"/>
          <w:szCs w:val="24"/>
          <w:lang w:eastAsia="ar-SA"/>
        </w:rPr>
        <w:t xml:space="preserve">seaduse </w:t>
      </w:r>
      <w:r w:rsidR="002C56FE" w:rsidRPr="008940D2">
        <w:rPr>
          <w:rFonts w:eastAsia="Times New Roman" w:cs="Times New Roman"/>
          <w:szCs w:val="24"/>
          <w:lang w:eastAsia="ar-SA"/>
        </w:rPr>
        <w:t xml:space="preserve">§ 14 lg 4) ning </w:t>
      </w:r>
      <w:r w:rsidR="00B36E72" w:rsidRPr="008940D2">
        <w:rPr>
          <w:rFonts w:eastAsia="Times New Roman" w:cs="Times New Roman"/>
          <w:szCs w:val="24"/>
          <w:lang w:eastAsia="ar-SA"/>
        </w:rPr>
        <w:t>UPT</w:t>
      </w:r>
      <w:r w:rsidR="002C56FE" w:rsidRPr="008940D2">
        <w:rPr>
          <w:rFonts w:eastAsia="Times New Roman" w:cs="Times New Roman"/>
          <w:szCs w:val="24"/>
          <w:lang w:eastAsia="ar-SA"/>
        </w:rPr>
        <w:t xml:space="preserve"> osutajal on kohustus osutada ka rahvusvahelisi postiteenuseid (</w:t>
      </w:r>
      <w:r w:rsidR="0032124A" w:rsidRPr="008940D2">
        <w:rPr>
          <w:rFonts w:eastAsia="Times New Roman" w:cs="Times New Roman"/>
          <w:szCs w:val="24"/>
          <w:lang w:eastAsia="ar-SA"/>
        </w:rPr>
        <w:t xml:space="preserve">seaduse </w:t>
      </w:r>
      <w:r w:rsidR="002C56FE" w:rsidRPr="008940D2">
        <w:rPr>
          <w:rFonts w:eastAsia="Times New Roman" w:cs="Times New Roman"/>
          <w:szCs w:val="24"/>
          <w:lang w:eastAsia="ar-SA"/>
        </w:rPr>
        <w:t>§ 35 lg 1), seega ei ole edaspidi võimalik taotleda tegevusluba geograafiliste erisustega ning nimetatud sätete</w:t>
      </w:r>
      <w:r w:rsidR="006D25DC" w:rsidRPr="008940D2">
        <w:rPr>
          <w:rFonts w:eastAsia="Times New Roman" w:cs="Times New Roman"/>
          <w:szCs w:val="24"/>
          <w:lang w:eastAsia="ar-SA"/>
        </w:rPr>
        <w:t xml:space="preserve"> säilitamise</w:t>
      </w:r>
      <w:r w:rsidR="00F33237" w:rsidRPr="008940D2">
        <w:rPr>
          <w:rFonts w:eastAsia="Times New Roman" w:cs="Times New Roman"/>
          <w:szCs w:val="24"/>
          <w:lang w:eastAsia="ar-SA"/>
        </w:rPr>
        <w:t xml:space="preserve">ks </w:t>
      </w:r>
      <w:r w:rsidR="002C56FE" w:rsidRPr="008940D2">
        <w:rPr>
          <w:rFonts w:eastAsia="Times New Roman" w:cs="Times New Roman"/>
          <w:szCs w:val="24"/>
          <w:lang w:eastAsia="ar-SA"/>
        </w:rPr>
        <w:t xml:space="preserve">puudub vajadus. </w:t>
      </w:r>
    </w:p>
    <w:p w14:paraId="44F8CF51" w14:textId="77777777" w:rsidR="002C56FE" w:rsidRPr="008940D2" w:rsidRDefault="002C56FE" w:rsidP="002176DC">
      <w:pPr>
        <w:suppressAutoHyphens/>
        <w:rPr>
          <w:rFonts w:eastAsia="Times New Roman" w:cs="Times New Roman"/>
          <w:szCs w:val="24"/>
          <w:lang w:eastAsia="ar-SA"/>
        </w:rPr>
      </w:pPr>
    </w:p>
    <w:p w14:paraId="3C05E110" w14:textId="6A7AE18C" w:rsidR="009B0259" w:rsidRPr="008940D2" w:rsidRDefault="002C56FE" w:rsidP="00E02FC5">
      <w:pPr>
        <w:suppressAutoHyphens/>
        <w:rPr>
          <w:rFonts w:eastAsia="Times New Roman" w:cs="Times New Roman"/>
          <w:szCs w:val="24"/>
          <w:lang w:eastAsia="ar-SA"/>
        </w:rPr>
      </w:pPr>
      <w:r w:rsidRPr="008940D2">
        <w:rPr>
          <w:rFonts w:eastAsia="Times New Roman" w:cs="Times New Roman"/>
          <w:szCs w:val="24"/>
          <w:lang w:eastAsia="ar-SA"/>
        </w:rPr>
        <w:t xml:space="preserve">Punktiga </w:t>
      </w:r>
      <w:r w:rsidR="00A91B35" w:rsidRPr="008940D2">
        <w:rPr>
          <w:rFonts w:eastAsia="Times New Roman" w:cs="Times New Roman"/>
          <w:szCs w:val="24"/>
          <w:lang w:eastAsia="ar-SA"/>
        </w:rPr>
        <w:t>2</w:t>
      </w:r>
      <w:r w:rsidR="00743137" w:rsidRPr="008940D2">
        <w:rPr>
          <w:rFonts w:eastAsia="Times New Roman" w:cs="Times New Roman"/>
          <w:szCs w:val="24"/>
          <w:lang w:eastAsia="ar-SA"/>
        </w:rPr>
        <w:t>3</w:t>
      </w:r>
      <w:r w:rsidRPr="008940D2">
        <w:rPr>
          <w:rFonts w:eastAsia="Times New Roman" w:cs="Times New Roman"/>
          <w:szCs w:val="24"/>
          <w:lang w:eastAsia="ar-SA"/>
        </w:rPr>
        <w:t xml:space="preserve"> tunnistatakse kehtetuks </w:t>
      </w:r>
      <w:r w:rsidR="00647081" w:rsidRPr="008940D2">
        <w:rPr>
          <w:rFonts w:eastAsia="Times New Roman" w:cs="Times New Roman"/>
          <w:szCs w:val="24"/>
          <w:lang w:eastAsia="ar-SA"/>
        </w:rPr>
        <w:t xml:space="preserve">ka </w:t>
      </w:r>
      <w:r w:rsidRPr="008940D2">
        <w:rPr>
          <w:rFonts w:eastAsia="Times New Roman" w:cs="Times New Roman"/>
          <w:szCs w:val="24"/>
          <w:lang w:eastAsia="ar-SA"/>
        </w:rPr>
        <w:t>seaduse § 10 lg 4, mis sätestas postiteenused, mis ei vaja tegevusluba.</w:t>
      </w:r>
      <w:r w:rsidR="00EF360D" w:rsidRPr="008940D2">
        <w:rPr>
          <w:rFonts w:eastAsia="Times New Roman" w:cs="Times New Roman"/>
          <w:szCs w:val="24"/>
          <w:lang w:eastAsia="ar-SA"/>
        </w:rPr>
        <w:t xml:space="preserve"> </w:t>
      </w:r>
      <w:r w:rsidR="006D25DC" w:rsidRPr="008940D2">
        <w:rPr>
          <w:rFonts w:eastAsia="Times New Roman" w:cs="Times New Roman"/>
          <w:szCs w:val="24"/>
          <w:lang w:eastAsia="ar-SA"/>
        </w:rPr>
        <w:t xml:space="preserve">Tegemist oli dubleeriva sättega, sest seaduse § 21 lõikes 1 on sätestatud postiteenused, mis kuuluvad teatamiskohustuse alla. </w:t>
      </w:r>
      <w:r w:rsidR="00EF360D" w:rsidRPr="008940D2">
        <w:rPr>
          <w:rFonts w:eastAsia="Times New Roman" w:cs="Times New Roman"/>
          <w:szCs w:val="24"/>
          <w:lang w:eastAsia="ar-SA"/>
        </w:rPr>
        <w:t>Muudatuse järgselt jääb tegevusloa regulatsioon kehtima ainult universaalsele postiteenusele ning ülejäänud postiteenustele kohaldub teatamiskohustus</w:t>
      </w:r>
      <w:r w:rsidR="00647081" w:rsidRPr="008940D2">
        <w:rPr>
          <w:rFonts w:eastAsia="Times New Roman" w:cs="Times New Roman"/>
          <w:szCs w:val="24"/>
          <w:lang w:eastAsia="ar-SA"/>
        </w:rPr>
        <w:t>.</w:t>
      </w:r>
    </w:p>
    <w:p w14:paraId="431C9165" w14:textId="77777777" w:rsidR="00647081" w:rsidRPr="008940D2" w:rsidRDefault="00647081" w:rsidP="00E02FC5">
      <w:pPr>
        <w:suppressAutoHyphens/>
        <w:rPr>
          <w:rFonts w:eastAsia="Times New Roman" w:cs="Times New Roman"/>
          <w:b/>
          <w:bCs/>
          <w:szCs w:val="24"/>
          <w:lang w:eastAsia="ar-SA"/>
        </w:rPr>
      </w:pPr>
    </w:p>
    <w:p w14:paraId="47222777" w14:textId="2EBAA39B"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6</w:t>
      </w:r>
    </w:p>
    <w:p w14:paraId="34C879C4" w14:textId="65E21232" w:rsidR="00E02FC5" w:rsidRPr="008940D2" w:rsidRDefault="006D25DC" w:rsidP="00E02FC5">
      <w:pPr>
        <w:suppressAutoHyphens/>
        <w:rPr>
          <w:rFonts w:eastAsia="Times New Roman" w:cs="Times New Roman"/>
          <w:szCs w:val="24"/>
          <w:lang w:eastAsia="ar-SA"/>
        </w:rPr>
      </w:pPr>
      <w:r w:rsidRPr="008940D2">
        <w:rPr>
          <w:rFonts w:eastAsia="Times New Roman" w:cs="Times New Roman"/>
          <w:szCs w:val="24"/>
          <w:lang w:eastAsia="ar-SA"/>
        </w:rPr>
        <w:t>Eelnõu § 1 p</w:t>
      </w:r>
      <w:r w:rsidR="00EA75AA" w:rsidRPr="008940D2">
        <w:rPr>
          <w:rFonts w:eastAsia="Times New Roman" w:cs="Times New Roman"/>
          <w:szCs w:val="24"/>
          <w:lang w:eastAsia="ar-SA"/>
        </w:rPr>
        <w:t>unktiga 2</w:t>
      </w:r>
      <w:r w:rsidR="00743137" w:rsidRPr="008940D2">
        <w:rPr>
          <w:rFonts w:eastAsia="Times New Roman" w:cs="Times New Roman"/>
          <w:szCs w:val="24"/>
          <w:lang w:eastAsia="ar-SA"/>
        </w:rPr>
        <w:t>6</w:t>
      </w:r>
      <w:r w:rsidR="00EA75AA" w:rsidRPr="008940D2">
        <w:rPr>
          <w:rFonts w:eastAsia="Times New Roman" w:cs="Times New Roman"/>
          <w:szCs w:val="24"/>
          <w:lang w:eastAsia="ar-SA"/>
        </w:rPr>
        <w:t xml:space="preserve"> täpsustatakse, et tegevusloa taotluses esitatakse lisaks majandustegevuse seadustiku üldosa seaduses sätestatud andmetele ka </w:t>
      </w:r>
      <w:r w:rsidR="00B36E72" w:rsidRPr="008940D2">
        <w:rPr>
          <w:rFonts w:eastAsia="Times New Roman" w:cs="Times New Roman"/>
          <w:szCs w:val="24"/>
          <w:lang w:eastAsia="ar-SA"/>
        </w:rPr>
        <w:t>UPT</w:t>
      </w:r>
      <w:r w:rsidR="00EA75AA" w:rsidRPr="008940D2">
        <w:rPr>
          <w:rFonts w:eastAsia="Times New Roman" w:cs="Times New Roman"/>
          <w:szCs w:val="24"/>
          <w:lang w:eastAsia="ar-SA"/>
        </w:rPr>
        <w:t xml:space="preserve"> osutamise tüüptingimused. Nimetatud muudatus on seotud eelnevate punktidega, mille kohaselt </w:t>
      </w:r>
      <w:r w:rsidR="008F127A" w:rsidRPr="008940D2">
        <w:rPr>
          <w:rFonts w:eastAsia="Times New Roman" w:cs="Times New Roman"/>
          <w:szCs w:val="24"/>
          <w:lang w:eastAsia="ar-SA"/>
        </w:rPr>
        <w:t>jääb</w:t>
      </w:r>
      <w:r w:rsidR="00EA75AA" w:rsidRPr="008940D2">
        <w:rPr>
          <w:rFonts w:eastAsia="Times New Roman" w:cs="Times New Roman"/>
          <w:szCs w:val="24"/>
          <w:lang w:eastAsia="ar-SA"/>
        </w:rPr>
        <w:t xml:space="preserve"> tegevusloa kohustus</w:t>
      </w:r>
      <w:r w:rsidR="008F127A" w:rsidRPr="008940D2">
        <w:rPr>
          <w:rFonts w:eastAsia="Times New Roman" w:cs="Times New Roman"/>
          <w:szCs w:val="24"/>
          <w:lang w:eastAsia="ar-SA"/>
        </w:rPr>
        <w:t xml:space="preserve"> edaspidi alles</w:t>
      </w:r>
      <w:r w:rsidR="00EA75AA" w:rsidRPr="008940D2">
        <w:rPr>
          <w:rFonts w:eastAsia="Times New Roman" w:cs="Times New Roman"/>
          <w:szCs w:val="24"/>
          <w:lang w:eastAsia="ar-SA"/>
        </w:rPr>
        <w:t xml:space="preserve"> ainult </w:t>
      </w:r>
      <w:r w:rsidR="0032124A" w:rsidRPr="008940D2">
        <w:rPr>
          <w:rFonts w:eastAsia="Times New Roman" w:cs="Times New Roman"/>
          <w:szCs w:val="24"/>
          <w:lang w:eastAsia="ar-SA"/>
        </w:rPr>
        <w:t>UPT</w:t>
      </w:r>
      <w:r w:rsidR="00EA75AA" w:rsidRPr="008940D2">
        <w:rPr>
          <w:rFonts w:eastAsia="Times New Roman" w:cs="Times New Roman"/>
          <w:szCs w:val="24"/>
          <w:lang w:eastAsia="ar-SA"/>
        </w:rPr>
        <w:t xml:space="preserve"> korral.</w:t>
      </w:r>
    </w:p>
    <w:p w14:paraId="218A4714" w14:textId="77777777" w:rsidR="00E02FC5" w:rsidRPr="008940D2" w:rsidRDefault="00E02FC5" w:rsidP="002176DC">
      <w:pPr>
        <w:suppressAutoHyphens/>
        <w:rPr>
          <w:rFonts w:eastAsia="Times New Roman" w:cs="Times New Roman"/>
          <w:szCs w:val="24"/>
          <w:lang w:eastAsia="ar-SA"/>
        </w:rPr>
      </w:pPr>
    </w:p>
    <w:p w14:paraId="49D156C7" w14:textId="4DE5C885"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Eelnõu § 1 punkt 2</w:t>
      </w:r>
      <w:r w:rsidR="00743137" w:rsidRPr="008940D2">
        <w:rPr>
          <w:rFonts w:eastAsia="Times New Roman" w:cs="Times New Roman"/>
          <w:b/>
          <w:bCs/>
          <w:szCs w:val="24"/>
          <w:lang w:eastAsia="ar-SA"/>
        </w:rPr>
        <w:t>8</w:t>
      </w:r>
    </w:p>
    <w:p w14:paraId="0980795A" w14:textId="5CA5FEB5" w:rsidR="004238B5" w:rsidRPr="008940D2" w:rsidRDefault="00EA75AA" w:rsidP="00EA75AA">
      <w:r w:rsidRPr="008940D2">
        <w:t>Eelnõu § 1 punkt 2</w:t>
      </w:r>
      <w:r w:rsidR="00743137" w:rsidRPr="008940D2">
        <w:t>8</w:t>
      </w:r>
      <w:r w:rsidRPr="008940D2">
        <w:t xml:space="preserve"> kohaselt</w:t>
      </w:r>
      <w:r w:rsidR="004238B5" w:rsidRPr="008940D2">
        <w:t xml:space="preserve"> muudetakse loetelu</w:t>
      </w:r>
      <w:r w:rsidRPr="008940D2">
        <w:t xml:space="preserve"> </w:t>
      </w:r>
      <w:proofErr w:type="spellStart"/>
      <w:r w:rsidRPr="008940D2">
        <w:t>kõrvaltingimus</w:t>
      </w:r>
      <w:r w:rsidR="004238B5" w:rsidRPr="008940D2">
        <w:t>test</w:t>
      </w:r>
      <w:proofErr w:type="spellEnd"/>
      <w:r w:rsidRPr="008940D2">
        <w:t xml:space="preserve">, mis lisatakse tegevusloale. Võrreldes varasemaga on </w:t>
      </w:r>
      <w:proofErr w:type="spellStart"/>
      <w:r w:rsidRPr="008940D2">
        <w:t>kõrvaltingimustest</w:t>
      </w:r>
      <w:proofErr w:type="spellEnd"/>
      <w:r w:rsidRPr="008940D2">
        <w:t xml:space="preserve"> eemaldatud</w:t>
      </w:r>
      <w:r w:rsidR="004238B5" w:rsidRPr="008940D2">
        <w:t xml:space="preserve"> võimalus välja tuua</w:t>
      </w:r>
      <w:r w:rsidRPr="008940D2">
        <w:t xml:space="preserve"> geograafiline piirkond, kus tegevusloa omaja osutab ise teenust, ja vajaduse korral geograafiline piirkond, kus tema nimel osutab teenust teine postiteenuse osutaja</w:t>
      </w:r>
      <w:r w:rsidR="004238B5" w:rsidRPr="008940D2">
        <w:t>.</w:t>
      </w:r>
      <w:r w:rsidRPr="008940D2">
        <w:t xml:space="preserve"> </w:t>
      </w:r>
      <w:r w:rsidR="004238B5" w:rsidRPr="008940D2">
        <w:t>Lisaks ei pea enam tegevusloas välja tooma</w:t>
      </w:r>
      <w:r w:rsidRPr="008940D2">
        <w:t xml:space="preserve"> juurdepääsupunktide asukoha andme</w:t>
      </w:r>
      <w:r w:rsidR="004238B5" w:rsidRPr="008940D2">
        <w:t>i</w:t>
      </w:r>
      <w:r w:rsidRPr="008940D2">
        <w:t>d ja postkontorite minimaalse</w:t>
      </w:r>
      <w:r w:rsidR="004238B5" w:rsidRPr="008940D2">
        <w:t>i</w:t>
      </w:r>
      <w:r w:rsidRPr="008940D2">
        <w:t>d lahtioleku</w:t>
      </w:r>
      <w:r w:rsidR="004238B5" w:rsidRPr="008940D2">
        <w:t>aegu</w:t>
      </w:r>
      <w:r w:rsidRPr="008940D2">
        <w:t>.</w:t>
      </w:r>
      <w:r w:rsidR="004238B5" w:rsidRPr="008940D2">
        <w:t xml:space="preserve"> Muudatus</w:t>
      </w:r>
      <w:r w:rsidR="006D25DC" w:rsidRPr="008940D2">
        <w:t xml:space="preserve"> on </w:t>
      </w:r>
      <w:r w:rsidR="004238B5" w:rsidRPr="008940D2">
        <w:t xml:space="preserve">seotud tegevusloa regulatsiooni kohustuse eemaldamisega </w:t>
      </w:r>
      <w:r w:rsidR="006D25DC" w:rsidRPr="008940D2">
        <w:t xml:space="preserve">teenustelt väljaspool </w:t>
      </w:r>
      <w:r w:rsidR="0032124A" w:rsidRPr="008940D2">
        <w:t>UPT-</w:t>
      </w:r>
      <w:proofErr w:type="spellStart"/>
      <w:r w:rsidR="0032124A" w:rsidRPr="008940D2">
        <w:t>d.</w:t>
      </w:r>
      <w:proofErr w:type="spellEnd"/>
    </w:p>
    <w:p w14:paraId="4E5053B3" w14:textId="77777777" w:rsidR="004238B5" w:rsidRPr="008940D2" w:rsidRDefault="004238B5" w:rsidP="00EA75AA"/>
    <w:p w14:paraId="43462D95" w14:textId="062D016A" w:rsidR="00E02FC5" w:rsidRPr="008940D2" w:rsidRDefault="006D25DC" w:rsidP="00BB6949">
      <w:r w:rsidRPr="008940D2">
        <w:t>T</w:t>
      </w:r>
      <w:r w:rsidR="004238B5" w:rsidRPr="008940D2">
        <w:t>egevusloale</w:t>
      </w:r>
      <w:r w:rsidRPr="008940D2">
        <w:t xml:space="preserve"> jääb</w:t>
      </w:r>
      <w:r w:rsidR="004238B5" w:rsidRPr="008940D2">
        <w:t xml:space="preserve"> jätkuvalt kohustus lisada </w:t>
      </w:r>
      <w:proofErr w:type="spellStart"/>
      <w:r w:rsidR="004238B5" w:rsidRPr="008940D2">
        <w:t>kõrvaltingimuseks</w:t>
      </w:r>
      <w:proofErr w:type="spellEnd"/>
      <w:r w:rsidR="004238B5" w:rsidRPr="008940D2">
        <w:t xml:space="preserve"> juurdepääsupunktide arv.</w:t>
      </w:r>
      <w:r w:rsidR="00EA75AA" w:rsidRPr="008940D2">
        <w:t xml:space="preserve"> Muudatus võimaldab </w:t>
      </w:r>
      <w:r w:rsidR="00B36E72" w:rsidRPr="008940D2">
        <w:t>UPT</w:t>
      </w:r>
      <w:r w:rsidR="00EA75AA" w:rsidRPr="008940D2">
        <w:t xml:space="preserve"> osutajal vajadusel hõlpsamalt ümber struktureerida juurdepääspunkt</w:t>
      </w:r>
      <w:r w:rsidR="004238B5" w:rsidRPr="008940D2">
        <w:t>ide asukohti</w:t>
      </w:r>
      <w:r w:rsidR="00EA75AA" w:rsidRPr="008940D2">
        <w:t xml:space="preserve"> ning</w:t>
      </w:r>
      <w:r w:rsidR="004238B5" w:rsidRPr="008940D2">
        <w:t xml:space="preserve"> lahtiolekuaegu</w:t>
      </w:r>
      <w:r w:rsidRPr="008940D2">
        <w:t xml:space="preserve"> vastavalt olukorrale ja nõudlusele ning</w:t>
      </w:r>
      <w:r w:rsidR="00EA75AA" w:rsidRPr="008940D2">
        <w:t xml:space="preserve"> selleks ei pea algatama tegevusloa menetlust, mis on nii ajaliselt kui rahaliselt koormav UPT osutajale</w:t>
      </w:r>
      <w:r w:rsidR="00A91B35" w:rsidRPr="008940D2">
        <w:t xml:space="preserve">. </w:t>
      </w:r>
      <w:r w:rsidR="004238B5" w:rsidRPr="008940D2">
        <w:t xml:space="preserve">Samuti väheneb ka Konkurentsiameti töökoormus, kes </w:t>
      </w:r>
      <w:r w:rsidRPr="008940D2">
        <w:t>ei pea iga väiksema muudatuse tõttu</w:t>
      </w:r>
      <w:r w:rsidR="004238B5" w:rsidRPr="008940D2">
        <w:t xml:space="preserve"> tegevusl</w:t>
      </w:r>
      <w:r w:rsidRPr="008940D2">
        <w:t>oa muudatust</w:t>
      </w:r>
      <w:r w:rsidR="004238B5" w:rsidRPr="008940D2">
        <w:t xml:space="preserve"> menetlema. Jätkuvalt jäävad kehtima </w:t>
      </w:r>
      <w:r w:rsidR="00B36E72" w:rsidRPr="008940D2">
        <w:t>UPT</w:t>
      </w:r>
      <w:r w:rsidR="004238B5" w:rsidRPr="008940D2">
        <w:t xml:space="preserve"> juurdepääsupunkti</w:t>
      </w:r>
      <w:r w:rsidR="00B36E72" w:rsidRPr="008940D2">
        <w:t>de</w:t>
      </w:r>
      <w:r w:rsidR="004238B5" w:rsidRPr="008940D2">
        <w:t>le kohalduvad nõuded,</w:t>
      </w:r>
      <w:r w:rsidRPr="008940D2">
        <w:t xml:space="preserve"> tagamaks teenuse kättesaadavus igal pool Eestis. Nimetatud nõuded on</w:t>
      </w:r>
      <w:r w:rsidR="004238B5" w:rsidRPr="008940D2">
        <w:t xml:space="preserve"> kehtestatud</w:t>
      </w:r>
      <w:r w:rsidR="0032124A" w:rsidRPr="008940D2">
        <w:t xml:space="preserve"> majandus- ja kommunikatsiooniministri 10.</w:t>
      </w:r>
      <w:r w:rsidR="006F47F1" w:rsidRPr="008940D2">
        <w:t xml:space="preserve"> juuli </w:t>
      </w:r>
      <w:r w:rsidR="0032124A" w:rsidRPr="008940D2">
        <w:t>2006</w:t>
      </w:r>
      <w:r w:rsidR="006F47F1" w:rsidRPr="008940D2">
        <w:t>. a</w:t>
      </w:r>
      <w:r w:rsidR="0032124A" w:rsidRPr="008940D2">
        <w:t xml:space="preserve"> määruses nr 67 „</w:t>
      </w:r>
      <w:r w:rsidR="00EF3C9B" w:rsidRPr="008940D2">
        <w:t xml:space="preserve">Nõuded </w:t>
      </w:r>
      <w:r w:rsidR="00B36E72" w:rsidRPr="008940D2">
        <w:t>UPT</w:t>
      </w:r>
      <w:r w:rsidR="00EF3C9B" w:rsidRPr="008940D2">
        <w:t xml:space="preserve"> osutamiseks kasutatavatele juurdepääsupunktidele ja nende paiknemisele“.</w:t>
      </w:r>
      <w:r w:rsidR="00A91B35" w:rsidRPr="008940D2">
        <w:t xml:space="preserve"> Seega peab UPT osutaja juurdepääsu punkti paigutamisel arvestama mh postiteenuse kasutajate elu- ja asukohti, ühistranspordiliinide kulgemist, kohaliku omavalitsuse üksuste ettepanekuid. Lisaks tuleb uue juurdepääsupunkti loomisel või olemasoleva juurdepääsupunkti asukoha muutmisel arvestada inimeste erivajadustega ja võimaldama neile ligipääsu juurdepääsupunktile. </w:t>
      </w:r>
      <w:r w:rsidR="00A91B35" w:rsidRPr="008940D2">
        <w:lastRenderedPageBreak/>
        <w:t xml:space="preserve">Täiendavalt tuleb lähimast </w:t>
      </w:r>
      <w:r w:rsidR="00B36E72" w:rsidRPr="008940D2">
        <w:t>UPT</w:t>
      </w:r>
      <w:r w:rsidR="00A91B35" w:rsidRPr="008940D2">
        <w:t xml:space="preserve"> osutavast juurdepääsupunktist kaugemal kui 5 kilomeetrit elavale või asuvale postiteenuse kasutajale tagada soovitud </w:t>
      </w:r>
      <w:r w:rsidR="00B36E72" w:rsidRPr="008940D2">
        <w:t>UPT</w:t>
      </w:r>
      <w:r w:rsidR="00A91B35" w:rsidRPr="008940D2">
        <w:t xml:space="preserve"> kasutamise võimalus lisatasuta tellitava juurdepääsupunkti kaudu kõigil tööpäevadel</w:t>
      </w:r>
      <w:r w:rsidR="00EC614C" w:rsidRPr="008940D2">
        <w:t xml:space="preserve"> vastavalt majandus- ja kommunikatsiooniministri 10. juuli 2006. aasta määruse nr 67 § 2 lõikele 6.</w:t>
      </w:r>
    </w:p>
    <w:p w14:paraId="1E784914" w14:textId="77777777" w:rsidR="00E02FC5" w:rsidRPr="008940D2" w:rsidRDefault="00E02FC5" w:rsidP="002176DC">
      <w:pPr>
        <w:suppressAutoHyphens/>
        <w:rPr>
          <w:rFonts w:eastAsia="Times New Roman" w:cs="Times New Roman"/>
          <w:szCs w:val="24"/>
          <w:lang w:eastAsia="ar-SA"/>
        </w:rPr>
      </w:pPr>
    </w:p>
    <w:p w14:paraId="1723C17B" w14:textId="74B9D73C"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743137" w:rsidRPr="008940D2">
        <w:rPr>
          <w:rFonts w:eastAsia="Times New Roman" w:cs="Times New Roman"/>
          <w:b/>
          <w:bCs/>
          <w:szCs w:val="24"/>
          <w:lang w:eastAsia="ar-SA"/>
        </w:rPr>
        <w:t>30</w:t>
      </w:r>
    </w:p>
    <w:p w14:paraId="51C24BAC" w14:textId="234F90CD" w:rsidR="00E02FC5" w:rsidRPr="008940D2" w:rsidRDefault="00AF2252" w:rsidP="00E02FC5">
      <w:pPr>
        <w:suppressAutoHyphens/>
        <w:rPr>
          <w:rFonts w:eastAsia="Times New Roman" w:cs="Times New Roman"/>
          <w:szCs w:val="24"/>
          <w:lang w:eastAsia="ar-SA"/>
        </w:rPr>
      </w:pPr>
      <w:r w:rsidRPr="008940D2">
        <w:rPr>
          <w:rFonts w:eastAsia="Times New Roman" w:cs="Times New Roman"/>
          <w:szCs w:val="24"/>
          <w:lang w:eastAsia="ar-SA"/>
        </w:rPr>
        <w:t xml:space="preserve">Eelnõu § 1 punktiga </w:t>
      </w:r>
      <w:r w:rsidR="00743137" w:rsidRPr="008940D2">
        <w:rPr>
          <w:rFonts w:eastAsia="Times New Roman" w:cs="Times New Roman"/>
          <w:szCs w:val="24"/>
          <w:lang w:eastAsia="ar-SA"/>
        </w:rPr>
        <w:t>30</w:t>
      </w:r>
      <w:r w:rsidRPr="008940D2">
        <w:rPr>
          <w:rFonts w:eastAsia="Times New Roman" w:cs="Times New Roman"/>
          <w:szCs w:val="24"/>
          <w:lang w:eastAsia="ar-SA"/>
        </w:rPr>
        <w:t xml:space="preserve"> täiendatakse loetelu </w:t>
      </w:r>
      <w:r w:rsidR="00FE4C17" w:rsidRPr="008940D2">
        <w:rPr>
          <w:rFonts w:eastAsia="Times New Roman" w:cs="Times New Roman"/>
          <w:szCs w:val="24"/>
          <w:lang w:eastAsia="ar-SA"/>
        </w:rPr>
        <w:t>tegevustest</w:t>
      </w:r>
      <w:r w:rsidRPr="008940D2">
        <w:rPr>
          <w:rFonts w:eastAsia="Times New Roman" w:cs="Times New Roman"/>
          <w:szCs w:val="24"/>
          <w:lang w:eastAsia="ar-SA"/>
        </w:rPr>
        <w:t>, mille osutamise korral peab esitama majandustegevusteate. Loetellu lisatakse eksterritoriaalsete postivahetuskeskusena</w:t>
      </w:r>
      <w:r w:rsidR="00AA1049" w:rsidRPr="008940D2">
        <w:rPr>
          <w:rFonts w:eastAsia="Times New Roman" w:cs="Times New Roman"/>
          <w:szCs w:val="24"/>
          <w:lang w:eastAsia="ar-SA"/>
        </w:rPr>
        <w:t xml:space="preserve"> (inglise keeles </w:t>
      </w:r>
      <w:proofErr w:type="spellStart"/>
      <w:r w:rsidR="00AA1049" w:rsidRPr="008940D2">
        <w:rPr>
          <w:rFonts w:eastAsia="Times New Roman" w:cs="Times New Roman"/>
          <w:i/>
          <w:iCs/>
          <w:szCs w:val="24"/>
          <w:lang w:eastAsia="ar-SA"/>
        </w:rPr>
        <w:t>Extraterritorial</w:t>
      </w:r>
      <w:proofErr w:type="spellEnd"/>
      <w:r w:rsidR="00AA1049" w:rsidRPr="008940D2">
        <w:rPr>
          <w:rFonts w:eastAsia="Times New Roman" w:cs="Times New Roman"/>
          <w:i/>
          <w:iCs/>
          <w:szCs w:val="24"/>
          <w:lang w:eastAsia="ar-SA"/>
        </w:rPr>
        <w:t xml:space="preserve"> Office of Exchange, </w:t>
      </w:r>
      <w:r w:rsidR="00AA1049" w:rsidRPr="008940D2">
        <w:rPr>
          <w:rFonts w:eastAsia="Times New Roman" w:cs="Times New Roman"/>
          <w:szCs w:val="24"/>
          <w:lang w:eastAsia="ar-SA"/>
        </w:rPr>
        <w:t xml:space="preserve">edaspidi </w:t>
      </w:r>
      <w:r w:rsidR="00AA1049" w:rsidRPr="008940D2">
        <w:rPr>
          <w:rFonts w:eastAsia="Times New Roman" w:cs="Times New Roman"/>
          <w:i/>
          <w:iCs/>
          <w:szCs w:val="24"/>
          <w:lang w:eastAsia="ar-SA"/>
        </w:rPr>
        <w:t>ETOE</w:t>
      </w:r>
      <w:r w:rsidR="00AA1049" w:rsidRPr="008940D2">
        <w:rPr>
          <w:rFonts w:eastAsia="Times New Roman" w:cs="Times New Roman"/>
          <w:szCs w:val="24"/>
          <w:lang w:eastAsia="ar-SA"/>
        </w:rPr>
        <w:t xml:space="preserve">) </w:t>
      </w:r>
      <w:r w:rsidRPr="008940D2">
        <w:rPr>
          <w:rFonts w:eastAsia="Times New Roman" w:cs="Times New Roman"/>
          <w:szCs w:val="24"/>
          <w:lang w:eastAsia="ar-SA"/>
        </w:rPr>
        <w:t xml:space="preserve"> tegutsemine </w:t>
      </w:r>
      <w:r w:rsidR="00AA1049" w:rsidRPr="008940D2">
        <w:rPr>
          <w:rFonts w:eastAsia="Times New Roman" w:cs="Times New Roman"/>
          <w:szCs w:val="24"/>
          <w:lang w:eastAsia="ar-SA"/>
        </w:rPr>
        <w:t>ning</w:t>
      </w:r>
      <w:r w:rsidRPr="008940D2">
        <w:rPr>
          <w:rFonts w:eastAsia="Times New Roman" w:cs="Times New Roman"/>
          <w:szCs w:val="24"/>
          <w:lang w:eastAsia="ar-SA"/>
        </w:rPr>
        <w:t xml:space="preserve"> kirisaadetiste </w:t>
      </w:r>
      <w:r w:rsidR="00AA1049" w:rsidRPr="008940D2">
        <w:rPr>
          <w:rFonts w:eastAsia="Times New Roman" w:cs="Times New Roman"/>
          <w:szCs w:val="24"/>
          <w:lang w:eastAsia="ar-SA"/>
        </w:rPr>
        <w:t>ja</w:t>
      </w:r>
      <w:r w:rsidRPr="008940D2">
        <w:rPr>
          <w:rFonts w:eastAsia="Times New Roman" w:cs="Times New Roman"/>
          <w:szCs w:val="24"/>
          <w:lang w:eastAsia="ar-SA"/>
        </w:rPr>
        <w:t xml:space="preserve"> postipaki edastamine nii liht- kui ka tähtsaadetisena. Viimased olid eelnevalt tegevusloaga hõlmatud tegevused, kuid</w:t>
      </w:r>
      <w:r w:rsidR="006D25DC" w:rsidRPr="008940D2">
        <w:rPr>
          <w:rFonts w:eastAsia="Times New Roman" w:cs="Times New Roman"/>
          <w:szCs w:val="24"/>
          <w:lang w:eastAsia="ar-SA"/>
        </w:rPr>
        <w:t xml:space="preserve"> eelnõus t</w:t>
      </w:r>
      <w:r w:rsidR="00EF7721" w:rsidRPr="008940D2">
        <w:rPr>
          <w:rFonts w:eastAsia="Times New Roman" w:cs="Times New Roman"/>
          <w:szCs w:val="24"/>
          <w:lang w:eastAsia="ar-SA"/>
        </w:rPr>
        <w:t xml:space="preserve">ehtavate </w:t>
      </w:r>
      <w:r w:rsidRPr="008940D2">
        <w:rPr>
          <w:rFonts w:eastAsia="Times New Roman" w:cs="Times New Roman"/>
          <w:szCs w:val="24"/>
          <w:lang w:eastAsia="ar-SA"/>
        </w:rPr>
        <w:t>muudatuse järgselt piisab ka nende puhul majandustegevusteate esitamisest.</w:t>
      </w:r>
    </w:p>
    <w:p w14:paraId="12505FF0" w14:textId="77777777" w:rsidR="006D25DC" w:rsidRPr="008940D2" w:rsidRDefault="006D25DC" w:rsidP="00E02FC5">
      <w:pPr>
        <w:suppressAutoHyphens/>
        <w:rPr>
          <w:rFonts w:eastAsia="Times New Roman" w:cs="Times New Roman"/>
          <w:szCs w:val="24"/>
          <w:lang w:eastAsia="ar-SA"/>
        </w:rPr>
      </w:pPr>
    </w:p>
    <w:p w14:paraId="26EBAABF" w14:textId="531CC563" w:rsidR="006D25DC" w:rsidRPr="008940D2" w:rsidRDefault="006D25DC"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1E6557" w:rsidRPr="008940D2">
        <w:rPr>
          <w:rFonts w:eastAsia="Times New Roman" w:cs="Times New Roman"/>
          <w:b/>
          <w:bCs/>
          <w:szCs w:val="24"/>
          <w:lang w:eastAsia="ar-SA"/>
        </w:rPr>
        <w:t>3</w:t>
      </w:r>
      <w:r w:rsidR="00743137" w:rsidRPr="008940D2">
        <w:rPr>
          <w:rFonts w:eastAsia="Times New Roman" w:cs="Times New Roman"/>
          <w:b/>
          <w:bCs/>
          <w:szCs w:val="24"/>
          <w:lang w:eastAsia="ar-SA"/>
        </w:rPr>
        <w:t>1</w:t>
      </w:r>
    </w:p>
    <w:p w14:paraId="73624D12" w14:textId="0C5B3812" w:rsidR="006D25DC" w:rsidRPr="008940D2" w:rsidRDefault="006D25DC" w:rsidP="00571611">
      <w:r w:rsidRPr="008940D2">
        <w:rPr>
          <w:rFonts w:eastAsia="Times New Roman" w:cs="Times New Roman"/>
          <w:szCs w:val="24"/>
          <w:lang w:eastAsia="ar-SA"/>
        </w:rPr>
        <w:t xml:space="preserve">Eelnõu § 1 punktiga </w:t>
      </w:r>
      <w:r w:rsidR="001E6557" w:rsidRPr="008940D2">
        <w:rPr>
          <w:rFonts w:eastAsia="Times New Roman" w:cs="Times New Roman"/>
          <w:szCs w:val="24"/>
          <w:lang w:eastAsia="ar-SA"/>
        </w:rPr>
        <w:t>3</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täpsustatakse täiendavad andmed, mida peab esitama eksterritoriaalse postivahetuskeskusena</w:t>
      </w:r>
      <w:r w:rsidR="00CB4352" w:rsidRPr="008940D2">
        <w:rPr>
          <w:rFonts w:eastAsia="Times New Roman" w:cs="Times New Roman"/>
          <w:szCs w:val="24"/>
          <w:lang w:eastAsia="ar-SA"/>
        </w:rPr>
        <w:t xml:space="preserve"> (ETOE)</w:t>
      </w:r>
      <w:r w:rsidRPr="008940D2">
        <w:rPr>
          <w:rFonts w:eastAsia="Times New Roman" w:cs="Times New Roman"/>
          <w:szCs w:val="24"/>
          <w:lang w:eastAsia="ar-SA"/>
        </w:rPr>
        <w:t xml:space="preserve"> tegutsemise korral majandustegevusteates.</w:t>
      </w:r>
      <w:r w:rsidR="007D11DD" w:rsidRPr="008940D2">
        <w:rPr>
          <w:rFonts w:eastAsia="Times New Roman" w:cs="Times New Roman"/>
          <w:szCs w:val="24"/>
          <w:lang w:eastAsia="ar-SA"/>
        </w:rPr>
        <w:t xml:space="preserve"> Majandustegevuse seadustiku üldosa seaduses</w:t>
      </w:r>
      <w:r w:rsidR="00EF3C9B" w:rsidRPr="008940D2">
        <w:t xml:space="preserve"> </w:t>
      </w:r>
      <w:r w:rsidR="007D11DD" w:rsidRPr="008940D2">
        <w:t>(</w:t>
      </w:r>
      <w:proofErr w:type="spellStart"/>
      <w:r w:rsidR="007D11DD" w:rsidRPr="008940D2">
        <w:rPr>
          <w:rFonts w:eastAsia="Times New Roman" w:cs="Times New Roman"/>
          <w:szCs w:val="24"/>
          <w:lang w:eastAsia="ar-SA"/>
        </w:rPr>
        <w:t>MsÜS</w:t>
      </w:r>
      <w:proofErr w:type="spellEnd"/>
      <w:r w:rsidR="007D11DD" w:rsidRPr="008940D2">
        <w:rPr>
          <w:rFonts w:eastAsia="Times New Roman" w:cs="Times New Roman"/>
          <w:szCs w:val="24"/>
          <w:lang w:eastAsia="ar-SA"/>
        </w:rPr>
        <w:t xml:space="preserve">-s) on reguleeritud põhilised tegevused, mida tuleb teha majandustegevuse alustamisel, teostamisel ja lõppemisel. Samuti reguleeritakse sellega seonduvalt andmete esitamist.  Näiteks </w:t>
      </w:r>
      <w:proofErr w:type="spellStart"/>
      <w:r w:rsidR="007D11DD" w:rsidRPr="008940D2">
        <w:rPr>
          <w:rFonts w:eastAsia="Times New Roman" w:cs="Times New Roman"/>
          <w:szCs w:val="24"/>
          <w:lang w:eastAsia="ar-SA"/>
        </w:rPr>
        <w:t>MsÜS</w:t>
      </w:r>
      <w:proofErr w:type="spellEnd"/>
      <w:r w:rsidR="007D11DD" w:rsidRPr="008940D2">
        <w:rPr>
          <w:rFonts w:eastAsia="Times New Roman" w:cs="Times New Roman"/>
          <w:szCs w:val="24"/>
          <w:lang w:eastAsia="ar-SA"/>
        </w:rPr>
        <w:t xml:space="preserve"> § 14 lõike 1 kohaselt peab ettevõtja esitama teate enne majandustegevusega alustamist ning § 34 lõike 1 kohaselt peab ettevõtja teatama ka majandustegevusest loobumisest registripidajale, märkides teates majandustegevuse lõpetamise aja. </w:t>
      </w:r>
      <w:r w:rsidR="00D325D1" w:rsidRPr="008940D2">
        <w:rPr>
          <w:rFonts w:eastAsia="Times New Roman" w:cs="Times New Roman"/>
          <w:szCs w:val="24"/>
          <w:lang w:eastAsia="ar-SA"/>
        </w:rPr>
        <w:t>Samad põhimõtted kehtivad ka</w:t>
      </w:r>
      <w:r w:rsidR="007D11DD" w:rsidRPr="008940D2">
        <w:rPr>
          <w:rFonts w:eastAsia="Times New Roman" w:cs="Times New Roman"/>
          <w:szCs w:val="24"/>
          <w:lang w:eastAsia="ar-SA"/>
        </w:rPr>
        <w:t xml:space="preserve"> postivahetuskeskusena tegutsedes</w:t>
      </w:r>
      <w:r w:rsidR="00D325D1" w:rsidRPr="008940D2">
        <w:rPr>
          <w:rFonts w:eastAsia="Times New Roman" w:cs="Times New Roman"/>
          <w:szCs w:val="24"/>
          <w:lang w:eastAsia="ar-SA"/>
        </w:rPr>
        <w:t>.</w:t>
      </w:r>
      <w:r w:rsidR="007D11DD" w:rsidRPr="008940D2">
        <w:rPr>
          <w:rFonts w:eastAsia="Times New Roman" w:cs="Times New Roman"/>
          <w:szCs w:val="24"/>
          <w:lang w:eastAsia="ar-SA"/>
        </w:rPr>
        <w:t xml:space="preserve"> </w:t>
      </w:r>
      <w:r w:rsidR="00D325D1" w:rsidRPr="008940D2">
        <w:rPr>
          <w:rFonts w:eastAsia="Times New Roman" w:cs="Times New Roman"/>
          <w:szCs w:val="24"/>
          <w:lang w:eastAsia="ar-SA"/>
        </w:rPr>
        <w:t xml:space="preserve">Tagamaks parema ülevaate, </w:t>
      </w:r>
      <w:r w:rsidR="00D325D1" w:rsidRPr="008940D2">
        <w:t>kes ja millises ulatuses plaanib tegutseda Eestis ETOE</w:t>
      </w:r>
      <w:r w:rsidR="00D325D1" w:rsidRPr="008940D2">
        <w:noBreakHyphen/>
        <w:t>na</w:t>
      </w:r>
      <w:r w:rsidR="006528A1" w:rsidRPr="008940D2">
        <w:t>,</w:t>
      </w:r>
      <w:r w:rsidR="00D325D1" w:rsidRPr="008940D2">
        <w:t xml:space="preserve"> on vajalik k</w:t>
      </w:r>
      <w:r w:rsidR="00D54966" w:rsidRPr="008940D2">
        <w:rPr>
          <w:rFonts w:eastAsia="Times New Roman" w:cs="Times New Roman"/>
          <w:szCs w:val="24"/>
          <w:lang w:eastAsia="ar-SA"/>
        </w:rPr>
        <w:t>ooskõlas</w:t>
      </w:r>
      <w:r w:rsidR="007D11DD" w:rsidRPr="008940D2">
        <w:rPr>
          <w:rFonts w:eastAsia="Times New Roman" w:cs="Times New Roman"/>
          <w:szCs w:val="24"/>
          <w:lang w:eastAsia="ar-SA"/>
        </w:rPr>
        <w:t xml:space="preserve"> </w:t>
      </w:r>
      <w:proofErr w:type="spellStart"/>
      <w:r w:rsidR="007D11DD" w:rsidRPr="008940D2">
        <w:rPr>
          <w:rFonts w:eastAsia="Times New Roman" w:cs="Times New Roman"/>
          <w:szCs w:val="24"/>
          <w:lang w:eastAsia="ar-SA"/>
        </w:rPr>
        <w:t>MsÜS</w:t>
      </w:r>
      <w:proofErr w:type="spellEnd"/>
      <w:r w:rsidR="00EF3C9B" w:rsidRPr="008940D2">
        <w:rPr>
          <w:rFonts w:eastAsia="Times New Roman" w:cs="Times New Roman"/>
          <w:szCs w:val="24"/>
          <w:lang w:eastAsia="ar-SA"/>
        </w:rPr>
        <w:t xml:space="preserve"> § 15 lg 1 p 8 </w:t>
      </w:r>
      <w:r w:rsidR="00D325D1" w:rsidRPr="008940D2">
        <w:rPr>
          <w:rFonts w:eastAsia="Times New Roman" w:cs="Times New Roman"/>
          <w:szCs w:val="24"/>
          <w:lang w:eastAsia="ar-SA"/>
        </w:rPr>
        <w:t>nimetada seaduses</w:t>
      </w:r>
      <w:r w:rsidR="00EF3C9B" w:rsidRPr="008940D2">
        <w:rPr>
          <w:rFonts w:eastAsia="Times New Roman" w:cs="Times New Roman"/>
          <w:szCs w:val="24"/>
          <w:lang w:eastAsia="ar-SA"/>
        </w:rPr>
        <w:t xml:space="preserve"> loetelu andmetest, mida </w:t>
      </w:r>
      <w:r w:rsidR="00D325D1" w:rsidRPr="008940D2">
        <w:rPr>
          <w:rFonts w:eastAsia="Times New Roman" w:cs="Times New Roman"/>
          <w:szCs w:val="24"/>
          <w:lang w:eastAsia="ar-SA"/>
        </w:rPr>
        <w:t>tuleb</w:t>
      </w:r>
      <w:r w:rsidR="00EF3C9B" w:rsidRPr="008940D2">
        <w:rPr>
          <w:rFonts w:eastAsia="Times New Roman" w:cs="Times New Roman"/>
          <w:szCs w:val="24"/>
          <w:lang w:eastAsia="ar-SA"/>
        </w:rPr>
        <w:t xml:space="preserve"> täiendavalt majandustegevusteates esitada</w:t>
      </w:r>
      <w:r w:rsidR="00D325D1" w:rsidRPr="008940D2">
        <w:rPr>
          <w:rFonts w:eastAsia="Times New Roman" w:cs="Times New Roman"/>
          <w:szCs w:val="24"/>
          <w:lang w:eastAsia="ar-SA"/>
        </w:rPr>
        <w:t>.</w:t>
      </w:r>
      <w:r w:rsidR="00FE4C17" w:rsidRPr="008940D2">
        <w:rPr>
          <w:rFonts w:eastAsia="Times New Roman" w:cs="Times New Roman"/>
          <w:szCs w:val="24"/>
          <w:lang w:eastAsia="ar-SA"/>
        </w:rPr>
        <w:t xml:space="preserve"> Sätte kohaselt tuleb seega edaspidi esitada andmed </w:t>
      </w:r>
      <w:r w:rsidR="00FE4C17" w:rsidRPr="008940D2">
        <w:t xml:space="preserve">eksterritoriaalse postivahetuskeskuse prognoositavad kaubamahud ning lähte- ja sihtriigid. Eksterritoriaalse postivahetuskeskuse tegutsemiskohad, eksterritoriaalse postivahetuskeskuse saadetiste vedajad ning </w:t>
      </w:r>
      <w:r w:rsidR="00FE4C17" w:rsidRPr="008940D2">
        <w:rPr>
          <w:szCs w:val="24"/>
        </w:rPr>
        <w:t>eksterritoriaalse postivahetuskeskuse saadetiste tollivormistuse eest vastutavate isikute andmed.</w:t>
      </w:r>
      <w:r w:rsidR="0021050C" w:rsidRPr="008940D2">
        <w:rPr>
          <w:rFonts w:ascii="Arial" w:hAnsi="Arial" w:cs="Arial"/>
          <w:sz w:val="20"/>
          <w:szCs w:val="20"/>
        </w:rPr>
        <w:t xml:space="preserve"> </w:t>
      </w:r>
      <w:r w:rsidR="0021050C" w:rsidRPr="008940D2">
        <w:rPr>
          <w:szCs w:val="24"/>
        </w:rPr>
        <w:t>Tolliküsimuste eest vastutav isik on ettevõttesisene isik või ettevõtteväline töövõtja, kes tegeleb majandustegevusteatise esitaja eksterritoriaalse postivahetuskeskuse tollivormistuse küsimustega.</w:t>
      </w:r>
    </w:p>
    <w:p w14:paraId="6BB1CF45" w14:textId="77777777" w:rsidR="00E02FC5" w:rsidRPr="008940D2" w:rsidRDefault="00E02FC5" w:rsidP="002176DC">
      <w:pPr>
        <w:suppressAutoHyphens/>
        <w:rPr>
          <w:rFonts w:eastAsia="Times New Roman" w:cs="Times New Roman"/>
          <w:szCs w:val="24"/>
          <w:lang w:eastAsia="ar-SA"/>
        </w:rPr>
      </w:pPr>
    </w:p>
    <w:p w14:paraId="1953950C" w14:textId="0AF1A5F3" w:rsidR="00325731" w:rsidRPr="008940D2" w:rsidRDefault="00325731" w:rsidP="00325731">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D145C6" w:rsidRPr="008940D2">
        <w:rPr>
          <w:rFonts w:eastAsia="Times New Roman" w:cs="Times New Roman"/>
          <w:b/>
          <w:bCs/>
          <w:szCs w:val="24"/>
          <w:lang w:eastAsia="ar-SA"/>
        </w:rPr>
        <w:t>3</w:t>
      </w:r>
      <w:r w:rsidR="00743137" w:rsidRPr="008940D2">
        <w:rPr>
          <w:rFonts w:eastAsia="Times New Roman" w:cs="Times New Roman"/>
          <w:b/>
          <w:bCs/>
          <w:szCs w:val="24"/>
          <w:lang w:eastAsia="ar-SA"/>
        </w:rPr>
        <w:t>2</w:t>
      </w:r>
    </w:p>
    <w:p w14:paraId="5051B54F" w14:textId="2F290920" w:rsidR="00063B7E" w:rsidRPr="008940D2" w:rsidRDefault="00063B7E" w:rsidP="00063B7E">
      <w:pPr>
        <w:suppressAutoHyphens/>
        <w:rPr>
          <w:rFonts w:eastAsia="Times New Roman" w:cs="Times New Roman"/>
          <w:szCs w:val="24"/>
          <w:lang w:eastAsia="ar-SA"/>
        </w:rPr>
      </w:pPr>
      <w:bookmarkStart w:id="71" w:name="_Hlk163114353"/>
      <w:r w:rsidRPr="008940D2">
        <w:rPr>
          <w:rFonts w:eastAsia="Times New Roman" w:cs="Times New Roman"/>
          <w:szCs w:val="24"/>
          <w:lang w:eastAsia="ar-SA"/>
        </w:rPr>
        <w:t>Eelnõu § 1 punkt</w:t>
      </w:r>
      <w:r w:rsidR="00D5176C" w:rsidRPr="008940D2">
        <w:rPr>
          <w:rFonts w:eastAsia="Times New Roman" w:cs="Times New Roman"/>
          <w:szCs w:val="24"/>
          <w:lang w:eastAsia="ar-SA"/>
        </w:rPr>
        <w:t>i</w:t>
      </w:r>
      <w:r w:rsidRPr="008940D2">
        <w:rPr>
          <w:rFonts w:eastAsia="Times New Roman" w:cs="Times New Roman"/>
          <w:szCs w:val="24"/>
          <w:lang w:eastAsia="ar-SA"/>
        </w:rPr>
        <w:t xml:space="preserve"> </w:t>
      </w:r>
      <w:r w:rsidR="00D145C6" w:rsidRPr="008940D2">
        <w:rPr>
          <w:rFonts w:eastAsia="Times New Roman" w:cs="Times New Roman"/>
          <w:szCs w:val="24"/>
          <w:lang w:eastAsia="ar-SA"/>
        </w:rPr>
        <w:t>3</w:t>
      </w:r>
      <w:r w:rsidR="00743137" w:rsidRPr="008940D2">
        <w:rPr>
          <w:rFonts w:eastAsia="Times New Roman" w:cs="Times New Roman"/>
          <w:szCs w:val="24"/>
          <w:lang w:eastAsia="ar-SA"/>
        </w:rPr>
        <w:t>2</w:t>
      </w:r>
      <w:r w:rsidRPr="008940D2">
        <w:rPr>
          <w:rFonts w:eastAsia="Times New Roman" w:cs="Times New Roman"/>
          <w:szCs w:val="24"/>
          <w:lang w:eastAsia="ar-SA"/>
        </w:rPr>
        <w:t xml:space="preserve"> kohaselt täiendatakse </w:t>
      </w:r>
      <w:r w:rsidR="00CF2FA9" w:rsidRPr="008940D2">
        <w:rPr>
          <w:rFonts w:eastAsia="Times New Roman" w:cs="Times New Roman"/>
          <w:szCs w:val="24"/>
          <w:lang w:eastAsia="ar-SA"/>
        </w:rPr>
        <w:t>seadust</w:t>
      </w:r>
      <w:r w:rsidR="00AF457D" w:rsidRPr="008940D2">
        <w:rPr>
          <w:rFonts w:eastAsia="Times New Roman" w:cs="Times New Roman"/>
          <w:szCs w:val="24"/>
          <w:lang w:eastAsia="ar-SA"/>
        </w:rPr>
        <w:t xml:space="preserve"> </w:t>
      </w:r>
      <w:r w:rsidRPr="008940D2">
        <w:rPr>
          <w:rFonts w:eastAsia="Times New Roman" w:cs="Times New Roman"/>
          <w:szCs w:val="24"/>
          <w:lang w:eastAsia="ar-SA"/>
        </w:rPr>
        <w:t>§</w:t>
      </w:r>
      <w:r w:rsidR="003B62AD" w:rsidRPr="008940D2">
        <w:rPr>
          <w:rFonts w:eastAsia="Times New Roman" w:cs="Times New Roman"/>
          <w:szCs w:val="24"/>
          <w:lang w:eastAsia="ar-SA"/>
        </w:rPr>
        <w:t>-ga</w:t>
      </w:r>
      <w:r w:rsidRPr="008940D2">
        <w:rPr>
          <w:rFonts w:eastAsia="Times New Roman" w:cs="Times New Roman"/>
          <w:szCs w:val="24"/>
          <w:lang w:eastAsia="ar-SA"/>
        </w:rPr>
        <w:t xml:space="preserve"> 2</w:t>
      </w:r>
      <w:r w:rsidR="003B62AD" w:rsidRPr="008940D2">
        <w:rPr>
          <w:rFonts w:eastAsia="Times New Roman" w:cs="Times New Roman"/>
          <w:szCs w:val="24"/>
          <w:lang w:eastAsia="ar-SA"/>
        </w:rPr>
        <w:t>1</w:t>
      </w:r>
      <w:r w:rsidR="003B62AD" w:rsidRPr="008940D2">
        <w:rPr>
          <w:rFonts w:eastAsia="Times New Roman" w:cs="Times New Roman"/>
          <w:szCs w:val="24"/>
          <w:vertAlign w:val="superscript"/>
          <w:lang w:eastAsia="ar-SA"/>
        </w:rPr>
        <w:t>1</w:t>
      </w:r>
      <w:r w:rsidR="00CF2FA9" w:rsidRPr="008940D2">
        <w:rPr>
          <w:rFonts w:eastAsia="Times New Roman" w:cs="Times New Roman"/>
          <w:szCs w:val="24"/>
          <w:lang w:eastAsia="ar-SA"/>
        </w:rPr>
        <w:t>-ga.</w:t>
      </w:r>
      <w:r w:rsidRPr="008940D2">
        <w:rPr>
          <w:rFonts w:eastAsia="Times New Roman" w:cs="Times New Roman"/>
          <w:szCs w:val="24"/>
          <w:lang w:eastAsia="ar-SA"/>
        </w:rPr>
        <w:t xml:space="preserve"> </w:t>
      </w:r>
      <w:bookmarkStart w:id="72" w:name="_Hlk105245512"/>
      <w:r w:rsidR="00FF34D9" w:rsidRPr="008940D2">
        <w:rPr>
          <w:rFonts w:eastAsia="Times New Roman" w:cs="Times New Roman"/>
          <w:szCs w:val="24"/>
          <w:lang w:eastAsia="ar-SA"/>
        </w:rPr>
        <w:t>S</w:t>
      </w:r>
      <w:r w:rsidR="006F47F1" w:rsidRPr="008940D2">
        <w:rPr>
          <w:rFonts w:eastAsia="Times New Roman" w:cs="Times New Roman"/>
          <w:szCs w:val="24"/>
          <w:lang w:eastAsia="ar-SA"/>
        </w:rPr>
        <w:t>eadust täiendatakse</w:t>
      </w:r>
      <w:r w:rsidR="00434B2A" w:rsidRPr="008940D2">
        <w:rPr>
          <w:rFonts w:eastAsia="Times New Roman" w:cs="Times New Roman"/>
          <w:szCs w:val="24"/>
          <w:lang w:eastAsia="ar-SA"/>
        </w:rPr>
        <w:t xml:space="preserve"> </w:t>
      </w:r>
      <w:r w:rsidRPr="008940D2">
        <w:rPr>
          <w:rFonts w:eastAsia="Times New Roman" w:cs="Times New Roman"/>
          <w:szCs w:val="24"/>
          <w:lang w:eastAsia="ar-SA"/>
        </w:rPr>
        <w:t>ETOE definitsiooni</w:t>
      </w:r>
      <w:r w:rsidR="006F47F1" w:rsidRPr="008940D2">
        <w:rPr>
          <w:rFonts w:eastAsia="Times New Roman" w:cs="Times New Roman"/>
          <w:szCs w:val="24"/>
          <w:lang w:eastAsia="ar-SA"/>
        </w:rPr>
        <w:t>ga</w:t>
      </w:r>
      <w:r w:rsidRPr="008940D2">
        <w:rPr>
          <w:rFonts w:eastAsia="Times New Roman" w:cs="Times New Roman"/>
          <w:szCs w:val="24"/>
          <w:lang w:eastAsia="ar-SA"/>
        </w:rPr>
        <w:t xml:space="preserve">. </w:t>
      </w:r>
      <w:bookmarkEnd w:id="72"/>
      <w:r w:rsidRPr="008940D2">
        <w:rPr>
          <w:rFonts w:eastAsia="Times New Roman" w:cs="Times New Roman"/>
          <w:szCs w:val="24"/>
          <w:lang w:eastAsia="ar-SA"/>
        </w:rPr>
        <w:t xml:space="preserve">ETOE on Ülemaailmse </w:t>
      </w:r>
      <w:r w:rsidR="00D4455D" w:rsidRPr="008940D2">
        <w:rPr>
          <w:rFonts w:eastAsia="Times New Roman" w:cs="Times New Roman"/>
          <w:szCs w:val="24"/>
          <w:lang w:eastAsia="ar-SA"/>
        </w:rPr>
        <w:t>p</w:t>
      </w:r>
      <w:r w:rsidRPr="008940D2">
        <w:rPr>
          <w:rFonts w:eastAsia="Times New Roman" w:cs="Times New Roman"/>
          <w:szCs w:val="24"/>
          <w:lang w:eastAsia="ar-SA"/>
        </w:rPr>
        <w:t>ostikonventsiooni artikkel 13</w:t>
      </w:r>
      <w:r w:rsidR="00ED5030" w:rsidRPr="008940D2">
        <w:rPr>
          <w:rStyle w:val="Allmrkuseviide"/>
          <w:rFonts w:eastAsia="Times New Roman" w:cs="Times New Roman"/>
          <w:szCs w:val="24"/>
          <w:lang w:eastAsia="ar-SA"/>
        </w:rPr>
        <w:footnoteReference w:id="6"/>
      </w:r>
      <w:r w:rsidRPr="008940D2">
        <w:rPr>
          <w:rFonts w:eastAsia="Times New Roman" w:cs="Times New Roman"/>
          <w:szCs w:val="24"/>
          <w:lang w:eastAsia="ar-SA"/>
        </w:rPr>
        <w:t xml:space="preserve"> kohaselt eksterritoriaalne vahetusasutus, mis on määratud ettevõtja poolt (st UPT osutaja poolt) ärilistel eesmärkidel asutatud ja juhitud </w:t>
      </w:r>
      <w:r w:rsidR="0051284A" w:rsidRPr="008940D2">
        <w:rPr>
          <w:szCs w:val="24"/>
        </w:rPr>
        <w:t>või määratud ettevõtja vastutusel olev asutus või rajatis</w:t>
      </w:r>
      <w:r w:rsidRPr="008940D2">
        <w:rPr>
          <w:rFonts w:eastAsia="Times New Roman" w:cs="Times New Roman"/>
          <w:szCs w:val="24"/>
          <w:lang w:eastAsia="ar-SA"/>
        </w:rPr>
        <w:t xml:space="preserve"> nende enda omast erinevas liikmesriigis või territooriumil, mille eesmärk on suunata äritegevus väljaspool nende riigi territooriumi asuvatele turgudele. Praktikas annab ETOE punktina tegutsemine ligipääsu kõikidele sihtriigi postiasutustele võimaldatavatele lahendustele ning seeläbi võimaldab postivahetust korraldada oluliselt hõlpsamalt võrreldes olukorraga, kus üles tuleks ehitada enda logistikavõrgustik.</w:t>
      </w:r>
    </w:p>
    <w:p w14:paraId="69A57D7B" w14:textId="77777777" w:rsidR="00063B7E" w:rsidRPr="008940D2" w:rsidRDefault="00063B7E" w:rsidP="00063B7E">
      <w:pPr>
        <w:suppressAutoHyphens/>
        <w:rPr>
          <w:rFonts w:eastAsia="Times New Roman" w:cs="Times New Roman"/>
          <w:szCs w:val="24"/>
          <w:lang w:eastAsia="ar-SA"/>
        </w:rPr>
      </w:pPr>
    </w:p>
    <w:p w14:paraId="075021AA" w14:textId="56C31A64" w:rsidR="00063B7E" w:rsidRPr="008940D2" w:rsidRDefault="00063B7E" w:rsidP="00063B7E">
      <w:pPr>
        <w:suppressAutoHyphens/>
        <w:rPr>
          <w:rFonts w:eastAsia="Times New Roman" w:cs="Times New Roman"/>
          <w:szCs w:val="24"/>
          <w:lang w:eastAsia="ar-SA"/>
        </w:rPr>
      </w:pPr>
      <w:r w:rsidRPr="008940D2">
        <w:rPr>
          <w:rFonts w:eastAsia="Times New Roman" w:cs="Times New Roman"/>
          <w:szCs w:val="24"/>
          <w:lang w:eastAsia="ar-SA"/>
        </w:rPr>
        <w:t>ETOE</w:t>
      </w:r>
      <w:r w:rsidR="00805CCA" w:rsidRPr="008940D2">
        <w:rPr>
          <w:rFonts w:eastAsia="Times New Roman" w:cs="Times New Roman"/>
          <w:szCs w:val="24"/>
          <w:lang w:eastAsia="ar-SA"/>
        </w:rPr>
        <w:t>-d puudutav</w:t>
      </w:r>
      <w:r w:rsidRPr="008940D2">
        <w:rPr>
          <w:rFonts w:eastAsia="Times New Roman" w:cs="Times New Roman"/>
          <w:szCs w:val="24"/>
          <w:lang w:eastAsia="ar-SA"/>
        </w:rPr>
        <w:t xml:space="preserve"> ei ole </w:t>
      </w:r>
      <w:r w:rsidR="00FF02D0" w:rsidRPr="008940D2">
        <w:rPr>
          <w:rFonts w:eastAsia="Times New Roman" w:cs="Times New Roman"/>
          <w:szCs w:val="24"/>
          <w:lang w:eastAsia="ar-SA"/>
        </w:rPr>
        <w:t>seni</w:t>
      </w:r>
      <w:r w:rsidRPr="008940D2">
        <w:rPr>
          <w:rFonts w:eastAsia="Times New Roman" w:cs="Times New Roman"/>
          <w:szCs w:val="24"/>
          <w:lang w:eastAsia="ar-SA"/>
        </w:rPr>
        <w:t xml:space="preserve"> </w:t>
      </w:r>
      <w:r w:rsidR="00805CCA" w:rsidRPr="008940D2">
        <w:rPr>
          <w:rFonts w:eastAsia="Times New Roman" w:cs="Times New Roman"/>
          <w:szCs w:val="24"/>
          <w:lang w:eastAsia="ar-SA"/>
        </w:rPr>
        <w:t xml:space="preserve">riigisiseste </w:t>
      </w:r>
      <w:r w:rsidRPr="008940D2">
        <w:rPr>
          <w:rFonts w:eastAsia="Times New Roman" w:cs="Times New Roman"/>
          <w:szCs w:val="24"/>
          <w:lang w:eastAsia="ar-SA"/>
        </w:rPr>
        <w:t xml:space="preserve">õigusaktidega reguleeritud. Seega ei ole sätestatud ka ETOE-de suhtes kohalduvaid erinõudeid või -reegleid. ETOE-de populaarsuse kasv ja Eesti postiturul toimuv näitab seda, et on vajadus reguleerida </w:t>
      </w:r>
      <w:r w:rsidR="00A70FD3" w:rsidRPr="008940D2">
        <w:rPr>
          <w:rFonts w:eastAsia="Times New Roman" w:cs="Times New Roman"/>
          <w:szCs w:val="24"/>
          <w:lang w:eastAsia="ar-SA"/>
        </w:rPr>
        <w:t>riigisiseselt</w:t>
      </w:r>
      <w:r w:rsidRPr="008940D2">
        <w:rPr>
          <w:rFonts w:eastAsia="Times New Roman" w:cs="Times New Roman"/>
          <w:szCs w:val="24"/>
          <w:lang w:eastAsia="ar-SA"/>
        </w:rPr>
        <w:t>, mis on ETOE ja mis tingimustel võib ta tegutseda Eesti territooriumil.</w:t>
      </w:r>
    </w:p>
    <w:bookmarkEnd w:id="71"/>
    <w:p w14:paraId="502637CD" w14:textId="653781E2" w:rsidR="00967967" w:rsidRPr="008940D2" w:rsidRDefault="00967967" w:rsidP="00063B7E">
      <w:pPr>
        <w:suppressAutoHyphens/>
        <w:rPr>
          <w:rFonts w:eastAsia="Times New Roman" w:cs="Times New Roman"/>
          <w:szCs w:val="24"/>
          <w:lang w:eastAsia="ar-SA"/>
        </w:rPr>
      </w:pPr>
    </w:p>
    <w:p w14:paraId="1D7EAB7F" w14:textId="3E2586C7" w:rsidR="00967967" w:rsidRPr="008940D2" w:rsidRDefault="00C05810" w:rsidP="00967967">
      <w:pPr>
        <w:suppressAutoHyphens/>
        <w:rPr>
          <w:rFonts w:eastAsia="Times New Roman" w:cs="Times New Roman"/>
          <w:szCs w:val="24"/>
          <w:lang w:eastAsia="ar-SA"/>
        </w:rPr>
      </w:pPr>
      <w:r w:rsidRPr="008940D2">
        <w:rPr>
          <w:rFonts w:eastAsia="Times New Roman" w:cs="Times New Roman"/>
          <w:szCs w:val="24"/>
          <w:lang w:eastAsia="ar-SA"/>
        </w:rPr>
        <w:t xml:space="preserve">Teiste riikide ETOE-de </w:t>
      </w:r>
      <w:r w:rsidR="005E4009" w:rsidRPr="008940D2">
        <w:rPr>
          <w:rFonts w:eastAsia="Times New Roman" w:cs="Times New Roman"/>
          <w:szCs w:val="24"/>
          <w:lang w:eastAsia="ar-SA"/>
        </w:rPr>
        <w:t>ülevaade</w:t>
      </w:r>
      <w:r w:rsidR="00F463BF" w:rsidRPr="008940D2">
        <w:rPr>
          <w:rFonts w:eastAsia="Times New Roman" w:cs="Times New Roman"/>
          <w:szCs w:val="24"/>
          <w:lang w:eastAsia="ar-SA"/>
        </w:rPr>
        <w:t xml:space="preserve"> on toodud</w:t>
      </w:r>
      <w:r w:rsidR="00967967" w:rsidRPr="008940D2">
        <w:rPr>
          <w:rFonts w:eastAsia="Times New Roman" w:cs="Times New Roman"/>
          <w:szCs w:val="24"/>
          <w:lang w:eastAsia="ar-SA"/>
        </w:rPr>
        <w:t xml:space="preserve"> siin: </w:t>
      </w:r>
      <w:hyperlink r:id="rId16" w:history="1">
        <w:r w:rsidR="00F463BF" w:rsidRPr="008940D2">
          <w:rPr>
            <w:rStyle w:val="Hperlink"/>
            <w:rFonts w:eastAsia="Times New Roman" w:cs="Times New Roman"/>
            <w:szCs w:val="24"/>
            <w:lang w:eastAsia="ar-SA"/>
          </w:rPr>
          <w:t>https://www.upu.int/en/Members-Centre/Policies-Regulation/Extra-Territorial-Offices-of-Exchange-(ETOEs)</w:t>
        </w:r>
      </w:hyperlink>
      <w:r w:rsidRPr="008940D2">
        <w:rPr>
          <w:rFonts w:eastAsia="Times New Roman" w:cs="Times New Roman"/>
          <w:szCs w:val="24"/>
          <w:lang w:eastAsia="ar-SA"/>
        </w:rPr>
        <w:t>.</w:t>
      </w:r>
    </w:p>
    <w:p w14:paraId="40B04B85" w14:textId="464E153E" w:rsidR="00434B2A" w:rsidRPr="008940D2" w:rsidRDefault="00434B2A" w:rsidP="00967967">
      <w:pPr>
        <w:suppressAutoHyphens/>
        <w:rPr>
          <w:rFonts w:eastAsia="Times New Roman" w:cs="Times New Roman"/>
          <w:szCs w:val="24"/>
          <w:lang w:eastAsia="ar-SA"/>
        </w:rPr>
      </w:pPr>
    </w:p>
    <w:p w14:paraId="3C91C2E4" w14:textId="17E37A48" w:rsidR="00434B2A" w:rsidRPr="008940D2" w:rsidRDefault="00DC1757" w:rsidP="00967967">
      <w:pPr>
        <w:suppressAutoHyphens/>
        <w:rPr>
          <w:rFonts w:eastAsia="Times New Roman" w:cs="Times New Roman"/>
          <w:szCs w:val="24"/>
          <w:lang w:eastAsia="ar-SA"/>
        </w:rPr>
      </w:pPr>
      <w:r w:rsidRPr="008940D2">
        <w:rPr>
          <w:rFonts w:eastAsia="Times New Roman" w:cs="Times New Roman"/>
          <w:szCs w:val="24"/>
          <w:lang w:eastAsia="ar-SA"/>
        </w:rPr>
        <w:t xml:space="preserve">Eelnõuga loodava seaduse </w:t>
      </w:r>
      <w:r w:rsidR="00434B2A" w:rsidRPr="008940D2">
        <w:rPr>
          <w:rFonts w:eastAsia="Times New Roman" w:cs="Times New Roman"/>
          <w:szCs w:val="24"/>
          <w:lang w:eastAsia="ar-SA"/>
        </w:rPr>
        <w:t>§ 21</w:t>
      </w:r>
      <w:r w:rsidR="00434B2A" w:rsidRPr="008940D2">
        <w:rPr>
          <w:rFonts w:eastAsia="Times New Roman" w:cs="Times New Roman"/>
          <w:szCs w:val="24"/>
          <w:vertAlign w:val="superscript"/>
          <w:lang w:eastAsia="ar-SA"/>
        </w:rPr>
        <w:t>1</w:t>
      </w:r>
      <w:r w:rsidR="00434B2A" w:rsidRPr="008940D2">
        <w:rPr>
          <w:rFonts w:eastAsia="Times New Roman" w:cs="Times New Roman"/>
          <w:szCs w:val="24"/>
          <w:lang w:eastAsia="ar-SA"/>
        </w:rPr>
        <w:t xml:space="preserve"> lõikes 2 </w:t>
      </w:r>
      <w:r w:rsidRPr="008940D2">
        <w:rPr>
          <w:rFonts w:eastAsia="Times New Roman" w:cs="Times New Roman"/>
          <w:szCs w:val="24"/>
          <w:lang w:eastAsia="ar-SA"/>
        </w:rPr>
        <w:t>sätestatakse, mis tingimustel on teise riigi ETOE</w:t>
      </w:r>
      <w:r w:rsidR="00EA306D" w:rsidRPr="008940D2">
        <w:rPr>
          <w:rFonts w:eastAsia="Times New Roman" w:cs="Times New Roman"/>
          <w:szCs w:val="24"/>
          <w:lang w:eastAsia="ar-SA"/>
        </w:rPr>
        <w:t xml:space="preserve"> loomine ja</w:t>
      </w:r>
      <w:r w:rsidRPr="008940D2">
        <w:rPr>
          <w:rFonts w:eastAsia="Times New Roman" w:cs="Times New Roman"/>
          <w:szCs w:val="24"/>
          <w:lang w:eastAsia="ar-SA"/>
        </w:rPr>
        <w:t xml:space="preserve"> tegutsemine</w:t>
      </w:r>
      <w:r w:rsidR="00EA306D" w:rsidRPr="008940D2">
        <w:rPr>
          <w:rFonts w:eastAsia="Times New Roman" w:cs="Times New Roman"/>
          <w:szCs w:val="24"/>
          <w:lang w:eastAsia="ar-SA"/>
        </w:rPr>
        <w:t xml:space="preserve"> Eestis</w:t>
      </w:r>
      <w:r w:rsidRPr="008940D2">
        <w:rPr>
          <w:rFonts w:eastAsia="Times New Roman" w:cs="Times New Roman"/>
          <w:szCs w:val="24"/>
          <w:lang w:eastAsia="ar-SA"/>
        </w:rPr>
        <w:t xml:space="preserve"> lubatud: kui ETOE omaniku asukohariik võimaldab samuti ETOE asutamist oma riigi territooriumil ja kui </w:t>
      </w:r>
      <w:r w:rsidR="0051284A" w:rsidRPr="008940D2">
        <w:rPr>
          <w:rFonts w:eastAsia="Times New Roman" w:cs="Times New Roman"/>
          <w:szCs w:val="24"/>
          <w:lang w:eastAsia="ar-SA"/>
        </w:rPr>
        <w:t xml:space="preserve">Eesti Vabariigis </w:t>
      </w:r>
      <w:r w:rsidRPr="008940D2">
        <w:rPr>
          <w:rFonts w:eastAsia="Times New Roman" w:cs="Times New Roman"/>
          <w:szCs w:val="24"/>
          <w:lang w:eastAsia="ar-SA"/>
        </w:rPr>
        <w:t>saadetiste kättetoimetamiseks on sõlmitud UPT osutajaga koostööleping, milles nähakse ette vähemalt postisaadetiste edastamise ja tagastamise kulude katmine.</w:t>
      </w:r>
      <w:r w:rsidR="008675CD" w:rsidRPr="008940D2">
        <w:rPr>
          <w:rFonts w:eastAsia="Times New Roman" w:cs="Times New Roman"/>
          <w:szCs w:val="24"/>
          <w:lang w:eastAsia="ar-SA"/>
        </w:rPr>
        <w:t xml:space="preserve"> Kuigi postivahetuskeskuse asutamine on võimalik riikide vahel vastastikkuse põhimõtet arvestades, ei tähenda see automaatselt, et teise riigi eksterritoriaalne postivahetuskeskus on võrdsustatud Eestis tegutseva UPT  osutajaga.  Euroopa Liidu tollialases regulatsioonis on UPT osutajale kehtestatud erireeglid postiliiklusega seotud tollidokumentatsiooni esitamiseks, postisaadetiste tollivormistuseks, sh postitransiidi kasutamiseks ning tollijärelevalve läbiviimiseks. Sealjuures ei tulene ELi tolliõigusest, et eksterritoriaalne postivahetuskeskus on võrdsustatud riikliku tegevusloa alusel tegutseva UPT osutajaga. Kui Eestis asutatakse eksterritoriaalne postivahetuskeskus, siis enne postisaadetiste veoga alustamist tuleb koostöös Maksu- ja Tolliameti ning postivahetuskeskusega paika panna kasutatavad ELi tolliõiguse kohased tolliprotsessid, arvestades tolliseaduse §-s 9 sätestatut</w:t>
      </w:r>
      <w:r w:rsidR="00D325D1" w:rsidRPr="008940D2">
        <w:rPr>
          <w:rFonts w:eastAsia="Times New Roman" w:cs="Times New Roman"/>
          <w:szCs w:val="24"/>
          <w:lang w:eastAsia="ar-SA"/>
        </w:rPr>
        <w:t>.</w:t>
      </w:r>
    </w:p>
    <w:p w14:paraId="26885628" w14:textId="77777777" w:rsidR="00A00B24" w:rsidRPr="008940D2" w:rsidRDefault="00A00B24" w:rsidP="002176DC">
      <w:pPr>
        <w:suppressAutoHyphens/>
        <w:rPr>
          <w:rFonts w:eastAsia="Times New Roman" w:cs="Times New Roman"/>
          <w:szCs w:val="24"/>
          <w:lang w:eastAsia="ar-SA"/>
        </w:rPr>
      </w:pPr>
    </w:p>
    <w:p w14:paraId="43BD7030" w14:textId="7BBD8F64" w:rsidR="00A00B24" w:rsidRPr="008940D2" w:rsidRDefault="00A00B24" w:rsidP="002176DC">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punktid </w:t>
      </w:r>
      <w:r w:rsidR="00E104F9" w:rsidRPr="008940D2">
        <w:rPr>
          <w:rFonts w:eastAsia="Times New Roman" w:cs="Times New Roman"/>
          <w:b/>
          <w:bCs/>
          <w:szCs w:val="24"/>
          <w:lang w:eastAsia="ar-SA"/>
        </w:rPr>
        <w:t>3</w:t>
      </w:r>
      <w:r w:rsidR="00743137" w:rsidRPr="008940D2">
        <w:rPr>
          <w:rFonts w:eastAsia="Times New Roman" w:cs="Times New Roman"/>
          <w:b/>
          <w:bCs/>
          <w:szCs w:val="24"/>
          <w:lang w:eastAsia="ar-SA"/>
        </w:rPr>
        <w:t>3</w:t>
      </w:r>
      <w:r w:rsidRPr="008940D2">
        <w:rPr>
          <w:rFonts w:eastAsia="Times New Roman" w:cs="Times New Roman"/>
          <w:b/>
          <w:bCs/>
          <w:szCs w:val="24"/>
          <w:lang w:eastAsia="ar-SA"/>
        </w:rPr>
        <w:t xml:space="preserve"> ja 3</w:t>
      </w:r>
      <w:r w:rsidR="00743137" w:rsidRPr="008940D2">
        <w:rPr>
          <w:rFonts w:eastAsia="Times New Roman" w:cs="Times New Roman"/>
          <w:b/>
          <w:bCs/>
          <w:szCs w:val="24"/>
          <w:lang w:eastAsia="ar-SA"/>
        </w:rPr>
        <w:t>5</w:t>
      </w:r>
    </w:p>
    <w:p w14:paraId="1C69D9C1" w14:textId="25BA7625" w:rsidR="00A00B24" w:rsidRPr="008940D2" w:rsidRDefault="00A00B24" w:rsidP="002176DC">
      <w:pPr>
        <w:suppressAutoHyphens/>
        <w:rPr>
          <w:rFonts w:eastAsia="Times New Roman" w:cs="Times New Roman"/>
          <w:szCs w:val="24"/>
          <w:lang w:eastAsia="ar-SA"/>
        </w:rPr>
      </w:pPr>
      <w:r w:rsidRPr="008940D2">
        <w:rPr>
          <w:rFonts w:eastAsia="Times New Roman" w:cs="Times New Roman"/>
          <w:szCs w:val="24"/>
          <w:lang w:eastAsia="ar-SA"/>
        </w:rPr>
        <w:t xml:space="preserve">Eelnõu § 1 punktidega </w:t>
      </w:r>
      <w:r w:rsidR="00E104F9" w:rsidRPr="008940D2">
        <w:rPr>
          <w:rFonts w:eastAsia="Times New Roman" w:cs="Times New Roman"/>
          <w:szCs w:val="24"/>
          <w:lang w:eastAsia="ar-SA"/>
        </w:rPr>
        <w:t>3</w:t>
      </w:r>
      <w:r w:rsidR="00743137" w:rsidRPr="008940D2">
        <w:rPr>
          <w:rFonts w:eastAsia="Times New Roman" w:cs="Times New Roman"/>
          <w:szCs w:val="24"/>
          <w:lang w:eastAsia="ar-SA"/>
        </w:rPr>
        <w:t>3</w:t>
      </w:r>
      <w:r w:rsidRPr="008940D2">
        <w:rPr>
          <w:rFonts w:eastAsia="Times New Roman" w:cs="Times New Roman"/>
          <w:szCs w:val="24"/>
          <w:lang w:eastAsia="ar-SA"/>
        </w:rPr>
        <w:t xml:space="preserve"> ja 3</w:t>
      </w:r>
      <w:r w:rsidR="00743137" w:rsidRPr="008940D2">
        <w:rPr>
          <w:rFonts w:eastAsia="Times New Roman" w:cs="Times New Roman"/>
          <w:szCs w:val="24"/>
          <w:lang w:eastAsia="ar-SA"/>
        </w:rPr>
        <w:t>5</w:t>
      </w:r>
      <w:r w:rsidRPr="008940D2">
        <w:rPr>
          <w:rFonts w:eastAsia="Times New Roman" w:cs="Times New Roman"/>
          <w:szCs w:val="24"/>
          <w:lang w:eastAsia="ar-SA"/>
        </w:rPr>
        <w:t xml:space="preserve"> muudetakse seaduse § 24 ja § 27 </w:t>
      </w:r>
      <w:r w:rsidR="00EA306D" w:rsidRPr="008940D2">
        <w:rPr>
          <w:rFonts w:eastAsia="Times New Roman" w:cs="Times New Roman"/>
          <w:szCs w:val="24"/>
          <w:lang w:eastAsia="ar-SA"/>
        </w:rPr>
        <w:t xml:space="preserve">sõnastust </w:t>
      </w:r>
      <w:r w:rsidRPr="008940D2">
        <w:rPr>
          <w:rFonts w:eastAsia="Times New Roman" w:cs="Times New Roman"/>
          <w:szCs w:val="24"/>
          <w:lang w:eastAsia="ar-SA"/>
        </w:rPr>
        <w:t xml:space="preserve">selliselt, et need </w:t>
      </w:r>
      <w:r w:rsidR="001E1E03" w:rsidRPr="008940D2">
        <w:rPr>
          <w:rFonts w:eastAsia="Times New Roman" w:cs="Times New Roman"/>
          <w:szCs w:val="24"/>
          <w:lang w:eastAsia="ar-SA"/>
        </w:rPr>
        <w:t>nõuded</w:t>
      </w:r>
      <w:r w:rsidRPr="008940D2">
        <w:rPr>
          <w:rFonts w:eastAsia="Times New Roman" w:cs="Times New Roman"/>
          <w:szCs w:val="24"/>
          <w:lang w:eastAsia="ar-SA"/>
        </w:rPr>
        <w:t xml:space="preserve"> kohalduvad ainult tegevusloaga postiteenuse osutajale</w:t>
      </w:r>
      <w:r w:rsidR="00CF2FA9" w:rsidRPr="008940D2">
        <w:rPr>
          <w:rFonts w:eastAsia="Times New Roman" w:cs="Times New Roman"/>
          <w:szCs w:val="24"/>
          <w:lang w:eastAsia="ar-SA"/>
        </w:rPr>
        <w:t xml:space="preserve"> ehk </w:t>
      </w:r>
      <w:r w:rsidR="00B36E72" w:rsidRPr="008940D2">
        <w:rPr>
          <w:rFonts w:eastAsia="Times New Roman" w:cs="Times New Roman"/>
          <w:szCs w:val="24"/>
          <w:lang w:eastAsia="ar-SA"/>
        </w:rPr>
        <w:t>UPT</w:t>
      </w:r>
      <w:r w:rsidR="00CF2FA9" w:rsidRPr="008940D2">
        <w:rPr>
          <w:rFonts w:eastAsia="Times New Roman" w:cs="Times New Roman"/>
          <w:szCs w:val="24"/>
          <w:lang w:eastAsia="ar-SA"/>
        </w:rPr>
        <w:t xml:space="preserve"> osutajale</w:t>
      </w:r>
      <w:r w:rsidRPr="008940D2">
        <w:rPr>
          <w:rFonts w:eastAsia="Times New Roman" w:cs="Times New Roman"/>
          <w:szCs w:val="24"/>
          <w:lang w:eastAsia="ar-SA"/>
        </w:rPr>
        <w:t>. Seoses tegevusloa regulatsiooni leevendamisega on oluline nende sätete alt</w:t>
      </w:r>
      <w:r w:rsidRPr="008940D2">
        <w:t xml:space="preserve"> </w:t>
      </w:r>
      <w:r w:rsidRPr="008940D2">
        <w:rPr>
          <w:rFonts w:eastAsia="Times New Roman" w:cs="Times New Roman"/>
          <w:szCs w:val="24"/>
          <w:lang w:eastAsia="ar-SA"/>
        </w:rPr>
        <w:t xml:space="preserve">välja jätta kõik nö vabaturul </w:t>
      </w:r>
      <w:r w:rsidR="008A58B4" w:rsidRPr="008940D2">
        <w:rPr>
          <w:rFonts w:eastAsia="Times New Roman" w:cs="Times New Roman"/>
          <w:szCs w:val="24"/>
          <w:lang w:eastAsia="ar-SA"/>
        </w:rPr>
        <w:t>tegutsevad</w:t>
      </w:r>
      <w:r w:rsidRPr="008940D2">
        <w:rPr>
          <w:rFonts w:eastAsia="Times New Roman" w:cs="Times New Roman"/>
          <w:szCs w:val="24"/>
          <w:lang w:eastAsia="ar-SA"/>
        </w:rPr>
        <w:t xml:space="preserve"> postiteenused. Vastasel korral oleks tegemist üle reguleerimisega ning see läheks vastuollu </w:t>
      </w:r>
      <w:r w:rsidR="00EF7721" w:rsidRPr="008940D2">
        <w:rPr>
          <w:rFonts w:eastAsia="Times New Roman" w:cs="Times New Roman"/>
          <w:szCs w:val="24"/>
          <w:lang w:eastAsia="ar-SA"/>
        </w:rPr>
        <w:t>planeeritud muudatustega</w:t>
      </w:r>
      <w:r w:rsidRPr="008940D2">
        <w:rPr>
          <w:rFonts w:eastAsia="Times New Roman" w:cs="Times New Roman"/>
          <w:szCs w:val="24"/>
          <w:lang w:eastAsia="ar-SA"/>
        </w:rPr>
        <w:t xml:space="preserve">. Ka </w:t>
      </w:r>
      <w:r w:rsidR="001E1E03" w:rsidRPr="008940D2">
        <w:rPr>
          <w:rFonts w:eastAsia="Times New Roman" w:cs="Times New Roman"/>
          <w:szCs w:val="24"/>
          <w:lang w:eastAsia="ar-SA"/>
        </w:rPr>
        <w:t>kehtiva seaduse alusel on</w:t>
      </w:r>
      <w:r w:rsidRPr="008940D2">
        <w:rPr>
          <w:rFonts w:eastAsia="Times New Roman" w:cs="Times New Roman"/>
          <w:szCs w:val="24"/>
          <w:lang w:eastAsia="ar-SA"/>
        </w:rPr>
        <w:t xml:space="preserve"> see kohustus vaid tegevuslo</w:t>
      </w:r>
      <w:r w:rsidR="001E1E03" w:rsidRPr="008940D2">
        <w:rPr>
          <w:rFonts w:eastAsia="Times New Roman" w:cs="Times New Roman"/>
          <w:szCs w:val="24"/>
          <w:lang w:eastAsia="ar-SA"/>
        </w:rPr>
        <w:t>a</w:t>
      </w:r>
      <w:r w:rsidRPr="008940D2">
        <w:rPr>
          <w:rFonts w:eastAsia="Times New Roman" w:cs="Times New Roman"/>
          <w:szCs w:val="24"/>
          <w:lang w:eastAsia="ar-SA"/>
        </w:rPr>
        <w:t>ga postiteenuse</w:t>
      </w:r>
      <w:r w:rsidR="001E1E03" w:rsidRPr="008940D2">
        <w:rPr>
          <w:rFonts w:eastAsia="Times New Roman" w:cs="Times New Roman"/>
          <w:szCs w:val="24"/>
          <w:lang w:eastAsia="ar-SA"/>
        </w:rPr>
        <w:t xml:space="preserve"> osutajatel</w:t>
      </w:r>
      <w:r w:rsidRPr="008940D2">
        <w:rPr>
          <w:rFonts w:eastAsia="Times New Roman" w:cs="Times New Roman"/>
          <w:szCs w:val="24"/>
          <w:lang w:eastAsia="ar-SA"/>
        </w:rPr>
        <w:t>.</w:t>
      </w:r>
    </w:p>
    <w:p w14:paraId="33FD31E9" w14:textId="77777777" w:rsidR="00A00B24" w:rsidRPr="008940D2" w:rsidRDefault="00A00B24" w:rsidP="002176DC">
      <w:pPr>
        <w:suppressAutoHyphens/>
        <w:rPr>
          <w:rFonts w:eastAsia="Times New Roman" w:cs="Times New Roman"/>
          <w:szCs w:val="24"/>
          <w:lang w:eastAsia="ar-SA"/>
        </w:rPr>
      </w:pPr>
    </w:p>
    <w:p w14:paraId="37CD8A4B" w14:textId="78A313E0"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3</w:t>
      </w:r>
      <w:r w:rsidR="00743137" w:rsidRPr="008940D2">
        <w:rPr>
          <w:rFonts w:eastAsia="Times New Roman" w:cs="Times New Roman"/>
          <w:b/>
          <w:bCs/>
          <w:szCs w:val="24"/>
          <w:lang w:eastAsia="ar-SA"/>
        </w:rPr>
        <w:t>4</w:t>
      </w:r>
    </w:p>
    <w:p w14:paraId="756F01F6" w14:textId="2EC715F6" w:rsidR="00753C69" w:rsidRPr="008940D2" w:rsidRDefault="00753C69" w:rsidP="00E02FC5">
      <w:pPr>
        <w:suppressAutoHyphens/>
        <w:rPr>
          <w:rFonts w:eastAsia="Times New Roman" w:cs="Times New Roman"/>
          <w:szCs w:val="24"/>
          <w:lang w:eastAsia="ar-SA"/>
        </w:rPr>
      </w:pPr>
      <w:r w:rsidRPr="008940D2">
        <w:rPr>
          <w:rFonts w:eastAsia="Times New Roman" w:cs="Times New Roman"/>
          <w:szCs w:val="24"/>
          <w:lang w:eastAsia="ar-SA"/>
        </w:rPr>
        <w:t xml:space="preserve">Eelnõu § 1 punktiga </w:t>
      </w:r>
      <w:r w:rsidR="00BB6949" w:rsidRPr="008940D2">
        <w:rPr>
          <w:rFonts w:eastAsia="Times New Roman" w:cs="Times New Roman"/>
          <w:szCs w:val="24"/>
          <w:lang w:eastAsia="ar-SA"/>
        </w:rPr>
        <w:t>3</w:t>
      </w:r>
      <w:r w:rsidR="00743137" w:rsidRPr="008940D2">
        <w:rPr>
          <w:rFonts w:eastAsia="Times New Roman" w:cs="Times New Roman"/>
          <w:szCs w:val="24"/>
          <w:lang w:eastAsia="ar-SA"/>
        </w:rPr>
        <w:t>4</w:t>
      </w:r>
      <w:r w:rsidRPr="008940D2">
        <w:rPr>
          <w:rFonts w:eastAsia="Times New Roman" w:cs="Times New Roman"/>
          <w:szCs w:val="24"/>
          <w:lang w:eastAsia="ar-SA"/>
        </w:rPr>
        <w:t xml:space="preserve"> tunnistatakse kehtetuks</w:t>
      </w:r>
      <w:r w:rsidR="00FB0EFF" w:rsidRPr="008940D2">
        <w:rPr>
          <w:rFonts w:eastAsia="Times New Roman" w:cs="Times New Roman"/>
          <w:szCs w:val="24"/>
          <w:lang w:eastAsia="ar-SA"/>
        </w:rPr>
        <w:t xml:space="preserve"> seaduse</w:t>
      </w:r>
      <w:r w:rsidRPr="008940D2">
        <w:rPr>
          <w:rFonts w:eastAsia="Times New Roman" w:cs="Times New Roman"/>
          <w:szCs w:val="24"/>
          <w:lang w:eastAsia="ar-SA"/>
        </w:rPr>
        <w:t xml:space="preserve"> </w:t>
      </w:r>
      <w:r w:rsidR="00545BFD" w:rsidRPr="008940D2">
        <w:rPr>
          <w:rFonts w:eastAsia="Times New Roman" w:cs="Times New Roman"/>
          <w:szCs w:val="24"/>
          <w:lang w:eastAsia="ar-SA"/>
        </w:rPr>
        <w:t xml:space="preserve">§ </w:t>
      </w:r>
      <w:r w:rsidRPr="008940D2">
        <w:rPr>
          <w:rFonts w:eastAsia="Times New Roman" w:cs="Times New Roman"/>
          <w:szCs w:val="24"/>
          <w:lang w:eastAsia="ar-SA"/>
        </w:rPr>
        <w:t>26. Muudatuse eesmärgiks on tagada vaba konkurentsi toimimine postiteenuste turul ning kaotada ettevõtete suhtes kehtivad põhjendamatud ja sõnastuselt ebaselged piirangud. Senini kehtis seaduse § 26 kõigile postiteenustele, mille osutamiseks nõuti tegevusluba, sh sellistele teenustele, mille osas toimib sisuline konkurents sarnaste teenuste näol</w:t>
      </w:r>
      <w:r w:rsidR="001E1E03" w:rsidRPr="008940D2">
        <w:rPr>
          <w:rFonts w:eastAsia="Times New Roman" w:cs="Times New Roman"/>
          <w:szCs w:val="24"/>
          <w:lang w:eastAsia="ar-SA"/>
        </w:rPr>
        <w:t xml:space="preserve"> vabaturul</w:t>
      </w:r>
      <w:r w:rsidRPr="008940D2">
        <w:rPr>
          <w:rFonts w:eastAsia="Times New Roman" w:cs="Times New Roman"/>
          <w:szCs w:val="24"/>
          <w:lang w:eastAsia="ar-SA"/>
        </w:rPr>
        <w:t xml:space="preserve">. Näiteks on varasemalt tegevusluba nõudvale lihtpaki edastamise teenusele toimivaks alternatiiviks pakiautomaaditeenused ja kullerteenused, mis osutavad lihtpaki edastamise teenusele konkurentsisurvet. </w:t>
      </w:r>
    </w:p>
    <w:p w14:paraId="1E10EB6B" w14:textId="77777777" w:rsidR="00753C69" w:rsidRPr="008940D2" w:rsidRDefault="00753C69" w:rsidP="00E02FC5">
      <w:pPr>
        <w:suppressAutoHyphens/>
        <w:rPr>
          <w:rFonts w:eastAsia="Times New Roman" w:cs="Times New Roman"/>
          <w:szCs w:val="24"/>
          <w:lang w:eastAsia="ar-SA"/>
        </w:rPr>
      </w:pPr>
    </w:p>
    <w:p w14:paraId="3ED96D6F" w14:textId="4FA5D1F2" w:rsidR="00753C69" w:rsidRPr="008940D2" w:rsidRDefault="00753C69" w:rsidP="00E02FC5">
      <w:pPr>
        <w:suppressAutoHyphens/>
        <w:rPr>
          <w:rFonts w:eastAsia="Times New Roman" w:cs="Times New Roman"/>
          <w:szCs w:val="24"/>
          <w:lang w:eastAsia="ar-SA"/>
        </w:rPr>
      </w:pPr>
      <w:r w:rsidRPr="008940D2">
        <w:rPr>
          <w:rFonts w:eastAsia="Times New Roman" w:cs="Times New Roman"/>
          <w:szCs w:val="24"/>
          <w:lang w:eastAsia="ar-SA"/>
        </w:rPr>
        <w:t xml:space="preserve">Kaotades </w:t>
      </w:r>
      <w:r w:rsidR="00FB0EFF" w:rsidRPr="008940D2">
        <w:rPr>
          <w:rFonts w:eastAsia="Times New Roman" w:cs="Times New Roman"/>
          <w:szCs w:val="24"/>
          <w:lang w:eastAsia="ar-SA"/>
        </w:rPr>
        <w:t>väljaspool</w:t>
      </w:r>
      <w:r w:rsidRPr="008940D2">
        <w:rPr>
          <w:rFonts w:eastAsia="Times New Roman" w:cs="Times New Roman"/>
          <w:szCs w:val="24"/>
          <w:lang w:eastAsia="ar-SA"/>
        </w:rPr>
        <w:t xml:space="preserve"> UPT-d tegevusloa regulatsiooni puudub ka vajadus kehtestada postiteenuste tasudele eriregulatsioon, kuivõrd toimiva konkurentsiga turgudel on parim regulaator turg. Liht</w:t>
      </w:r>
      <w:r w:rsidR="006F47F1" w:rsidRPr="008940D2">
        <w:rPr>
          <w:rFonts w:eastAsia="Times New Roman" w:cs="Times New Roman"/>
          <w:szCs w:val="24"/>
          <w:lang w:eastAsia="ar-SA"/>
        </w:rPr>
        <w:t>-</w:t>
      </w:r>
      <w:r w:rsidRPr="008940D2">
        <w:rPr>
          <w:rFonts w:eastAsia="Times New Roman" w:cs="Times New Roman"/>
          <w:szCs w:val="24"/>
          <w:lang w:eastAsia="ar-SA"/>
        </w:rPr>
        <w:t xml:space="preserve"> ja tähtsaadetise osas toimib konkurents nii pakiautomaaditeenuste kui kuller</w:t>
      </w:r>
      <w:r w:rsidR="00FB0EFF" w:rsidRPr="008940D2">
        <w:rPr>
          <w:rFonts w:eastAsia="Times New Roman" w:cs="Times New Roman"/>
          <w:szCs w:val="24"/>
          <w:lang w:eastAsia="ar-SA"/>
        </w:rPr>
        <w:t>posti</w:t>
      </w:r>
      <w:r w:rsidRPr="008940D2">
        <w:rPr>
          <w:rFonts w:eastAsia="Times New Roman" w:cs="Times New Roman"/>
          <w:szCs w:val="24"/>
          <w:lang w:eastAsia="ar-SA"/>
        </w:rPr>
        <w:t xml:space="preserve">teenustega. </w:t>
      </w:r>
    </w:p>
    <w:p w14:paraId="1DD9C817" w14:textId="77777777" w:rsidR="00753C69" w:rsidRPr="008940D2" w:rsidRDefault="00753C69" w:rsidP="00E02FC5">
      <w:pPr>
        <w:suppressAutoHyphens/>
        <w:rPr>
          <w:rFonts w:cs="Arial"/>
          <w:szCs w:val="20"/>
        </w:rPr>
      </w:pPr>
    </w:p>
    <w:p w14:paraId="18E15D64" w14:textId="7FC12F40" w:rsidR="00753C69" w:rsidRPr="008940D2" w:rsidRDefault="002E7DB7" w:rsidP="00E02FC5">
      <w:pPr>
        <w:suppressAutoHyphens/>
        <w:rPr>
          <w:rFonts w:eastAsia="Times New Roman" w:cs="Times New Roman"/>
          <w:szCs w:val="24"/>
          <w:lang w:eastAsia="ar-SA"/>
        </w:rPr>
      </w:pPr>
      <w:r w:rsidRPr="008940D2">
        <w:rPr>
          <w:rFonts w:cs="Arial"/>
          <w:szCs w:val="20"/>
        </w:rPr>
        <w:t>UPT</w:t>
      </w:r>
      <w:r w:rsidR="00753C69" w:rsidRPr="008940D2">
        <w:rPr>
          <w:rFonts w:cs="Arial"/>
          <w:szCs w:val="20"/>
        </w:rPr>
        <w:t xml:space="preserve"> puhul </w:t>
      </w:r>
      <w:r w:rsidR="00EF7721" w:rsidRPr="008940D2">
        <w:rPr>
          <w:rFonts w:cs="Arial"/>
          <w:szCs w:val="20"/>
        </w:rPr>
        <w:t>on</w:t>
      </w:r>
      <w:r w:rsidR="00753C69" w:rsidRPr="008940D2">
        <w:rPr>
          <w:rFonts w:cs="Arial"/>
          <w:szCs w:val="20"/>
        </w:rPr>
        <w:t xml:space="preserve"> teenuse kättesaadavus (sh ka </w:t>
      </w:r>
      <w:r w:rsidR="001D2E34" w:rsidRPr="008940D2">
        <w:rPr>
          <w:rFonts w:cs="Arial"/>
          <w:szCs w:val="20"/>
        </w:rPr>
        <w:t>kättesaadavus</w:t>
      </w:r>
      <w:r w:rsidR="00753C69" w:rsidRPr="008940D2">
        <w:rPr>
          <w:rFonts w:cs="Arial"/>
          <w:szCs w:val="20"/>
        </w:rPr>
        <w:t>) igal juhul täiendavalt tagatud universaalteenuste hinna regulatsiooni alusel</w:t>
      </w:r>
      <w:r w:rsidR="00EF7721" w:rsidRPr="008940D2">
        <w:rPr>
          <w:rFonts w:cs="Arial"/>
          <w:szCs w:val="20"/>
        </w:rPr>
        <w:t xml:space="preserve">, </w:t>
      </w:r>
      <w:r w:rsidR="00753C69" w:rsidRPr="008940D2">
        <w:rPr>
          <w:rFonts w:cs="Arial"/>
          <w:szCs w:val="20"/>
        </w:rPr>
        <w:t xml:space="preserve">mida nõuab ka postidirektiivi </w:t>
      </w:r>
      <w:r w:rsidR="001E1E03" w:rsidRPr="008940D2">
        <w:rPr>
          <w:rFonts w:cs="Arial"/>
          <w:szCs w:val="20"/>
        </w:rPr>
        <w:t>artikkel</w:t>
      </w:r>
      <w:r w:rsidR="00753C69" w:rsidRPr="008940D2">
        <w:rPr>
          <w:rFonts w:cs="Arial"/>
          <w:szCs w:val="20"/>
        </w:rPr>
        <w:t xml:space="preserve"> 12.</w:t>
      </w:r>
    </w:p>
    <w:p w14:paraId="381400B3" w14:textId="77777777" w:rsidR="00A00B24" w:rsidRPr="008940D2" w:rsidRDefault="00A00B24" w:rsidP="00E02FC5">
      <w:pPr>
        <w:suppressAutoHyphens/>
        <w:rPr>
          <w:rFonts w:eastAsia="Times New Roman" w:cs="Times New Roman"/>
          <w:b/>
          <w:bCs/>
          <w:szCs w:val="24"/>
          <w:lang w:eastAsia="ar-SA"/>
        </w:rPr>
      </w:pPr>
    </w:p>
    <w:p w14:paraId="14F79765" w14:textId="52C24044" w:rsidR="00E02FC5" w:rsidRPr="008940D2" w:rsidRDefault="00E02FC5" w:rsidP="00E02FC5">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3</w:t>
      </w:r>
      <w:r w:rsidR="00743137" w:rsidRPr="008940D2">
        <w:rPr>
          <w:rFonts w:eastAsia="Times New Roman" w:cs="Times New Roman"/>
          <w:b/>
          <w:bCs/>
          <w:szCs w:val="24"/>
          <w:lang w:eastAsia="ar-SA"/>
        </w:rPr>
        <w:t>6</w:t>
      </w:r>
      <w:r w:rsidR="007610F8" w:rsidRPr="008940D2">
        <w:rPr>
          <w:rFonts w:eastAsia="Times New Roman" w:cs="Times New Roman"/>
          <w:b/>
          <w:bCs/>
          <w:szCs w:val="24"/>
          <w:lang w:eastAsia="ar-SA"/>
        </w:rPr>
        <w:t xml:space="preserve"> ja 3</w:t>
      </w:r>
      <w:r w:rsidR="00743137" w:rsidRPr="008940D2">
        <w:rPr>
          <w:rFonts w:eastAsia="Times New Roman" w:cs="Times New Roman"/>
          <w:b/>
          <w:bCs/>
          <w:szCs w:val="24"/>
          <w:lang w:eastAsia="ar-SA"/>
        </w:rPr>
        <w:t>7</w:t>
      </w:r>
    </w:p>
    <w:p w14:paraId="1C3377D1" w14:textId="533D9BF1" w:rsidR="00E02FC5" w:rsidRPr="008940D2" w:rsidRDefault="00753C69" w:rsidP="002176DC">
      <w:pPr>
        <w:suppressAutoHyphens/>
        <w:rPr>
          <w:rFonts w:eastAsia="Times New Roman" w:cs="Times New Roman"/>
          <w:szCs w:val="24"/>
          <w:lang w:eastAsia="ar-SA"/>
        </w:rPr>
      </w:pPr>
      <w:r w:rsidRPr="008940D2">
        <w:rPr>
          <w:rFonts w:eastAsia="Times New Roman" w:cs="Times New Roman"/>
          <w:szCs w:val="24"/>
          <w:lang w:eastAsia="ar-SA"/>
        </w:rPr>
        <w:t>Eelnõu § 1 punkti</w:t>
      </w:r>
      <w:r w:rsidR="00BB6949" w:rsidRPr="008940D2">
        <w:rPr>
          <w:rFonts w:eastAsia="Times New Roman" w:cs="Times New Roman"/>
          <w:szCs w:val="24"/>
          <w:lang w:eastAsia="ar-SA"/>
        </w:rPr>
        <w:t>dega</w:t>
      </w:r>
      <w:r w:rsidRPr="008940D2">
        <w:rPr>
          <w:rFonts w:eastAsia="Times New Roman" w:cs="Times New Roman"/>
          <w:szCs w:val="24"/>
          <w:lang w:eastAsia="ar-SA"/>
        </w:rPr>
        <w:t xml:space="preserve"> </w:t>
      </w:r>
      <w:r w:rsidR="00BB6949" w:rsidRPr="008940D2">
        <w:rPr>
          <w:rFonts w:eastAsia="Times New Roman" w:cs="Times New Roman"/>
          <w:szCs w:val="24"/>
          <w:lang w:eastAsia="ar-SA"/>
        </w:rPr>
        <w:t>3</w:t>
      </w:r>
      <w:r w:rsidR="00743137" w:rsidRPr="008940D2">
        <w:rPr>
          <w:rFonts w:eastAsia="Times New Roman" w:cs="Times New Roman"/>
          <w:szCs w:val="24"/>
          <w:lang w:eastAsia="ar-SA"/>
        </w:rPr>
        <w:t>6</w:t>
      </w:r>
      <w:r w:rsidR="00BB6949" w:rsidRPr="008940D2">
        <w:rPr>
          <w:rFonts w:eastAsia="Times New Roman" w:cs="Times New Roman"/>
          <w:szCs w:val="24"/>
          <w:lang w:eastAsia="ar-SA"/>
        </w:rPr>
        <w:t xml:space="preserve"> </w:t>
      </w:r>
      <w:r w:rsidR="007610F8" w:rsidRPr="008940D2">
        <w:rPr>
          <w:rFonts w:eastAsia="Times New Roman" w:cs="Times New Roman"/>
          <w:szCs w:val="24"/>
          <w:lang w:eastAsia="ar-SA"/>
        </w:rPr>
        <w:t>ja 3</w:t>
      </w:r>
      <w:r w:rsidR="00743137" w:rsidRPr="008940D2">
        <w:rPr>
          <w:rFonts w:eastAsia="Times New Roman" w:cs="Times New Roman"/>
          <w:szCs w:val="24"/>
          <w:lang w:eastAsia="ar-SA"/>
        </w:rPr>
        <w:t>7</w:t>
      </w:r>
      <w:r w:rsidR="00EF7721" w:rsidRPr="008940D2">
        <w:rPr>
          <w:rFonts w:eastAsia="Times New Roman" w:cs="Times New Roman"/>
          <w:szCs w:val="24"/>
          <w:lang w:eastAsia="ar-SA"/>
        </w:rPr>
        <w:t xml:space="preserve"> muudetakse postiteenus kvaliteedinõuete viitamise asukohta</w:t>
      </w:r>
      <w:r w:rsidR="004C4ED3" w:rsidRPr="008940D2">
        <w:rPr>
          <w:rFonts w:eastAsia="Times New Roman" w:cs="Times New Roman"/>
          <w:szCs w:val="24"/>
          <w:lang w:eastAsia="ar-SA"/>
        </w:rPr>
        <w:t>.</w:t>
      </w:r>
      <w:r w:rsidR="00EF7721" w:rsidRPr="008940D2">
        <w:rPr>
          <w:rFonts w:eastAsia="Times New Roman" w:cs="Times New Roman"/>
          <w:szCs w:val="24"/>
          <w:lang w:eastAsia="ar-SA"/>
        </w:rPr>
        <w:t xml:space="preserve"> Kehtiva sõnastuse kohaselt viidati seaduse §</w:t>
      </w:r>
      <w:r w:rsidR="001A443C" w:rsidRPr="008940D2">
        <w:rPr>
          <w:rFonts w:eastAsia="Times New Roman" w:cs="Times New Roman"/>
          <w:szCs w:val="24"/>
          <w:lang w:eastAsia="ar-SA"/>
        </w:rPr>
        <w:t>-le</w:t>
      </w:r>
      <w:r w:rsidR="00EF7721" w:rsidRPr="008940D2">
        <w:rPr>
          <w:rFonts w:eastAsia="Times New Roman" w:cs="Times New Roman"/>
          <w:szCs w:val="24"/>
          <w:lang w:eastAsia="ar-SA"/>
        </w:rPr>
        <w:t xml:space="preserve"> 37.</w:t>
      </w:r>
      <w:r w:rsidR="004C4ED3" w:rsidRPr="008940D2">
        <w:rPr>
          <w:rFonts w:eastAsia="Times New Roman" w:cs="Times New Roman"/>
          <w:szCs w:val="24"/>
          <w:lang w:eastAsia="ar-SA"/>
        </w:rPr>
        <w:t xml:space="preserve"> </w:t>
      </w:r>
      <w:r w:rsidR="00DC5A7B" w:rsidRPr="008940D2">
        <w:rPr>
          <w:rFonts w:eastAsia="Times New Roman" w:cs="Times New Roman"/>
          <w:szCs w:val="24"/>
          <w:lang w:eastAsia="ar-SA"/>
        </w:rPr>
        <w:t xml:space="preserve">Edaspidi on postiteenuse kvaliteedinõuded reguleeritud vastava valdkonna eest vastutava ministri määrusega. </w:t>
      </w:r>
      <w:r w:rsidR="00182594" w:rsidRPr="008940D2">
        <w:rPr>
          <w:rFonts w:eastAsia="Times New Roman" w:cs="Times New Roman"/>
          <w:szCs w:val="24"/>
          <w:lang w:eastAsia="ar-SA"/>
        </w:rPr>
        <w:t>Põhjendatud on volitada sellise teema otsustamine ministrile, kuna seaduse tasemel o</w:t>
      </w:r>
      <w:r w:rsidR="008A58B4" w:rsidRPr="008940D2">
        <w:rPr>
          <w:rFonts w:eastAsia="Times New Roman" w:cs="Times New Roman"/>
          <w:szCs w:val="24"/>
          <w:lang w:eastAsia="ar-SA"/>
        </w:rPr>
        <w:t>n</w:t>
      </w:r>
      <w:r w:rsidR="00182594" w:rsidRPr="008940D2">
        <w:rPr>
          <w:rFonts w:eastAsia="Times New Roman" w:cs="Times New Roman"/>
          <w:szCs w:val="24"/>
          <w:lang w:eastAsia="ar-SA"/>
        </w:rPr>
        <w:t xml:space="preserve"> tegemist liiga detailse regulatsiooniga.</w:t>
      </w:r>
    </w:p>
    <w:p w14:paraId="7EFD2D54" w14:textId="77777777" w:rsidR="000238F0" w:rsidRPr="008940D2" w:rsidRDefault="000238F0" w:rsidP="002176DC">
      <w:pPr>
        <w:suppressAutoHyphens/>
        <w:rPr>
          <w:rFonts w:eastAsia="Times New Roman" w:cs="Times New Roman"/>
          <w:szCs w:val="24"/>
          <w:lang w:eastAsia="ar-SA"/>
        </w:rPr>
      </w:pPr>
    </w:p>
    <w:p w14:paraId="0F3250A9" w14:textId="3F302B83" w:rsidR="002176DC" w:rsidRPr="008940D2" w:rsidRDefault="002020FE" w:rsidP="002176DC">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E02FC5" w:rsidRPr="008940D2">
        <w:rPr>
          <w:rFonts w:eastAsia="Times New Roman" w:cs="Times New Roman"/>
          <w:b/>
          <w:szCs w:val="24"/>
          <w:lang w:eastAsia="ar-SA"/>
        </w:rPr>
        <w:t>3</w:t>
      </w:r>
      <w:r w:rsidR="00743137" w:rsidRPr="008940D2">
        <w:rPr>
          <w:rFonts w:eastAsia="Times New Roman" w:cs="Times New Roman"/>
          <w:b/>
          <w:szCs w:val="24"/>
          <w:lang w:eastAsia="ar-SA"/>
        </w:rPr>
        <w:t>8</w:t>
      </w:r>
    </w:p>
    <w:p w14:paraId="5E1E063A" w14:textId="0A18BB7F" w:rsidR="009E14E5" w:rsidRPr="008940D2" w:rsidRDefault="002020FE" w:rsidP="002D1D43">
      <w:pPr>
        <w:suppressAutoHyphens/>
        <w:rPr>
          <w:rFonts w:eastAsia="Times New Roman" w:cs="Times New Roman"/>
          <w:szCs w:val="24"/>
          <w:lang w:eastAsia="ar-SA"/>
        </w:rPr>
      </w:pPr>
      <w:r w:rsidRPr="008940D2">
        <w:rPr>
          <w:rFonts w:eastAsia="Times New Roman" w:cs="Times New Roman"/>
          <w:szCs w:val="24"/>
          <w:lang w:eastAsia="ar-SA"/>
        </w:rPr>
        <w:t xml:space="preserve">Eelnõu § 1 punktiga </w:t>
      </w:r>
      <w:r w:rsidR="00FB0EFF" w:rsidRPr="008940D2">
        <w:rPr>
          <w:rFonts w:eastAsia="Times New Roman" w:cs="Times New Roman"/>
          <w:szCs w:val="24"/>
          <w:lang w:eastAsia="ar-SA"/>
        </w:rPr>
        <w:t>3</w:t>
      </w:r>
      <w:r w:rsidR="00743137" w:rsidRPr="008940D2">
        <w:rPr>
          <w:rFonts w:eastAsia="Times New Roman" w:cs="Times New Roman"/>
          <w:szCs w:val="24"/>
          <w:lang w:eastAsia="ar-SA"/>
        </w:rPr>
        <w:t>8</w:t>
      </w:r>
      <w:r w:rsidRPr="008940D2">
        <w:rPr>
          <w:rFonts w:eastAsia="Times New Roman" w:cs="Times New Roman"/>
          <w:szCs w:val="24"/>
          <w:lang w:eastAsia="ar-SA"/>
        </w:rPr>
        <w:t xml:space="preserve"> muudetakse seaduse § 29 lõiget 1</w:t>
      </w:r>
      <w:r w:rsidR="009E14E5" w:rsidRPr="008940D2">
        <w:rPr>
          <w:rFonts w:eastAsia="Times New Roman" w:cs="Times New Roman"/>
          <w:szCs w:val="24"/>
          <w:lang w:eastAsia="ar-SA"/>
        </w:rPr>
        <w:t xml:space="preserve"> selliselt, et punktis olevad sõnad </w:t>
      </w:r>
    </w:p>
    <w:p w14:paraId="320BEB73" w14:textId="55A359E7" w:rsidR="009E14E5" w:rsidRPr="008940D2" w:rsidRDefault="009E14E5" w:rsidP="002D1D43">
      <w:pPr>
        <w:suppressAutoHyphens/>
        <w:rPr>
          <w:rFonts w:eastAsia="Times New Roman" w:cs="Times New Roman"/>
          <w:szCs w:val="24"/>
          <w:lang w:eastAsia="ar-SA"/>
        </w:rPr>
      </w:pPr>
      <w:bookmarkStart w:id="73" w:name="_Hlk163114447"/>
      <w:r w:rsidRPr="008940D2">
        <w:rPr>
          <w:rFonts w:eastAsia="Times New Roman" w:cs="Times New Roman"/>
          <w:szCs w:val="24"/>
          <w:lang w:eastAsia="ar-SA"/>
        </w:rPr>
        <w:t xml:space="preserve">„postkontoris, väljastatud isiklikult“ </w:t>
      </w:r>
      <w:bookmarkEnd w:id="73"/>
      <w:r w:rsidRPr="008940D2">
        <w:rPr>
          <w:rFonts w:eastAsia="Times New Roman" w:cs="Times New Roman"/>
          <w:szCs w:val="24"/>
          <w:lang w:eastAsia="ar-SA"/>
        </w:rPr>
        <w:t>asendatakse sõnaga „juurdepääsupunkti</w:t>
      </w:r>
      <w:r w:rsidR="007610F8" w:rsidRPr="008940D2">
        <w:rPr>
          <w:rFonts w:eastAsia="Times New Roman" w:cs="Times New Roman"/>
          <w:szCs w:val="24"/>
          <w:lang w:eastAsia="ar-SA"/>
        </w:rPr>
        <w:t>“.</w:t>
      </w:r>
    </w:p>
    <w:p w14:paraId="25E2E8D6" w14:textId="77777777" w:rsidR="00065CBA" w:rsidRPr="008940D2" w:rsidRDefault="00065CBA" w:rsidP="002D1D43">
      <w:pPr>
        <w:suppressAutoHyphens/>
        <w:rPr>
          <w:rFonts w:eastAsia="Times New Roman" w:cs="Times New Roman"/>
          <w:szCs w:val="24"/>
          <w:lang w:eastAsia="ar-SA"/>
        </w:rPr>
      </w:pPr>
    </w:p>
    <w:p w14:paraId="184D2077" w14:textId="1DBD52EB" w:rsidR="002020FE" w:rsidRPr="008940D2" w:rsidRDefault="00B21260" w:rsidP="002D1D43">
      <w:pPr>
        <w:suppressAutoHyphens/>
        <w:rPr>
          <w:rFonts w:eastAsia="Times New Roman" w:cs="Times New Roman"/>
          <w:szCs w:val="24"/>
          <w:lang w:eastAsia="ar-SA"/>
        </w:rPr>
      </w:pPr>
      <w:bookmarkStart w:id="74" w:name="_Hlk163114419"/>
      <w:r w:rsidRPr="008940D2">
        <w:rPr>
          <w:rFonts w:eastAsia="Times New Roman" w:cs="Times New Roman"/>
          <w:szCs w:val="24"/>
          <w:lang w:eastAsia="ar-SA"/>
        </w:rPr>
        <w:lastRenderedPageBreak/>
        <w:t>Uue sõnastuse kohaselt loetakse p</w:t>
      </w:r>
      <w:r w:rsidR="002020FE" w:rsidRPr="008940D2">
        <w:rPr>
          <w:rFonts w:eastAsia="Times New Roman" w:cs="Times New Roman"/>
          <w:szCs w:val="24"/>
          <w:lang w:eastAsia="ar-SA"/>
        </w:rPr>
        <w:t xml:space="preserve">ostisaadetis </w:t>
      </w:r>
      <w:r w:rsidR="00E85316" w:rsidRPr="008940D2">
        <w:rPr>
          <w:rFonts w:eastAsia="Times New Roman" w:cs="Times New Roman"/>
          <w:szCs w:val="24"/>
          <w:lang w:eastAsia="ar-SA"/>
        </w:rPr>
        <w:t>kätte toimetatuks</w:t>
      </w:r>
      <w:r w:rsidR="002020FE" w:rsidRPr="008940D2">
        <w:rPr>
          <w:rFonts w:eastAsia="Times New Roman" w:cs="Times New Roman"/>
          <w:szCs w:val="24"/>
          <w:lang w:eastAsia="ar-SA"/>
        </w:rPr>
        <w:t xml:space="preserve">, kui postisaadetis on saajale üle antud </w:t>
      </w:r>
      <w:r w:rsidR="00265203" w:rsidRPr="008940D2">
        <w:rPr>
          <w:rFonts w:eastAsia="Times New Roman" w:cs="Times New Roman"/>
          <w:szCs w:val="24"/>
          <w:lang w:eastAsia="ar-SA"/>
        </w:rPr>
        <w:t>juurdepääsupunkti</w:t>
      </w:r>
      <w:r w:rsidR="00CF7394" w:rsidRPr="008940D2">
        <w:rPr>
          <w:rFonts w:eastAsia="Times New Roman" w:cs="Times New Roman"/>
          <w:szCs w:val="24"/>
          <w:lang w:eastAsia="ar-SA"/>
        </w:rPr>
        <w:t xml:space="preserve"> või postkasti</w:t>
      </w:r>
      <w:r w:rsidR="00265203" w:rsidRPr="008940D2">
        <w:rPr>
          <w:rFonts w:eastAsia="Times New Roman" w:cs="Times New Roman"/>
          <w:szCs w:val="24"/>
          <w:lang w:eastAsia="ar-SA"/>
        </w:rPr>
        <w:t xml:space="preserve"> kaudu. </w:t>
      </w:r>
      <w:r w:rsidRPr="008940D2">
        <w:rPr>
          <w:rFonts w:eastAsia="Times New Roman" w:cs="Times New Roman"/>
          <w:szCs w:val="24"/>
          <w:lang w:eastAsia="ar-SA"/>
        </w:rPr>
        <w:t xml:space="preserve">Muudatus on vajalik, sest saajaga kokkuleppel võib väljastamine toimuda </w:t>
      </w:r>
      <w:r w:rsidR="00265203" w:rsidRPr="008940D2">
        <w:rPr>
          <w:rFonts w:eastAsia="Times New Roman" w:cs="Times New Roman"/>
          <w:szCs w:val="24"/>
          <w:lang w:eastAsia="ar-SA"/>
        </w:rPr>
        <w:t xml:space="preserve">erinevate juurdepääsupunktide kaudu </w:t>
      </w:r>
      <w:r w:rsidRPr="008940D2">
        <w:rPr>
          <w:rFonts w:eastAsia="Times New Roman" w:cs="Times New Roman"/>
          <w:szCs w:val="24"/>
          <w:lang w:eastAsia="ar-SA"/>
        </w:rPr>
        <w:t>(nt pakiautomaadis</w:t>
      </w:r>
      <w:r w:rsidR="008F5A55" w:rsidRPr="008940D2">
        <w:rPr>
          <w:rFonts w:eastAsia="Times New Roman" w:cs="Times New Roman"/>
          <w:szCs w:val="24"/>
          <w:lang w:eastAsia="ar-SA"/>
        </w:rPr>
        <w:t xml:space="preserve"> või postikulleri kohta</w:t>
      </w:r>
      <w:r w:rsidRPr="008940D2">
        <w:rPr>
          <w:rFonts w:eastAsia="Times New Roman" w:cs="Times New Roman"/>
          <w:szCs w:val="24"/>
          <w:lang w:eastAsia="ar-SA"/>
        </w:rPr>
        <w:t>)</w:t>
      </w:r>
      <w:r w:rsidRPr="008940D2">
        <w:rPr>
          <w:rFonts w:cs="Times New Roman"/>
          <w:szCs w:val="24"/>
        </w:rPr>
        <w:t xml:space="preserve"> </w:t>
      </w:r>
      <w:r w:rsidR="00301562" w:rsidRPr="008940D2">
        <w:rPr>
          <w:rFonts w:cs="Times New Roman"/>
          <w:szCs w:val="24"/>
        </w:rPr>
        <w:t xml:space="preserve">ning </w:t>
      </w:r>
      <w:r w:rsidR="006F47F1" w:rsidRPr="008940D2">
        <w:rPr>
          <w:rFonts w:cs="Times New Roman"/>
          <w:szCs w:val="24"/>
        </w:rPr>
        <w:t>ühtlustamiseks on vajalik</w:t>
      </w:r>
      <w:r w:rsidRPr="008940D2">
        <w:rPr>
          <w:rFonts w:eastAsia="Times New Roman" w:cs="Times New Roman"/>
          <w:szCs w:val="24"/>
          <w:lang w:eastAsia="ar-SA"/>
        </w:rPr>
        <w:t>, et oleks üheselt aru saada, et ka siis on saadetis kätte toimetatud.</w:t>
      </w:r>
      <w:r w:rsidR="00D965D8" w:rsidRPr="008940D2">
        <w:rPr>
          <w:rFonts w:eastAsia="Times New Roman" w:cs="Times New Roman"/>
          <w:szCs w:val="24"/>
          <w:lang w:eastAsia="ar-SA"/>
        </w:rPr>
        <w:t xml:space="preserve"> </w:t>
      </w:r>
    </w:p>
    <w:bookmarkEnd w:id="74"/>
    <w:p w14:paraId="64DE563B" w14:textId="409EFEA2" w:rsidR="007267C9" w:rsidRPr="008940D2" w:rsidRDefault="007267C9" w:rsidP="002D1D43">
      <w:pPr>
        <w:suppressAutoHyphens/>
        <w:rPr>
          <w:rFonts w:eastAsia="Times New Roman" w:cs="Times New Roman"/>
          <w:szCs w:val="24"/>
          <w:lang w:eastAsia="ar-SA"/>
        </w:rPr>
      </w:pPr>
    </w:p>
    <w:p w14:paraId="5E15EC18" w14:textId="6311B63C" w:rsidR="00E02FC5" w:rsidRPr="008940D2" w:rsidRDefault="00E02FC5" w:rsidP="00E02FC5">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3A523E" w:rsidRPr="008940D2">
        <w:rPr>
          <w:rFonts w:eastAsia="Times New Roman" w:cs="Times New Roman"/>
          <w:b/>
          <w:szCs w:val="24"/>
          <w:lang w:eastAsia="ar-SA"/>
        </w:rPr>
        <w:t>3</w:t>
      </w:r>
      <w:r w:rsidR="00743137" w:rsidRPr="008940D2">
        <w:rPr>
          <w:rFonts w:eastAsia="Times New Roman" w:cs="Times New Roman"/>
          <w:b/>
          <w:szCs w:val="24"/>
          <w:lang w:eastAsia="ar-SA"/>
        </w:rPr>
        <w:t>9</w:t>
      </w:r>
    </w:p>
    <w:p w14:paraId="3085E5EB" w14:textId="5A4391D8" w:rsidR="00DC5A7B" w:rsidRPr="008940D2" w:rsidRDefault="00DC5A7B" w:rsidP="00E02FC5">
      <w:pPr>
        <w:suppressAutoHyphens/>
        <w:rPr>
          <w:rFonts w:eastAsia="Times New Roman" w:cs="Times New Roman"/>
          <w:bCs/>
          <w:szCs w:val="24"/>
          <w:lang w:eastAsia="ar-SA"/>
        </w:rPr>
      </w:pPr>
      <w:r w:rsidRPr="008940D2">
        <w:rPr>
          <w:rFonts w:eastAsia="Times New Roman" w:cs="Times New Roman"/>
          <w:bCs/>
          <w:szCs w:val="24"/>
          <w:lang w:eastAsia="ar-SA"/>
        </w:rPr>
        <w:t xml:space="preserve">Eelnõu § 1 punkt </w:t>
      </w:r>
      <w:r w:rsidR="003A523E" w:rsidRPr="008940D2">
        <w:rPr>
          <w:rFonts w:eastAsia="Times New Roman" w:cs="Times New Roman"/>
          <w:bCs/>
          <w:szCs w:val="24"/>
          <w:lang w:eastAsia="ar-SA"/>
        </w:rPr>
        <w:t>3</w:t>
      </w:r>
      <w:r w:rsidR="00743137" w:rsidRPr="008940D2">
        <w:rPr>
          <w:rFonts w:eastAsia="Times New Roman" w:cs="Times New Roman"/>
          <w:bCs/>
          <w:szCs w:val="24"/>
          <w:lang w:eastAsia="ar-SA"/>
        </w:rPr>
        <w:t>9</w:t>
      </w:r>
      <w:r w:rsidRPr="008940D2">
        <w:rPr>
          <w:rFonts w:eastAsia="Times New Roman" w:cs="Times New Roman"/>
          <w:bCs/>
          <w:szCs w:val="24"/>
          <w:lang w:eastAsia="ar-SA"/>
        </w:rPr>
        <w:t xml:space="preserve"> on seotud </w:t>
      </w:r>
      <w:r w:rsidR="00B81E44" w:rsidRPr="008940D2">
        <w:rPr>
          <w:rFonts w:eastAsia="Times New Roman" w:cs="Times New Roman"/>
          <w:bCs/>
          <w:szCs w:val="24"/>
          <w:lang w:eastAsia="ar-SA"/>
        </w:rPr>
        <w:t>eelnevate</w:t>
      </w:r>
      <w:r w:rsidRPr="008940D2">
        <w:rPr>
          <w:rFonts w:eastAsia="Times New Roman" w:cs="Times New Roman"/>
          <w:bCs/>
          <w:szCs w:val="24"/>
          <w:lang w:eastAsia="ar-SA"/>
        </w:rPr>
        <w:t xml:space="preserve"> muudatusega, kus sätestatakse ühelt poolt kvaliteedinõuete reguleerimine valdkonna eest vastutava ministri määruses ning teisalt asendatakse sõna „postkontor“ sõnaga „juurdepääsupunkti“. Seega laiendatakse postisaadetise kättetoimetamise võimatuse olukordi ka teiste juurdepääsupunktid</w:t>
      </w:r>
      <w:r w:rsidR="006F47F1" w:rsidRPr="008940D2">
        <w:rPr>
          <w:rFonts w:eastAsia="Times New Roman" w:cs="Times New Roman"/>
          <w:bCs/>
          <w:szCs w:val="24"/>
          <w:lang w:eastAsia="ar-SA"/>
        </w:rPr>
        <w:t>e</w:t>
      </w:r>
      <w:r w:rsidRPr="008940D2">
        <w:rPr>
          <w:rFonts w:eastAsia="Times New Roman" w:cs="Times New Roman"/>
          <w:bCs/>
          <w:szCs w:val="24"/>
          <w:lang w:eastAsia="ar-SA"/>
        </w:rPr>
        <w:t xml:space="preserve"> (nt pakiautomaadid)</w:t>
      </w:r>
      <w:r w:rsidR="006F47F1" w:rsidRPr="008940D2">
        <w:rPr>
          <w:rFonts w:eastAsia="Times New Roman" w:cs="Times New Roman"/>
          <w:bCs/>
          <w:szCs w:val="24"/>
          <w:lang w:eastAsia="ar-SA"/>
        </w:rPr>
        <w:t xml:space="preserve"> kaudu kättetoimetamisele</w:t>
      </w:r>
      <w:r w:rsidRPr="008940D2">
        <w:rPr>
          <w:rFonts w:eastAsia="Times New Roman" w:cs="Times New Roman"/>
          <w:bCs/>
          <w:szCs w:val="24"/>
          <w:lang w:eastAsia="ar-SA"/>
        </w:rPr>
        <w:t xml:space="preserve">. Muudatuse on vajalik olukorraks, kus saajaga kokkuleppel on küll kokku lepitud väljastamine muus juurdepääspunktis kui postkontor, kuid saadetise saaja ei tule postisaadetisele määratud ajaks järele. </w:t>
      </w:r>
    </w:p>
    <w:p w14:paraId="7365E99C" w14:textId="77777777" w:rsidR="00E02FC5" w:rsidRPr="008940D2" w:rsidRDefault="00E02FC5" w:rsidP="002D1D43">
      <w:pPr>
        <w:suppressAutoHyphens/>
        <w:rPr>
          <w:rFonts w:eastAsia="Times New Roman" w:cs="Times New Roman"/>
          <w:szCs w:val="24"/>
          <w:lang w:eastAsia="ar-SA"/>
        </w:rPr>
      </w:pPr>
    </w:p>
    <w:p w14:paraId="2E9B6797" w14:textId="24461967" w:rsidR="007267C9" w:rsidRPr="008940D2" w:rsidRDefault="007267C9" w:rsidP="002D1D43">
      <w:pPr>
        <w:suppressAutoHyphens/>
        <w:rPr>
          <w:rFonts w:eastAsia="Times New Roman" w:cs="Times New Roman"/>
          <w:b/>
          <w:bCs/>
          <w:szCs w:val="24"/>
          <w:lang w:eastAsia="ar-SA"/>
        </w:rPr>
      </w:pPr>
      <w:r w:rsidRPr="008940D2">
        <w:rPr>
          <w:rFonts w:eastAsia="Times New Roman" w:cs="Times New Roman"/>
          <w:b/>
          <w:bCs/>
          <w:szCs w:val="24"/>
          <w:lang w:eastAsia="ar-SA"/>
        </w:rPr>
        <w:t>Eelnõu § 1 punkt</w:t>
      </w:r>
      <w:r w:rsidR="0024487A"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743137" w:rsidRPr="008940D2">
        <w:rPr>
          <w:rFonts w:eastAsia="Times New Roman" w:cs="Times New Roman"/>
          <w:b/>
          <w:bCs/>
          <w:szCs w:val="24"/>
          <w:lang w:eastAsia="ar-SA"/>
        </w:rPr>
        <w:t>40</w:t>
      </w:r>
      <w:r w:rsidR="0024487A" w:rsidRPr="008940D2">
        <w:rPr>
          <w:rFonts w:eastAsia="Times New Roman" w:cs="Times New Roman"/>
          <w:b/>
          <w:bCs/>
          <w:szCs w:val="24"/>
          <w:lang w:eastAsia="ar-SA"/>
        </w:rPr>
        <w:t xml:space="preserve"> ja </w:t>
      </w:r>
      <w:r w:rsidR="001E6557" w:rsidRPr="008940D2">
        <w:rPr>
          <w:rFonts w:eastAsia="Times New Roman" w:cs="Times New Roman"/>
          <w:b/>
          <w:bCs/>
          <w:szCs w:val="24"/>
          <w:lang w:eastAsia="ar-SA"/>
        </w:rPr>
        <w:t>4</w:t>
      </w:r>
      <w:r w:rsidR="00743137" w:rsidRPr="008940D2">
        <w:rPr>
          <w:rFonts w:eastAsia="Times New Roman" w:cs="Times New Roman"/>
          <w:b/>
          <w:bCs/>
          <w:szCs w:val="24"/>
          <w:lang w:eastAsia="ar-SA"/>
        </w:rPr>
        <w:t>1</w:t>
      </w:r>
    </w:p>
    <w:p w14:paraId="11048833" w14:textId="03CEBBF8" w:rsidR="008A7AB0" w:rsidRPr="008940D2" w:rsidRDefault="000B5153" w:rsidP="000B5153">
      <w:pPr>
        <w:suppressAutoHyphens/>
        <w:rPr>
          <w:rFonts w:eastAsia="Times New Roman" w:cs="Times New Roman"/>
          <w:szCs w:val="24"/>
          <w:lang w:eastAsia="ar-SA"/>
        </w:rPr>
      </w:pPr>
      <w:r w:rsidRPr="008940D2">
        <w:rPr>
          <w:rFonts w:eastAsia="Times New Roman" w:cs="Times New Roman"/>
          <w:szCs w:val="24"/>
          <w:lang w:eastAsia="ar-SA"/>
        </w:rPr>
        <w:t>Eelnõu § 1 punkti</w:t>
      </w:r>
      <w:r w:rsidR="0024487A" w:rsidRPr="008940D2">
        <w:rPr>
          <w:rFonts w:eastAsia="Times New Roman" w:cs="Times New Roman"/>
          <w:szCs w:val="24"/>
          <w:lang w:eastAsia="ar-SA"/>
        </w:rPr>
        <w:t>de</w:t>
      </w:r>
      <w:r w:rsidRPr="008940D2">
        <w:rPr>
          <w:rFonts w:eastAsia="Times New Roman" w:cs="Times New Roman"/>
          <w:szCs w:val="24"/>
          <w:lang w:eastAsia="ar-SA"/>
        </w:rPr>
        <w:t xml:space="preserve">ga </w:t>
      </w:r>
      <w:r w:rsidR="00743137" w:rsidRPr="008940D2">
        <w:rPr>
          <w:rFonts w:eastAsia="Times New Roman" w:cs="Times New Roman"/>
          <w:szCs w:val="24"/>
          <w:lang w:eastAsia="ar-SA"/>
        </w:rPr>
        <w:t>40</w:t>
      </w:r>
      <w:r w:rsidR="0024487A" w:rsidRPr="008940D2">
        <w:rPr>
          <w:rFonts w:eastAsia="Times New Roman" w:cs="Times New Roman"/>
          <w:szCs w:val="24"/>
          <w:lang w:eastAsia="ar-SA"/>
        </w:rPr>
        <w:t xml:space="preserve"> ja </w:t>
      </w:r>
      <w:r w:rsidR="001E6557" w:rsidRPr="008940D2">
        <w:rPr>
          <w:rFonts w:eastAsia="Times New Roman" w:cs="Times New Roman"/>
          <w:szCs w:val="24"/>
          <w:lang w:eastAsia="ar-SA"/>
        </w:rPr>
        <w:t>4</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sätestatakse postisaadetise esemelise sisu annetamise võimalus seaduse § 31 vaates. </w:t>
      </w:r>
      <w:r w:rsidR="008A7AB0" w:rsidRPr="008940D2">
        <w:rPr>
          <w:rFonts w:eastAsia="Times New Roman" w:cs="Times New Roman"/>
          <w:szCs w:val="24"/>
          <w:lang w:eastAsia="ar-SA"/>
        </w:rPr>
        <w:t xml:space="preserve">Eelnõu § 1 punktiga </w:t>
      </w:r>
      <w:r w:rsidR="003A523E" w:rsidRPr="008940D2">
        <w:rPr>
          <w:rFonts w:eastAsia="Times New Roman" w:cs="Times New Roman"/>
          <w:szCs w:val="24"/>
          <w:lang w:eastAsia="ar-SA"/>
        </w:rPr>
        <w:t>3</w:t>
      </w:r>
      <w:r w:rsidR="001E6557" w:rsidRPr="008940D2">
        <w:rPr>
          <w:rFonts w:eastAsia="Times New Roman" w:cs="Times New Roman"/>
          <w:szCs w:val="24"/>
          <w:lang w:eastAsia="ar-SA"/>
        </w:rPr>
        <w:t>9</w:t>
      </w:r>
      <w:r w:rsidR="00AE477D" w:rsidRPr="008940D2">
        <w:rPr>
          <w:rFonts w:eastAsia="Times New Roman" w:cs="Times New Roman"/>
          <w:szCs w:val="24"/>
          <w:lang w:eastAsia="ar-SA"/>
        </w:rPr>
        <w:t xml:space="preserve"> </w:t>
      </w:r>
      <w:r w:rsidR="008A7AB0" w:rsidRPr="008940D2">
        <w:rPr>
          <w:rFonts w:eastAsia="Times New Roman" w:cs="Times New Roman"/>
          <w:szCs w:val="24"/>
          <w:lang w:eastAsia="ar-SA"/>
        </w:rPr>
        <w:t xml:space="preserve">täiendatakse seaduse § 31 lõiget 4 pärast </w:t>
      </w:r>
      <w:r w:rsidR="00032919" w:rsidRPr="008940D2">
        <w:rPr>
          <w:rFonts w:eastAsia="Times New Roman" w:cs="Times New Roman"/>
          <w:szCs w:val="24"/>
          <w:lang w:eastAsia="ar-SA"/>
        </w:rPr>
        <w:t>sõn</w:t>
      </w:r>
      <w:r w:rsidR="008A7AB0" w:rsidRPr="008940D2">
        <w:rPr>
          <w:rFonts w:eastAsia="Times New Roman" w:cs="Times New Roman"/>
          <w:szCs w:val="24"/>
          <w:lang w:eastAsia="ar-SA"/>
        </w:rPr>
        <w:t>a „müümise“ tekstiosaga „,annetamise“</w:t>
      </w:r>
      <w:r w:rsidR="007F7900" w:rsidRPr="008940D2">
        <w:rPr>
          <w:rFonts w:eastAsia="Times New Roman" w:cs="Times New Roman"/>
          <w:szCs w:val="24"/>
          <w:lang w:eastAsia="ar-SA"/>
        </w:rPr>
        <w:t xml:space="preserve">. Ja eelnõu § 1 punktiga </w:t>
      </w:r>
      <w:r w:rsidR="001E6557" w:rsidRPr="008940D2">
        <w:rPr>
          <w:rFonts w:eastAsia="Times New Roman" w:cs="Times New Roman"/>
          <w:szCs w:val="24"/>
          <w:lang w:eastAsia="ar-SA"/>
        </w:rPr>
        <w:t>40</w:t>
      </w:r>
      <w:r w:rsidR="00A727DD" w:rsidRPr="008940D2">
        <w:rPr>
          <w:rFonts w:eastAsia="Times New Roman" w:cs="Times New Roman"/>
          <w:szCs w:val="24"/>
          <w:lang w:eastAsia="ar-SA"/>
        </w:rPr>
        <w:t xml:space="preserve"> täiendatakse seaduse § 31 lõike 5 teist lauset pärast sõna „müüakse“ sõnadega „või annetatakse“.</w:t>
      </w:r>
    </w:p>
    <w:p w14:paraId="59879717" w14:textId="77777777" w:rsidR="00070775" w:rsidRPr="008940D2" w:rsidRDefault="00070775" w:rsidP="000B5153">
      <w:pPr>
        <w:suppressAutoHyphens/>
        <w:rPr>
          <w:rFonts w:eastAsia="Times New Roman" w:cs="Times New Roman"/>
          <w:szCs w:val="24"/>
          <w:lang w:eastAsia="ar-SA"/>
        </w:rPr>
      </w:pPr>
    </w:p>
    <w:p w14:paraId="615CFF24" w14:textId="6C05A1D0" w:rsidR="00190997" w:rsidRPr="008940D2" w:rsidRDefault="00FF34D9" w:rsidP="000B5153">
      <w:pPr>
        <w:suppressAutoHyphens/>
        <w:rPr>
          <w:rFonts w:eastAsia="Times New Roman" w:cs="Times New Roman"/>
          <w:szCs w:val="24"/>
          <w:lang w:eastAsia="ar-SA"/>
        </w:rPr>
      </w:pPr>
      <w:bookmarkStart w:id="75" w:name="_Hlk163116825"/>
      <w:r w:rsidRPr="008940D2">
        <w:rPr>
          <w:rFonts w:eastAsia="Times New Roman" w:cs="Times New Roman"/>
          <w:szCs w:val="24"/>
          <w:lang w:eastAsia="ar-SA"/>
        </w:rPr>
        <w:t>S</w:t>
      </w:r>
      <w:r w:rsidR="00B91283" w:rsidRPr="008940D2">
        <w:rPr>
          <w:rFonts w:eastAsia="Times New Roman" w:cs="Times New Roman"/>
          <w:szCs w:val="24"/>
          <w:lang w:eastAsia="ar-SA"/>
        </w:rPr>
        <w:t>eaduse</w:t>
      </w:r>
      <w:r w:rsidR="000B5153" w:rsidRPr="008940D2">
        <w:rPr>
          <w:rFonts w:eastAsia="Times New Roman" w:cs="Times New Roman"/>
          <w:szCs w:val="24"/>
          <w:lang w:eastAsia="ar-SA"/>
        </w:rPr>
        <w:t xml:space="preserve"> § 31 sätted lubavad postisaadetist, mida on hoitud kuus kuud, kas hävitada või müüa. Müük on tihtipeale kulukas ja aeganõudev protsess, sest see hõlmab endast saadetise avamist, selle väärtuse määramist, oksjoni korraldamist, küsimustele vastamist ja müügi lõpule viimist ehk ostjale kätteandmist.</w:t>
      </w:r>
      <w:r w:rsidR="002E7DB7" w:rsidRPr="008940D2">
        <w:rPr>
          <w:rFonts w:eastAsia="Times New Roman" w:cs="Times New Roman"/>
          <w:szCs w:val="24"/>
          <w:lang w:eastAsia="ar-SA"/>
        </w:rPr>
        <w:t xml:space="preserve"> </w:t>
      </w:r>
      <w:r w:rsidR="000B5153" w:rsidRPr="008940D2">
        <w:rPr>
          <w:rFonts w:eastAsia="Times New Roman" w:cs="Times New Roman"/>
          <w:szCs w:val="24"/>
          <w:lang w:eastAsia="ar-SA"/>
        </w:rPr>
        <w:t xml:space="preserve">AS Eesti Post on uurinud võimalust selliseid esemeid annetada, mille järgi oleks puudust kannatavatel isikutel vajadus, kuid seadus ei võimalda otse annetamist ning annetamine oleks seaduse rikkumine. Annetamine oleks tihti mõistlik nii </w:t>
      </w:r>
      <w:r w:rsidR="00D96E2F" w:rsidRPr="008940D2">
        <w:rPr>
          <w:rFonts w:eastAsia="Times New Roman" w:cs="Times New Roman"/>
          <w:szCs w:val="24"/>
          <w:lang w:eastAsia="ar-SA"/>
        </w:rPr>
        <w:t>ASile Eesti Post</w:t>
      </w:r>
      <w:r w:rsidR="000B5153" w:rsidRPr="008940D2">
        <w:rPr>
          <w:rFonts w:eastAsia="Times New Roman" w:cs="Times New Roman"/>
          <w:szCs w:val="24"/>
          <w:lang w:eastAsia="ar-SA"/>
        </w:rPr>
        <w:t xml:space="preserve"> ja oluliseks abiks annetuse saajale. Praktikas tähendab see, </w:t>
      </w:r>
      <w:r w:rsidR="00D96E2F" w:rsidRPr="008940D2">
        <w:rPr>
          <w:rFonts w:eastAsia="Times New Roman" w:cs="Times New Roman"/>
          <w:szCs w:val="24"/>
          <w:lang w:eastAsia="ar-SA"/>
        </w:rPr>
        <w:t xml:space="preserve">et </w:t>
      </w:r>
      <w:r w:rsidR="000B5153" w:rsidRPr="008940D2">
        <w:rPr>
          <w:rFonts w:eastAsia="Times New Roman" w:cs="Times New Roman"/>
          <w:szCs w:val="24"/>
          <w:lang w:eastAsia="ar-SA"/>
        </w:rPr>
        <w:t>annetamiseks sobivatelt esemetelt eemalda</w:t>
      </w:r>
      <w:r w:rsidR="00D96E2F" w:rsidRPr="008940D2">
        <w:rPr>
          <w:rFonts w:eastAsia="Times New Roman" w:cs="Times New Roman"/>
          <w:szCs w:val="24"/>
          <w:lang w:eastAsia="ar-SA"/>
        </w:rPr>
        <w:t>takse</w:t>
      </w:r>
      <w:r w:rsidR="000B5153" w:rsidRPr="008940D2">
        <w:rPr>
          <w:rFonts w:eastAsia="Times New Roman" w:cs="Times New Roman"/>
          <w:szCs w:val="24"/>
          <w:lang w:eastAsia="ar-SA"/>
        </w:rPr>
        <w:t xml:space="preserve"> kõik saatja ja saaja isikuandmed ning </w:t>
      </w:r>
      <w:r w:rsidR="005D56D3" w:rsidRPr="008940D2">
        <w:rPr>
          <w:rFonts w:eastAsia="Times New Roman" w:cs="Times New Roman"/>
          <w:szCs w:val="24"/>
          <w:lang w:eastAsia="ar-SA"/>
        </w:rPr>
        <w:t xml:space="preserve">need </w:t>
      </w:r>
      <w:r w:rsidR="000B5153" w:rsidRPr="008940D2">
        <w:rPr>
          <w:rFonts w:eastAsia="Times New Roman" w:cs="Times New Roman"/>
          <w:szCs w:val="24"/>
          <w:lang w:eastAsia="ar-SA"/>
        </w:rPr>
        <w:t>saad</w:t>
      </w:r>
      <w:r w:rsidR="00D96E2F" w:rsidRPr="008940D2">
        <w:rPr>
          <w:rFonts w:eastAsia="Times New Roman" w:cs="Times New Roman"/>
          <w:szCs w:val="24"/>
          <w:lang w:eastAsia="ar-SA"/>
        </w:rPr>
        <w:t>etakse</w:t>
      </w:r>
      <w:r w:rsidR="000B5153" w:rsidRPr="008940D2">
        <w:rPr>
          <w:rFonts w:eastAsia="Times New Roman" w:cs="Times New Roman"/>
          <w:szCs w:val="24"/>
          <w:lang w:eastAsia="ar-SA"/>
        </w:rPr>
        <w:t xml:space="preserve"> keskustesse, mis </w:t>
      </w:r>
      <w:r w:rsidR="005D56D3" w:rsidRPr="008940D2">
        <w:rPr>
          <w:rFonts w:eastAsia="Times New Roman" w:cs="Times New Roman"/>
          <w:szCs w:val="24"/>
          <w:lang w:eastAsia="ar-SA"/>
        </w:rPr>
        <w:t xml:space="preserve">tegelevad </w:t>
      </w:r>
      <w:r w:rsidR="000B5153" w:rsidRPr="008940D2">
        <w:rPr>
          <w:rFonts w:eastAsia="Times New Roman" w:cs="Times New Roman"/>
          <w:szCs w:val="24"/>
          <w:lang w:eastAsia="ar-SA"/>
        </w:rPr>
        <w:t>eseme</w:t>
      </w:r>
      <w:r w:rsidR="005D56D3" w:rsidRPr="008940D2">
        <w:rPr>
          <w:rFonts w:eastAsia="Times New Roman" w:cs="Times New Roman"/>
          <w:szCs w:val="24"/>
          <w:lang w:eastAsia="ar-SA"/>
        </w:rPr>
        <w:t>te jagamisega</w:t>
      </w:r>
      <w:r w:rsidR="000B5153" w:rsidRPr="008940D2">
        <w:rPr>
          <w:rFonts w:eastAsia="Times New Roman" w:cs="Times New Roman"/>
          <w:szCs w:val="24"/>
          <w:lang w:eastAsia="ar-SA"/>
        </w:rPr>
        <w:t xml:space="preserve"> abivajajatele.</w:t>
      </w:r>
    </w:p>
    <w:bookmarkEnd w:id="75"/>
    <w:p w14:paraId="50E54CCD" w14:textId="77777777" w:rsidR="007267C9" w:rsidRPr="008940D2" w:rsidRDefault="007267C9" w:rsidP="002D1D43">
      <w:pPr>
        <w:suppressAutoHyphens/>
        <w:rPr>
          <w:rFonts w:eastAsia="Times New Roman" w:cs="Times New Roman"/>
          <w:szCs w:val="24"/>
          <w:lang w:eastAsia="ar-SA"/>
        </w:rPr>
      </w:pPr>
    </w:p>
    <w:p w14:paraId="6E51F1B1" w14:textId="05EC4906" w:rsidR="00190997" w:rsidRPr="008940D2" w:rsidRDefault="00190997" w:rsidP="002D1D43">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4</w:t>
      </w:r>
      <w:r w:rsidR="00743137" w:rsidRPr="008940D2">
        <w:rPr>
          <w:rFonts w:eastAsia="Times New Roman" w:cs="Times New Roman"/>
          <w:b/>
          <w:bCs/>
          <w:szCs w:val="24"/>
          <w:lang w:eastAsia="ar-SA"/>
        </w:rPr>
        <w:t>2</w:t>
      </w:r>
    </w:p>
    <w:p w14:paraId="681C7DF9" w14:textId="04B81361" w:rsidR="007610F8" w:rsidRPr="008940D2" w:rsidRDefault="00190997" w:rsidP="002D1D43">
      <w:pPr>
        <w:suppressAutoHyphens/>
        <w:rPr>
          <w:rFonts w:eastAsia="Times New Roman" w:cs="Times New Roman"/>
          <w:szCs w:val="24"/>
          <w:lang w:eastAsia="ar-SA"/>
        </w:rPr>
      </w:pPr>
      <w:bookmarkStart w:id="76" w:name="_Hlk105407038"/>
      <w:r w:rsidRPr="008940D2">
        <w:rPr>
          <w:rFonts w:eastAsia="Times New Roman" w:cs="Times New Roman"/>
          <w:szCs w:val="24"/>
          <w:lang w:eastAsia="ar-SA"/>
        </w:rPr>
        <w:t>Eelnõu § 1 punkt</w:t>
      </w:r>
      <w:r w:rsidR="00F463BF" w:rsidRPr="008940D2">
        <w:rPr>
          <w:rFonts w:eastAsia="Times New Roman" w:cs="Times New Roman"/>
          <w:szCs w:val="24"/>
          <w:lang w:eastAsia="ar-SA"/>
        </w:rPr>
        <w:t>i</w:t>
      </w:r>
      <w:r w:rsidRPr="008940D2">
        <w:rPr>
          <w:rFonts w:eastAsia="Times New Roman" w:cs="Times New Roman"/>
          <w:szCs w:val="24"/>
          <w:lang w:eastAsia="ar-SA"/>
        </w:rPr>
        <w:t xml:space="preserve"> </w:t>
      </w:r>
      <w:r w:rsidR="00BB6949" w:rsidRPr="008940D2">
        <w:rPr>
          <w:rFonts w:eastAsia="Times New Roman" w:cs="Times New Roman"/>
          <w:szCs w:val="24"/>
          <w:lang w:eastAsia="ar-SA"/>
        </w:rPr>
        <w:t>4</w:t>
      </w:r>
      <w:r w:rsidR="00743137" w:rsidRPr="008940D2">
        <w:rPr>
          <w:rFonts w:eastAsia="Times New Roman" w:cs="Times New Roman"/>
          <w:szCs w:val="24"/>
          <w:lang w:eastAsia="ar-SA"/>
        </w:rPr>
        <w:t>2</w:t>
      </w:r>
      <w:r w:rsidRPr="008940D2">
        <w:rPr>
          <w:rFonts w:eastAsia="Times New Roman" w:cs="Times New Roman"/>
          <w:szCs w:val="24"/>
          <w:lang w:eastAsia="ar-SA"/>
        </w:rPr>
        <w:t xml:space="preserve"> kohaselt </w:t>
      </w:r>
      <w:r w:rsidR="00F463BF" w:rsidRPr="008940D2">
        <w:rPr>
          <w:rFonts w:eastAsia="Times New Roman" w:cs="Times New Roman"/>
          <w:szCs w:val="24"/>
          <w:lang w:eastAsia="ar-SA"/>
        </w:rPr>
        <w:t xml:space="preserve">muudetakse seaduse </w:t>
      </w:r>
      <w:r w:rsidR="00706159" w:rsidRPr="008940D2">
        <w:rPr>
          <w:rFonts w:eastAsia="Times New Roman" w:cs="Times New Roman"/>
          <w:szCs w:val="24"/>
          <w:lang w:eastAsia="ar-SA"/>
        </w:rPr>
        <w:t>§ 36 lõi</w:t>
      </w:r>
      <w:r w:rsidR="00AF059F" w:rsidRPr="008940D2">
        <w:rPr>
          <w:rFonts w:eastAsia="Times New Roman" w:cs="Times New Roman"/>
          <w:szCs w:val="24"/>
          <w:lang w:eastAsia="ar-SA"/>
        </w:rPr>
        <w:t>ked</w:t>
      </w:r>
      <w:r w:rsidR="00706159" w:rsidRPr="008940D2">
        <w:rPr>
          <w:rFonts w:eastAsia="Times New Roman" w:cs="Times New Roman"/>
          <w:szCs w:val="24"/>
          <w:lang w:eastAsia="ar-SA"/>
        </w:rPr>
        <w:t xml:space="preserve"> 1</w:t>
      </w:r>
      <w:r w:rsidR="00AF059F" w:rsidRPr="008940D2">
        <w:rPr>
          <w:rFonts w:eastAsia="Times New Roman" w:cs="Times New Roman"/>
          <w:szCs w:val="24"/>
          <w:lang w:eastAsia="ar-SA"/>
        </w:rPr>
        <w:t xml:space="preserve"> ja 2</w:t>
      </w:r>
      <w:r w:rsidRPr="008940D2">
        <w:rPr>
          <w:rFonts w:eastAsia="Times New Roman" w:cs="Times New Roman"/>
          <w:szCs w:val="24"/>
          <w:lang w:eastAsia="ar-SA"/>
        </w:rPr>
        <w:t xml:space="preserve">. </w:t>
      </w:r>
      <w:r w:rsidR="00FD6840" w:rsidRPr="008940D2">
        <w:rPr>
          <w:rFonts w:eastAsia="Times New Roman" w:cs="Times New Roman"/>
          <w:szCs w:val="24"/>
          <w:lang w:eastAsia="ar-SA"/>
        </w:rPr>
        <w:t>S</w:t>
      </w:r>
      <w:r w:rsidR="00AF059F" w:rsidRPr="008940D2">
        <w:rPr>
          <w:rFonts w:eastAsia="Times New Roman" w:cs="Times New Roman"/>
          <w:szCs w:val="24"/>
          <w:lang w:eastAsia="ar-SA"/>
        </w:rPr>
        <w:t xml:space="preserve">eaduse § 36 lõikes 1 tehtud </w:t>
      </w:r>
      <w:bookmarkStart w:id="77" w:name="_Hlk163116869"/>
      <w:r w:rsidR="00AF059F" w:rsidRPr="008940D2">
        <w:rPr>
          <w:rFonts w:eastAsia="Times New Roman" w:cs="Times New Roman"/>
          <w:szCs w:val="24"/>
          <w:lang w:eastAsia="ar-SA"/>
        </w:rPr>
        <w:t>m</w:t>
      </w:r>
      <w:r w:rsidR="00F463BF" w:rsidRPr="008940D2">
        <w:rPr>
          <w:rFonts w:eastAsia="Times New Roman" w:cs="Times New Roman"/>
          <w:szCs w:val="24"/>
          <w:lang w:eastAsia="ar-SA"/>
        </w:rPr>
        <w:t xml:space="preserve">uudatuse tulemusena </w:t>
      </w:r>
      <w:r w:rsidRPr="008940D2">
        <w:rPr>
          <w:rFonts w:eastAsia="Times New Roman" w:cs="Times New Roman"/>
          <w:szCs w:val="24"/>
          <w:lang w:eastAsia="ar-SA"/>
        </w:rPr>
        <w:t xml:space="preserve">tunnistatakse kehtetuks </w:t>
      </w:r>
      <w:r w:rsidR="00B91283" w:rsidRPr="008940D2">
        <w:rPr>
          <w:rFonts w:eastAsia="Times New Roman" w:cs="Times New Roman"/>
          <w:szCs w:val="24"/>
          <w:lang w:eastAsia="ar-SA"/>
        </w:rPr>
        <w:t xml:space="preserve">UPT </w:t>
      </w:r>
      <w:r w:rsidRPr="008940D2">
        <w:rPr>
          <w:rFonts w:eastAsia="Times New Roman" w:cs="Times New Roman"/>
          <w:szCs w:val="24"/>
          <w:lang w:eastAsia="ar-SA"/>
        </w:rPr>
        <w:t>osutaja kohustus osutada oma postivõrgu vahendusel üle Eesti rahasiirdeid</w:t>
      </w:r>
      <w:r w:rsidR="00A96D19" w:rsidRPr="008940D2">
        <w:rPr>
          <w:rFonts w:eastAsia="Times New Roman" w:cs="Times New Roman"/>
          <w:szCs w:val="24"/>
          <w:lang w:eastAsia="ar-SA"/>
        </w:rPr>
        <w:t xml:space="preserve"> ja muudetakse see UPT osutaja õiguseks</w:t>
      </w:r>
      <w:r w:rsidRPr="008940D2">
        <w:rPr>
          <w:rFonts w:eastAsia="Times New Roman" w:cs="Times New Roman"/>
          <w:szCs w:val="24"/>
          <w:lang w:eastAsia="ar-SA"/>
        </w:rPr>
        <w:t>.</w:t>
      </w:r>
      <w:r w:rsidR="00A96D19" w:rsidRPr="008940D2">
        <w:rPr>
          <w:rFonts w:eastAsia="Times New Roman" w:cs="Times New Roman"/>
          <w:szCs w:val="24"/>
          <w:lang w:eastAsia="ar-SA"/>
        </w:rPr>
        <w:t xml:space="preserve"> See annab UPT osutajale vajaliku paindlikkus</w:t>
      </w:r>
      <w:r w:rsidR="00003283" w:rsidRPr="008940D2">
        <w:rPr>
          <w:rFonts w:eastAsia="Times New Roman" w:cs="Times New Roman"/>
          <w:szCs w:val="24"/>
          <w:lang w:eastAsia="ar-SA"/>
        </w:rPr>
        <w:t>e</w:t>
      </w:r>
      <w:r w:rsidR="00A96D19" w:rsidRPr="008940D2">
        <w:rPr>
          <w:rFonts w:eastAsia="Times New Roman" w:cs="Times New Roman"/>
          <w:szCs w:val="24"/>
          <w:lang w:eastAsia="ar-SA"/>
        </w:rPr>
        <w:t>.</w:t>
      </w:r>
      <w:r w:rsidR="007267C9" w:rsidRPr="008940D2">
        <w:rPr>
          <w:rFonts w:eastAsia="Times New Roman" w:cs="Times New Roman"/>
          <w:szCs w:val="24"/>
          <w:lang w:eastAsia="ar-SA"/>
        </w:rPr>
        <w:t xml:space="preserve"> </w:t>
      </w:r>
      <w:bookmarkEnd w:id="76"/>
    </w:p>
    <w:p w14:paraId="79C42A4D" w14:textId="77777777" w:rsidR="007610F8" w:rsidRPr="008940D2" w:rsidRDefault="007610F8" w:rsidP="002D1D43">
      <w:pPr>
        <w:suppressAutoHyphens/>
        <w:rPr>
          <w:rFonts w:eastAsia="Times New Roman" w:cs="Times New Roman"/>
          <w:szCs w:val="24"/>
          <w:lang w:eastAsia="ar-SA"/>
        </w:rPr>
      </w:pPr>
    </w:p>
    <w:p w14:paraId="30A4714F" w14:textId="147B9B99" w:rsidR="00190997" w:rsidRPr="008940D2" w:rsidRDefault="007267C9" w:rsidP="002D1D43">
      <w:pPr>
        <w:suppressAutoHyphens/>
        <w:rPr>
          <w:rFonts w:eastAsia="Times New Roman" w:cs="Times New Roman"/>
          <w:szCs w:val="24"/>
          <w:lang w:eastAsia="ar-SA"/>
        </w:rPr>
      </w:pPr>
      <w:r w:rsidRPr="008940D2">
        <w:rPr>
          <w:rFonts w:eastAsia="Times New Roman" w:cs="Times New Roman"/>
          <w:szCs w:val="24"/>
          <w:lang w:eastAsia="ar-SA"/>
        </w:rPr>
        <w:t xml:space="preserve">Kehtima jääb </w:t>
      </w:r>
      <w:r w:rsidR="00B91283" w:rsidRPr="008940D2">
        <w:rPr>
          <w:rFonts w:eastAsia="Times New Roman" w:cs="Times New Roman"/>
          <w:szCs w:val="24"/>
          <w:lang w:eastAsia="ar-SA"/>
        </w:rPr>
        <w:t xml:space="preserve">UPT </w:t>
      </w:r>
      <w:r w:rsidRPr="008940D2">
        <w:rPr>
          <w:rFonts w:eastAsia="Times New Roman" w:cs="Times New Roman"/>
          <w:szCs w:val="24"/>
          <w:lang w:eastAsia="ar-SA"/>
        </w:rPr>
        <w:t xml:space="preserve">osutaja kohustus </w:t>
      </w:r>
      <w:r w:rsidR="00FB6326" w:rsidRPr="008940D2">
        <w:rPr>
          <w:rFonts w:eastAsia="Times New Roman" w:cs="Times New Roman"/>
          <w:szCs w:val="24"/>
          <w:lang w:eastAsia="ar-SA"/>
        </w:rPr>
        <w:t>makst</w:t>
      </w:r>
      <w:r w:rsidRPr="008940D2">
        <w:rPr>
          <w:rFonts w:eastAsia="Times New Roman" w:cs="Times New Roman"/>
          <w:szCs w:val="24"/>
          <w:lang w:eastAsia="ar-SA"/>
        </w:rPr>
        <w:t xml:space="preserve">a oma postivõrgu vahendusel </w:t>
      </w:r>
      <w:r w:rsidR="003A638D" w:rsidRPr="008940D2">
        <w:rPr>
          <w:rFonts w:eastAsia="Times New Roman" w:cs="Times New Roman"/>
          <w:szCs w:val="24"/>
          <w:lang w:eastAsia="ar-SA"/>
        </w:rPr>
        <w:t>välja</w:t>
      </w:r>
      <w:r w:rsidRPr="008940D2">
        <w:rPr>
          <w:rFonts w:eastAsia="Times New Roman" w:cs="Times New Roman"/>
          <w:szCs w:val="24"/>
          <w:lang w:eastAsia="ar-SA"/>
        </w:rPr>
        <w:t xml:space="preserve"> pensionid ja toetus</w:t>
      </w:r>
      <w:r w:rsidR="00FB6326" w:rsidRPr="008940D2">
        <w:rPr>
          <w:rFonts w:eastAsia="Times New Roman" w:cs="Times New Roman"/>
          <w:szCs w:val="24"/>
          <w:lang w:eastAsia="ar-SA"/>
        </w:rPr>
        <w:t>ed</w:t>
      </w:r>
      <w:r w:rsidR="003A638D" w:rsidRPr="008940D2">
        <w:rPr>
          <w:rFonts w:eastAsia="Times New Roman" w:cs="Times New Roman"/>
          <w:szCs w:val="24"/>
          <w:lang w:eastAsia="ar-SA"/>
        </w:rPr>
        <w:t xml:space="preserve"> üle Eesti</w:t>
      </w:r>
      <w:bookmarkEnd w:id="77"/>
      <w:r w:rsidRPr="008940D2">
        <w:rPr>
          <w:rFonts w:eastAsia="Times New Roman" w:cs="Times New Roman"/>
          <w:szCs w:val="24"/>
          <w:lang w:eastAsia="ar-SA"/>
        </w:rPr>
        <w:t>.</w:t>
      </w:r>
      <w:r w:rsidR="00221EC9" w:rsidRPr="008940D2">
        <w:rPr>
          <w:rFonts w:eastAsia="Times New Roman" w:cs="Times New Roman"/>
          <w:szCs w:val="24"/>
          <w:lang w:eastAsia="ar-SA"/>
        </w:rPr>
        <w:t xml:space="preserve"> Riikliku pensionikindlustuse seaduse § 36 lõike 1 kohaselt</w:t>
      </w:r>
      <w:r w:rsidR="00CB074F" w:rsidRPr="008940D2">
        <w:rPr>
          <w:rFonts w:eastAsia="Times New Roman" w:cs="Times New Roman"/>
          <w:szCs w:val="24"/>
          <w:lang w:eastAsia="ar-SA"/>
        </w:rPr>
        <w:t xml:space="preserve"> </w:t>
      </w:r>
      <w:r w:rsidR="000565FA" w:rsidRPr="008940D2">
        <w:rPr>
          <w:rFonts w:eastAsia="Times New Roman" w:cs="Times New Roman"/>
          <w:szCs w:val="24"/>
          <w:lang w:eastAsia="ar-SA"/>
        </w:rPr>
        <w:t>on võimalik</w:t>
      </w:r>
      <w:r w:rsidR="00CB074F" w:rsidRPr="008940D2">
        <w:rPr>
          <w:rFonts w:eastAsia="Times New Roman" w:cs="Times New Roman"/>
          <w:szCs w:val="24"/>
          <w:lang w:eastAsia="ar-SA"/>
        </w:rPr>
        <w:t xml:space="preserve"> Eestis makstud riikliku pensioni</w:t>
      </w:r>
      <w:r w:rsidR="000565FA" w:rsidRPr="008940D2">
        <w:rPr>
          <w:rFonts w:eastAsia="Times New Roman" w:cs="Times New Roman"/>
          <w:szCs w:val="24"/>
          <w:lang w:eastAsia="ar-SA"/>
        </w:rPr>
        <w:t xml:space="preserve"> saada ka posti teel. Pensionite kojukande teenust pakub käesoleval hetkel AS </w:t>
      </w:r>
      <w:proofErr w:type="spellStart"/>
      <w:r w:rsidR="000565FA" w:rsidRPr="008940D2">
        <w:rPr>
          <w:rFonts w:eastAsia="Times New Roman" w:cs="Times New Roman"/>
          <w:szCs w:val="24"/>
          <w:lang w:eastAsia="ar-SA"/>
        </w:rPr>
        <w:t>Hansab</w:t>
      </w:r>
      <w:proofErr w:type="spellEnd"/>
      <w:r w:rsidR="000565FA" w:rsidRPr="008940D2">
        <w:rPr>
          <w:rFonts w:eastAsia="Times New Roman" w:cs="Times New Roman"/>
          <w:szCs w:val="24"/>
          <w:lang w:eastAsia="ar-SA"/>
        </w:rPr>
        <w:t xml:space="preserve"> koostöös turvaettevõttega Viking Security. Teenuse tagamise eest vastutab Sotsiaalkindlustusamet</w:t>
      </w:r>
      <w:r w:rsidR="000565FA" w:rsidRPr="008940D2">
        <w:rPr>
          <w:rStyle w:val="Allmrkuseviide"/>
          <w:rFonts w:eastAsia="Times New Roman" w:cs="Times New Roman"/>
          <w:szCs w:val="24"/>
          <w:lang w:eastAsia="ar-SA"/>
        </w:rPr>
        <w:footnoteReference w:id="7"/>
      </w:r>
      <w:r w:rsidR="000565FA" w:rsidRPr="008940D2">
        <w:rPr>
          <w:rFonts w:eastAsia="Times New Roman" w:cs="Times New Roman"/>
          <w:szCs w:val="24"/>
          <w:lang w:eastAsia="ar-SA"/>
        </w:rPr>
        <w:t>.</w:t>
      </w:r>
      <w:r w:rsidR="00846999" w:rsidRPr="008940D2">
        <w:rPr>
          <w:rFonts w:eastAsia="Times New Roman" w:cs="Times New Roman"/>
          <w:szCs w:val="24"/>
          <w:lang w:eastAsia="ar-SA"/>
        </w:rPr>
        <w:t xml:space="preserve"> Lisaks </w:t>
      </w:r>
      <w:r w:rsidR="00846999" w:rsidRPr="008940D2">
        <w:rPr>
          <w:rFonts w:cs="Times New Roman"/>
          <w:szCs w:val="24"/>
        </w:rPr>
        <w:t xml:space="preserve">pensionitele makstakse kojukandega teatud juhtudel välja ka toetusi. </w:t>
      </w:r>
    </w:p>
    <w:p w14:paraId="17F9FF87" w14:textId="6CCC8E4B" w:rsidR="00AF059F" w:rsidRPr="008940D2" w:rsidRDefault="00AF059F" w:rsidP="002D1D43">
      <w:pPr>
        <w:suppressAutoHyphens/>
        <w:rPr>
          <w:rFonts w:eastAsia="Times New Roman" w:cs="Times New Roman"/>
          <w:szCs w:val="24"/>
          <w:lang w:eastAsia="ar-SA"/>
        </w:rPr>
      </w:pPr>
    </w:p>
    <w:p w14:paraId="59645753" w14:textId="6B77791A" w:rsidR="000A602C" w:rsidRPr="008940D2" w:rsidRDefault="00FD6840" w:rsidP="002D1D43">
      <w:pPr>
        <w:suppressAutoHyphens/>
        <w:rPr>
          <w:rFonts w:eastAsia="Times New Roman" w:cs="Times New Roman"/>
          <w:szCs w:val="24"/>
          <w:lang w:eastAsia="ar-SA"/>
        </w:rPr>
      </w:pPr>
      <w:r w:rsidRPr="008940D2">
        <w:rPr>
          <w:rFonts w:eastAsia="Times New Roman" w:cs="Times New Roman"/>
          <w:szCs w:val="24"/>
          <w:lang w:eastAsia="ar-SA"/>
        </w:rPr>
        <w:t>S</w:t>
      </w:r>
      <w:r w:rsidR="000A602C" w:rsidRPr="008940D2">
        <w:rPr>
          <w:rFonts w:eastAsia="Times New Roman" w:cs="Times New Roman"/>
          <w:szCs w:val="24"/>
          <w:lang w:eastAsia="ar-SA"/>
        </w:rPr>
        <w:t xml:space="preserve">eaduse § 36 lõikes 2 tehtud muudatuse tulemusena ühtlustatakse sõnastus lõikega 1. </w:t>
      </w:r>
      <w:r w:rsidR="00750088" w:rsidRPr="008940D2">
        <w:rPr>
          <w:rFonts w:eastAsia="Times New Roman" w:cs="Times New Roman"/>
          <w:szCs w:val="24"/>
          <w:lang w:eastAsia="ar-SA"/>
        </w:rPr>
        <w:t>Kuna e</w:t>
      </w:r>
      <w:r w:rsidR="000A602C" w:rsidRPr="008940D2">
        <w:rPr>
          <w:rFonts w:eastAsia="Times New Roman" w:cs="Times New Roman"/>
          <w:szCs w:val="24"/>
          <w:lang w:eastAsia="ar-SA"/>
        </w:rPr>
        <w:t>elnõus toodud uue lõi</w:t>
      </w:r>
      <w:r w:rsidR="00750088" w:rsidRPr="008940D2">
        <w:rPr>
          <w:rFonts w:eastAsia="Times New Roman" w:cs="Times New Roman"/>
          <w:szCs w:val="24"/>
          <w:lang w:eastAsia="ar-SA"/>
        </w:rPr>
        <w:t>k</w:t>
      </w:r>
      <w:r w:rsidR="000A602C" w:rsidRPr="008940D2">
        <w:rPr>
          <w:rFonts w:eastAsia="Times New Roman" w:cs="Times New Roman"/>
          <w:szCs w:val="24"/>
          <w:lang w:eastAsia="ar-SA"/>
        </w:rPr>
        <w:t>e 1 sõnastuses ei kasutata enam sõna „</w:t>
      </w:r>
      <w:proofErr w:type="spellStart"/>
      <w:r w:rsidR="000A602C" w:rsidRPr="008940D2">
        <w:rPr>
          <w:rFonts w:eastAsia="Times New Roman" w:cs="Times New Roman"/>
          <w:szCs w:val="24"/>
          <w:lang w:eastAsia="ar-SA"/>
        </w:rPr>
        <w:t>finantsteenused</w:t>
      </w:r>
      <w:proofErr w:type="spellEnd"/>
      <w:r w:rsidR="000A602C" w:rsidRPr="008940D2">
        <w:rPr>
          <w:rFonts w:eastAsia="Times New Roman" w:cs="Times New Roman"/>
          <w:szCs w:val="24"/>
          <w:lang w:eastAsia="ar-SA"/>
        </w:rPr>
        <w:t xml:space="preserve">“, siis ei ole edaspidi ka lõikes 2 vajadust seda sõna kasutada. </w:t>
      </w:r>
      <w:r w:rsidR="00846999" w:rsidRPr="008940D2">
        <w:rPr>
          <w:rFonts w:cs="Times New Roman"/>
          <w:szCs w:val="24"/>
        </w:rPr>
        <w:t>Samuti täpsustatakse, et teenuse osutamisel tuleb lähtuda</w:t>
      </w:r>
      <w:r w:rsidR="003906DD" w:rsidRPr="008940D2">
        <w:rPr>
          <w:rFonts w:cs="Times New Roman"/>
          <w:szCs w:val="24"/>
        </w:rPr>
        <w:t xml:space="preserve"> ka muudes asjaomastes seadustes sätestatu</w:t>
      </w:r>
      <w:r w:rsidR="00027BC3" w:rsidRPr="008940D2">
        <w:rPr>
          <w:rFonts w:cs="Times New Roman"/>
          <w:szCs w:val="24"/>
        </w:rPr>
        <w:t>st</w:t>
      </w:r>
      <w:r w:rsidR="003906DD" w:rsidRPr="008940D2">
        <w:rPr>
          <w:rFonts w:cs="Times New Roman"/>
          <w:szCs w:val="24"/>
        </w:rPr>
        <w:t>, seega</w:t>
      </w:r>
      <w:r w:rsidR="00846999" w:rsidRPr="008940D2">
        <w:rPr>
          <w:rFonts w:cs="Times New Roman"/>
          <w:szCs w:val="24"/>
        </w:rPr>
        <w:t xml:space="preserve"> lisaks riikliku </w:t>
      </w:r>
      <w:r w:rsidR="00846999" w:rsidRPr="008940D2">
        <w:rPr>
          <w:rFonts w:cs="Times New Roman"/>
          <w:szCs w:val="24"/>
        </w:rPr>
        <w:lastRenderedPageBreak/>
        <w:t>pensionikindlustuse seadusele ka näiteks puuetega inimeste sotsiaaltoetuste seaduse §</w:t>
      </w:r>
      <w:r w:rsidR="00027BC3" w:rsidRPr="008940D2">
        <w:rPr>
          <w:rFonts w:cs="Times New Roman"/>
          <w:szCs w:val="24"/>
        </w:rPr>
        <w:t>-st</w:t>
      </w:r>
      <w:r w:rsidR="00846999" w:rsidRPr="008940D2">
        <w:rPr>
          <w:rFonts w:cs="Times New Roman"/>
          <w:szCs w:val="24"/>
        </w:rPr>
        <w:t xml:space="preserve"> 22, perehüvitiste seaduse § 8 lõike</w:t>
      </w:r>
      <w:r w:rsidR="00027BC3" w:rsidRPr="008940D2">
        <w:rPr>
          <w:rFonts w:cs="Times New Roman"/>
          <w:szCs w:val="24"/>
        </w:rPr>
        <w:t>st</w:t>
      </w:r>
      <w:r w:rsidR="00846999" w:rsidRPr="008940D2">
        <w:rPr>
          <w:rFonts w:cs="Times New Roman"/>
          <w:szCs w:val="24"/>
        </w:rPr>
        <w:t xml:space="preserve"> 5 ja töövõimetoetuse seaduse §-s</w:t>
      </w:r>
      <w:r w:rsidR="00027BC3" w:rsidRPr="008940D2">
        <w:rPr>
          <w:rFonts w:cs="Times New Roman"/>
          <w:szCs w:val="24"/>
        </w:rPr>
        <w:t>t</w:t>
      </w:r>
      <w:r w:rsidR="00846999" w:rsidRPr="008940D2">
        <w:rPr>
          <w:rFonts w:cs="Times New Roman"/>
          <w:szCs w:val="24"/>
        </w:rPr>
        <w:t xml:space="preserve"> 17.</w:t>
      </w:r>
    </w:p>
    <w:p w14:paraId="006E4DC3" w14:textId="77777777" w:rsidR="00BF0B23" w:rsidRPr="008940D2" w:rsidRDefault="00BF0B23" w:rsidP="002D1D43">
      <w:pPr>
        <w:suppressAutoHyphens/>
        <w:rPr>
          <w:rFonts w:eastAsia="Times New Roman" w:cs="Times New Roman"/>
          <w:szCs w:val="24"/>
          <w:lang w:eastAsia="ar-SA"/>
        </w:rPr>
      </w:pPr>
    </w:p>
    <w:p w14:paraId="22D634F2" w14:textId="020A4C4D" w:rsidR="00BF0B23" w:rsidRPr="008940D2" w:rsidRDefault="00BF0B23" w:rsidP="00BF0B23">
      <w:pPr>
        <w:suppressAutoHyphens/>
        <w:rPr>
          <w:rFonts w:eastAsia="Times New Roman" w:cs="Times New Roman"/>
          <w:szCs w:val="24"/>
          <w:lang w:eastAsia="ar-SA"/>
        </w:rPr>
      </w:pPr>
      <w:bookmarkStart w:id="78" w:name="_Hlk163116899"/>
      <w:r w:rsidRPr="008940D2">
        <w:rPr>
          <w:rFonts w:eastAsia="Times New Roman" w:cs="Times New Roman"/>
          <w:szCs w:val="24"/>
          <w:lang w:eastAsia="ar-SA"/>
        </w:rPr>
        <w:t>Rahasiirde teenuste osutamine on seotud sularaha käitlemisega</w:t>
      </w:r>
      <w:r w:rsidR="00750088" w:rsidRPr="008940D2">
        <w:rPr>
          <w:rFonts w:eastAsia="Times New Roman" w:cs="Times New Roman"/>
          <w:szCs w:val="24"/>
          <w:lang w:eastAsia="ar-SA"/>
        </w:rPr>
        <w:t xml:space="preserve"> ja sellele </w:t>
      </w:r>
      <w:r w:rsidRPr="008940D2">
        <w:rPr>
          <w:rFonts w:eastAsia="Times New Roman" w:cs="Times New Roman"/>
          <w:szCs w:val="24"/>
          <w:lang w:eastAsia="ar-SA"/>
        </w:rPr>
        <w:t xml:space="preserve">rakenduvad erinõuded, mille täitmisega seotud kulu UPT osutaja jaoks oli 2020. aastal ligikaudu 400 000 eurot. Lisaks tuleb täita üha karmistuvaid rahapesu ja terrorismi rahastamise </w:t>
      </w:r>
      <w:r w:rsidR="00750088" w:rsidRPr="008940D2">
        <w:rPr>
          <w:rFonts w:eastAsia="Times New Roman" w:cs="Times New Roman"/>
          <w:szCs w:val="24"/>
          <w:lang w:eastAsia="ar-SA"/>
        </w:rPr>
        <w:t xml:space="preserve">tõkestamise </w:t>
      </w:r>
      <w:r w:rsidRPr="008940D2">
        <w:rPr>
          <w:rFonts w:eastAsia="Times New Roman" w:cs="Times New Roman"/>
          <w:szCs w:val="24"/>
          <w:lang w:eastAsia="ar-SA"/>
        </w:rPr>
        <w:t>nõudeid, mis samuti tõsta</w:t>
      </w:r>
      <w:r w:rsidR="00750088" w:rsidRPr="008940D2">
        <w:rPr>
          <w:rFonts w:eastAsia="Times New Roman" w:cs="Times New Roman"/>
          <w:szCs w:val="24"/>
          <w:lang w:eastAsia="ar-SA"/>
        </w:rPr>
        <w:t>vad</w:t>
      </w:r>
      <w:r w:rsidRPr="008940D2">
        <w:rPr>
          <w:rFonts w:eastAsia="Times New Roman" w:cs="Times New Roman"/>
          <w:szCs w:val="24"/>
          <w:lang w:eastAsia="ar-SA"/>
        </w:rPr>
        <w:t xml:space="preserve"> UPT osutaja kulusid ja halduskoormust. Selliste kulude kandmine ei ole põhjendatud, kui osutatavate teenuste maht on väike ning teenust pakuvad turul ka muud teenusepakkujad, kes on Finantsinspektsiooni järelevalve all.</w:t>
      </w:r>
      <w:r w:rsidR="0023592B" w:rsidRPr="008940D2">
        <w:rPr>
          <w:rFonts w:eastAsia="Times New Roman" w:cs="Times New Roman"/>
          <w:szCs w:val="24"/>
          <w:lang w:eastAsia="ar-SA"/>
        </w:rPr>
        <w:t xml:space="preserve"> Rahasiire on rahakaardi teenus (raha sissemaks UPT osutaja võrgus ja sularaha väljamaks UPT osutaja võrgus</w:t>
      </w:r>
      <w:r w:rsidR="00750088" w:rsidRPr="008940D2">
        <w:rPr>
          <w:rFonts w:eastAsia="Times New Roman" w:cs="Times New Roman"/>
          <w:szCs w:val="24"/>
          <w:lang w:eastAsia="ar-SA"/>
        </w:rPr>
        <w:t>)</w:t>
      </w:r>
      <w:r w:rsidR="0023592B" w:rsidRPr="008940D2">
        <w:rPr>
          <w:rFonts w:eastAsia="Times New Roman" w:cs="Times New Roman"/>
          <w:szCs w:val="24"/>
          <w:lang w:eastAsia="ar-SA"/>
        </w:rPr>
        <w:t>. All on toodud tehingute arv ja selle muutus viimaste aastate jooksul:</w:t>
      </w:r>
    </w:p>
    <w:p w14:paraId="3FE68C48" w14:textId="77777777" w:rsidR="0023592B" w:rsidRPr="008940D2" w:rsidRDefault="0023592B" w:rsidP="00BF0B23">
      <w:pPr>
        <w:suppressAutoHyphens/>
        <w:rPr>
          <w:rFonts w:eastAsia="Times New Roman" w:cs="Times New Roman"/>
          <w:szCs w:val="24"/>
          <w:lang w:eastAsia="ar-SA"/>
        </w:rPr>
      </w:pPr>
    </w:p>
    <w:tbl>
      <w:tblPr>
        <w:tblW w:w="5000" w:type="pct"/>
        <w:tblCellMar>
          <w:left w:w="0" w:type="dxa"/>
          <w:right w:w="0" w:type="dxa"/>
        </w:tblCellMar>
        <w:tblLook w:val="04A0" w:firstRow="1" w:lastRow="0" w:firstColumn="1" w:lastColumn="0" w:noHBand="0" w:noVBand="1"/>
      </w:tblPr>
      <w:tblGrid>
        <w:gridCol w:w="2323"/>
        <w:gridCol w:w="907"/>
        <w:gridCol w:w="907"/>
        <w:gridCol w:w="907"/>
        <w:gridCol w:w="907"/>
        <w:gridCol w:w="907"/>
        <w:gridCol w:w="731"/>
        <w:gridCol w:w="731"/>
        <w:gridCol w:w="731"/>
      </w:tblGrid>
      <w:tr w:rsidR="0047392B" w:rsidRPr="008940D2" w14:paraId="732E251A" w14:textId="17970EBD" w:rsidTr="0047392B">
        <w:trPr>
          <w:trHeight w:val="300"/>
        </w:trPr>
        <w:tc>
          <w:tcPr>
            <w:tcW w:w="1283"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8C210B" w14:textId="77777777" w:rsidR="0047392B" w:rsidRPr="008940D2" w:rsidRDefault="0047392B">
            <w:pPr>
              <w:rPr>
                <w:b/>
                <w:bCs/>
                <w:color w:val="000000"/>
                <w:sz w:val="22"/>
                <w:lang w:eastAsia="et-EE"/>
              </w:rPr>
            </w:pPr>
            <w:r w:rsidRPr="008940D2">
              <w:rPr>
                <w:b/>
                <w:bCs/>
                <w:color w:val="000000"/>
                <w:lang w:eastAsia="et-EE"/>
              </w:rPr>
              <w:t>Tehingute arv</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9DC6FF2" w14:textId="77777777" w:rsidR="0047392B" w:rsidRPr="008940D2" w:rsidRDefault="0047392B">
            <w:pPr>
              <w:jc w:val="right"/>
              <w:rPr>
                <w:b/>
                <w:bCs/>
                <w:color w:val="000000"/>
                <w:lang w:eastAsia="et-EE"/>
              </w:rPr>
            </w:pPr>
            <w:r w:rsidRPr="008940D2">
              <w:rPr>
                <w:b/>
                <w:bCs/>
                <w:color w:val="000000"/>
                <w:lang w:eastAsia="et-EE"/>
              </w:rPr>
              <w:t>2016</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8BF85A8" w14:textId="77777777" w:rsidR="0047392B" w:rsidRPr="008940D2" w:rsidRDefault="0047392B">
            <w:pPr>
              <w:jc w:val="right"/>
              <w:rPr>
                <w:b/>
                <w:bCs/>
                <w:color w:val="000000"/>
                <w:lang w:eastAsia="et-EE"/>
              </w:rPr>
            </w:pPr>
            <w:r w:rsidRPr="008940D2">
              <w:rPr>
                <w:b/>
                <w:bCs/>
                <w:color w:val="000000"/>
                <w:lang w:eastAsia="et-EE"/>
              </w:rPr>
              <w:t>2017</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67769B4" w14:textId="77777777" w:rsidR="0047392B" w:rsidRPr="008940D2" w:rsidRDefault="0047392B">
            <w:pPr>
              <w:jc w:val="right"/>
              <w:rPr>
                <w:b/>
                <w:bCs/>
                <w:color w:val="000000"/>
                <w:lang w:eastAsia="et-EE"/>
              </w:rPr>
            </w:pPr>
            <w:r w:rsidRPr="008940D2">
              <w:rPr>
                <w:b/>
                <w:bCs/>
                <w:color w:val="000000"/>
                <w:lang w:eastAsia="et-EE"/>
              </w:rPr>
              <w:t>2018</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E1EF8FB" w14:textId="77777777" w:rsidR="0047392B" w:rsidRPr="008940D2" w:rsidRDefault="0047392B">
            <w:pPr>
              <w:jc w:val="right"/>
              <w:rPr>
                <w:b/>
                <w:bCs/>
                <w:color w:val="000000"/>
                <w:lang w:eastAsia="et-EE"/>
              </w:rPr>
            </w:pPr>
            <w:r w:rsidRPr="008940D2">
              <w:rPr>
                <w:b/>
                <w:bCs/>
                <w:color w:val="000000"/>
                <w:lang w:eastAsia="et-EE"/>
              </w:rPr>
              <w:t>2019</w:t>
            </w:r>
          </w:p>
        </w:tc>
        <w:tc>
          <w:tcPr>
            <w:tcW w:w="501"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427FD0" w14:textId="77777777" w:rsidR="0047392B" w:rsidRPr="008940D2" w:rsidRDefault="0047392B">
            <w:pPr>
              <w:jc w:val="right"/>
              <w:rPr>
                <w:b/>
                <w:bCs/>
                <w:color w:val="000000"/>
                <w:lang w:eastAsia="et-EE"/>
              </w:rPr>
            </w:pPr>
            <w:r w:rsidRPr="008940D2">
              <w:rPr>
                <w:b/>
                <w:bCs/>
                <w:color w:val="000000"/>
                <w:lang w:eastAsia="et-EE"/>
              </w:rPr>
              <w:t>2020</w:t>
            </w:r>
          </w:p>
        </w:tc>
        <w:tc>
          <w:tcPr>
            <w:tcW w:w="404" w:type="pct"/>
            <w:tcBorders>
              <w:top w:val="single" w:sz="8" w:space="0" w:color="auto"/>
              <w:left w:val="nil"/>
              <w:bottom w:val="single" w:sz="8" w:space="0" w:color="auto"/>
              <w:right w:val="single" w:sz="8" w:space="0" w:color="auto"/>
            </w:tcBorders>
          </w:tcPr>
          <w:p w14:paraId="782DC0C5" w14:textId="0A23CDD1" w:rsidR="0047392B" w:rsidRPr="008940D2" w:rsidRDefault="0047392B">
            <w:pPr>
              <w:jc w:val="right"/>
              <w:rPr>
                <w:b/>
                <w:bCs/>
                <w:color w:val="000000"/>
                <w:lang w:eastAsia="et-EE"/>
              </w:rPr>
            </w:pPr>
            <w:r w:rsidRPr="008940D2">
              <w:rPr>
                <w:b/>
                <w:bCs/>
                <w:color w:val="000000"/>
                <w:lang w:eastAsia="et-EE"/>
              </w:rPr>
              <w:t>2021</w:t>
            </w:r>
          </w:p>
        </w:tc>
        <w:tc>
          <w:tcPr>
            <w:tcW w:w="404" w:type="pct"/>
            <w:tcBorders>
              <w:top w:val="single" w:sz="8" w:space="0" w:color="auto"/>
              <w:left w:val="nil"/>
              <w:bottom w:val="single" w:sz="8" w:space="0" w:color="auto"/>
              <w:right w:val="single" w:sz="8" w:space="0" w:color="auto"/>
            </w:tcBorders>
          </w:tcPr>
          <w:p w14:paraId="702E90A4" w14:textId="00A141EF" w:rsidR="0047392B" w:rsidRPr="008940D2" w:rsidRDefault="0047392B">
            <w:pPr>
              <w:jc w:val="right"/>
              <w:rPr>
                <w:b/>
                <w:bCs/>
                <w:color w:val="000000"/>
                <w:lang w:eastAsia="et-EE"/>
              </w:rPr>
            </w:pPr>
            <w:r w:rsidRPr="008940D2">
              <w:rPr>
                <w:b/>
                <w:bCs/>
                <w:color w:val="000000"/>
                <w:lang w:eastAsia="et-EE"/>
              </w:rPr>
              <w:t>2022</w:t>
            </w:r>
          </w:p>
        </w:tc>
        <w:tc>
          <w:tcPr>
            <w:tcW w:w="404" w:type="pct"/>
            <w:tcBorders>
              <w:top w:val="single" w:sz="8" w:space="0" w:color="auto"/>
              <w:left w:val="nil"/>
              <w:bottom w:val="single" w:sz="8" w:space="0" w:color="auto"/>
              <w:right w:val="single" w:sz="8" w:space="0" w:color="auto"/>
            </w:tcBorders>
          </w:tcPr>
          <w:p w14:paraId="191D37DD" w14:textId="5924A7CE" w:rsidR="0047392B" w:rsidRPr="008940D2" w:rsidRDefault="0047392B">
            <w:pPr>
              <w:jc w:val="right"/>
              <w:rPr>
                <w:b/>
                <w:bCs/>
                <w:color w:val="000000"/>
                <w:lang w:eastAsia="et-EE"/>
              </w:rPr>
            </w:pPr>
            <w:r w:rsidRPr="008940D2">
              <w:rPr>
                <w:b/>
                <w:bCs/>
                <w:color w:val="000000"/>
                <w:lang w:eastAsia="et-EE"/>
              </w:rPr>
              <w:t>2023</w:t>
            </w:r>
          </w:p>
        </w:tc>
      </w:tr>
      <w:tr w:rsidR="0047392B" w:rsidRPr="008940D2" w14:paraId="67CC140D" w14:textId="10F4CC8A" w:rsidTr="0047392B">
        <w:trPr>
          <w:trHeight w:val="300"/>
        </w:trPr>
        <w:tc>
          <w:tcPr>
            <w:tcW w:w="128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524EC8" w14:textId="77777777" w:rsidR="0047392B" w:rsidRPr="008940D2" w:rsidRDefault="0047392B">
            <w:pPr>
              <w:rPr>
                <w:color w:val="000000"/>
                <w:lang w:eastAsia="et-EE"/>
              </w:rPr>
            </w:pPr>
            <w:r w:rsidRPr="008940D2">
              <w:rPr>
                <w:color w:val="000000"/>
                <w:lang w:eastAsia="et-EE"/>
              </w:rPr>
              <w:t>Rahakaart</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A51DB6" w14:textId="77777777" w:rsidR="0047392B" w:rsidRPr="008940D2" w:rsidRDefault="0047392B">
            <w:pPr>
              <w:jc w:val="right"/>
              <w:rPr>
                <w:color w:val="000000"/>
                <w:lang w:eastAsia="et-EE"/>
              </w:rPr>
            </w:pPr>
            <w:r w:rsidRPr="008940D2">
              <w:rPr>
                <w:color w:val="000000"/>
                <w:lang w:eastAsia="et-EE"/>
              </w:rPr>
              <w:t>6618</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71746F" w14:textId="77777777" w:rsidR="0047392B" w:rsidRPr="008940D2" w:rsidRDefault="0047392B">
            <w:pPr>
              <w:jc w:val="right"/>
              <w:rPr>
                <w:color w:val="000000"/>
                <w:lang w:eastAsia="et-EE"/>
              </w:rPr>
            </w:pPr>
            <w:r w:rsidRPr="008940D2">
              <w:rPr>
                <w:color w:val="000000"/>
                <w:lang w:eastAsia="et-EE"/>
              </w:rPr>
              <w:t>4921</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C8B55" w14:textId="77777777" w:rsidR="0047392B" w:rsidRPr="008940D2" w:rsidRDefault="0047392B">
            <w:pPr>
              <w:jc w:val="right"/>
              <w:rPr>
                <w:color w:val="000000"/>
                <w:lang w:eastAsia="et-EE"/>
              </w:rPr>
            </w:pPr>
            <w:r w:rsidRPr="008940D2">
              <w:rPr>
                <w:color w:val="000000"/>
                <w:lang w:eastAsia="et-EE"/>
              </w:rPr>
              <w:t>3875</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CA20E3" w14:textId="77777777" w:rsidR="0047392B" w:rsidRPr="008940D2" w:rsidRDefault="0047392B">
            <w:pPr>
              <w:jc w:val="right"/>
              <w:rPr>
                <w:color w:val="000000"/>
                <w:lang w:eastAsia="et-EE"/>
              </w:rPr>
            </w:pPr>
            <w:r w:rsidRPr="008940D2">
              <w:rPr>
                <w:color w:val="000000"/>
                <w:lang w:eastAsia="et-EE"/>
              </w:rPr>
              <w:t>3091</w:t>
            </w:r>
          </w:p>
        </w:tc>
        <w:tc>
          <w:tcPr>
            <w:tcW w:w="50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5C523F" w14:textId="77777777" w:rsidR="0047392B" w:rsidRPr="008940D2" w:rsidRDefault="0047392B">
            <w:pPr>
              <w:jc w:val="right"/>
              <w:rPr>
                <w:color w:val="000000"/>
                <w:lang w:eastAsia="et-EE"/>
              </w:rPr>
            </w:pPr>
            <w:r w:rsidRPr="008940D2">
              <w:rPr>
                <w:color w:val="000000"/>
                <w:lang w:eastAsia="et-EE"/>
              </w:rPr>
              <w:t>2441</w:t>
            </w:r>
          </w:p>
        </w:tc>
        <w:tc>
          <w:tcPr>
            <w:tcW w:w="404" w:type="pct"/>
            <w:tcBorders>
              <w:top w:val="nil"/>
              <w:left w:val="nil"/>
              <w:bottom w:val="single" w:sz="8" w:space="0" w:color="auto"/>
              <w:right w:val="single" w:sz="8" w:space="0" w:color="auto"/>
            </w:tcBorders>
          </w:tcPr>
          <w:p w14:paraId="2CBB803E" w14:textId="332910E7" w:rsidR="0047392B" w:rsidRPr="008940D2" w:rsidRDefault="0047392B">
            <w:pPr>
              <w:jc w:val="right"/>
              <w:rPr>
                <w:color w:val="000000"/>
                <w:lang w:eastAsia="et-EE"/>
              </w:rPr>
            </w:pPr>
            <w:r w:rsidRPr="008940D2">
              <w:rPr>
                <w:color w:val="000000"/>
                <w:lang w:eastAsia="et-EE"/>
              </w:rPr>
              <w:t>2199</w:t>
            </w:r>
          </w:p>
        </w:tc>
        <w:tc>
          <w:tcPr>
            <w:tcW w:w="404" w:type="pct"/>
            <w:tcBorders>
              <w:top w:val="nil"/>
              <w:left w:val="nil"/>
              <w:bottom w:val="single" w:sz="8" w:space="0" w:color="auto"/>
              <w:right w:val="single" w:sz="8" w:space="0" w:color="auto"/>
            </w:tcBorders>
          </w:tcPr>
          <w:p w14:paraId="6BD96289" w14:textId="3DE76281" w:rsidR="0047392B" w:rsidRPr="008940D2" w:rsidRDefault="0047392B">
            <w:pPr>
              <w:jc w:val="right"/>
              <w:rPr>
                <w:color w:val="000000"/>
                <w:lang w:eastAsia="et-EE"/>
              </w:rPr>
            </w:pPr>
            <w:r w:rsidRPr="008940D2">
              <w:rPr>
                <w:color w:val="000000"/>
                <w:lang w:eastAsia="et-EE"/>
              </w:rPr>
              <w:t>1933</w:t>
            </w:r>
          </w:p>
        </w:tc>
        <w:tc>
          <w:tcPr>
            <w:tcW w:w="404" w:type="pct"/>
            <w:tcBorders>
              <w:top w:val="nil"/>
              <w:left w:val="nil"/>
              <w:bottom w:val="single" w:sz="8" w:space="0" w:color="auto"/>
              <w:right w:val="single" w:sz="8" w:space="0" w:color="auto"/>
            </w:tcBorders>
          </w:tcPr>
          <w:p w14:paraId="1A5786E7" w14:textId="7B0864E0" w:rsidR="0047392B" w:rsidRPr="008940D2" w:rsidRDefault="0047392B">
            <w:pPr>
              <w:jc w:val="right"/>
              <w:rPr>
                <w:color w:val="000000"/>
                <w:lang w:eastAsia="et-EE"/>
              </w:rPr>
            </w:pPr>
            <w:r w:rsidRPr="008940D2">
              <w:rPr>
                <w:color w:val="000000"/>
                <w:lang w:eastAsia="et-EE"/>
              </w:rPr>
              <w:t>1167</w:t>
            </w:r>
          </w:p>
        </w:tc>
      </w:tr>
    </w:tbl>
    <w:p w14:paraId="47810C28" w14:textId="77777777" w:rsidR="0023592B" w:rsidRPr="008940D2" w:rsidRDefault="0023592B" w:rsidP="0023592B">
      <w:pPr>
        <w:rPr>
          <w:rFonts w:eastAsia="Times New Roman" w:cs="Times New Roman"/>
          <w:szCs w:val="24"/>
          <w:lang w:eastAsia="ar-SA"/>
        </w:rPr>
      </w:pPr>
    </w:p>
    <w:p w14:paraId="66272522" w14:textId="14380493" w:rsidR="0023592B" w:rsidRPr="008940D2" w:rsidRDefault="0023592B" w:rsidP="0023592B">
      <w:pPr>
        <w:rPr>
          <w:rFonts w:eastAsia="Times New Roman" w:cs="Times New Roman"/>
          <w:szCs w:val="24"/>
          <w:lang w:eastAsia="ar-SA"/>
        </w:rPr>
      </w:pPr>
      <w:r w:rsidRPr="008940D2">
        <w:rPr>
          <w:rFonts w:eastAsia="Times New Roman" w:cs="Times New Roman"/>
          <w:szCs w:val="24"/>
          <w:lang w:eastAsia="ar-SA"/>
        </w:rPr>
        <w:t>Rahakaardi teenust kasuta</w:t>
      </w:r>
      <w:r w:rsidR="00F86966" w:rsidRPr="008940D2">
        <w:rPr>
          <w:rFonts w:eastAsia="Times New Roman" w:cs="Times New Roman"/>
          <w:szCs w:val="24"/>
          <w:lang w:eastAsia="ar-SA"/>
        </w:rPr>
        <w:t>vad</w:t>
      </w:r>
      <w:r w:rsidRPr="008940D2">
        <w:rPr>
          <w:rFonts w:eastAsia="Times New Roman" w:cs="Times New Roman"/>
          <w:szCs w:val="24"/>
          <w:lang w:eastAsia="ar-SA"/>
        </w:rPr>
        <w:t xml:space="preserve"> enamuses äriklien</w:t>
      </w:r>
      <w:r w:rsidR="00F86966" w:rsidRPr="008940D2">
        <w:rPr>
          <w:rFonts w:eastAsia="Times New Roman" w:cs="Times New Roman"/>
          <w:szCs w:val="24"/>
          <w:lang w:eastAsia="ar-SA"/>
        </w:rPr>
        <w:t>did</w:t>
      </w:r>
      <w:r w:rsidR="00FF1C69" w:rsidRPr="008940D2">
        <w:rPr>
          <w:rFonts w:eastAsia="Times New Roman" w:cs="Times New Roman"/>
          <w:szCs w:val="24"/>
          <w:lang w:eastAsia="ar-SA"/>
        </w:rPr>
        <w:t xml:space="preserve"> (c</w:t>
      </w:r>
      <w:r w:rsidRPr="008940D2">
        <w:rPr>
          <w:rFonts w:eastAsia="Times New Roman" w:cs="Times New Roman"/>
          <w:szCs w:val="24"/>
          <w:lang w:eastAsia="ar-SA"/>
        </w:rPr>
        <w:t>a 60%</w:t>
      </w:r>
      <w:r w:rsidR="00FF1C69" w:rsidRPr="008940D2">
        <w:rPr>
          <w:rFonts w:eastAsia="Times New Roman" w:cs="Times New Roman"/>
          <w:szCs w:val="24"/>
          <w:lang w:eastAsia="ar-SA"/>
        </w:rPr>
        <w:t>)</w:t>
      </w:r>
      <w:r w:rsidR="0041163E" w:rsidRPr="008940D2">
        <w:rPr>
          <w:rFonts w:eastAsia="Times New Roman" w:cs="Times New Roman"/>
          <w:szCs w:val="24"/>
          <w:lang w:eastAsia="ar-SA"/>
        </w:rPr>
        <w:t>,</w:t>
      </w:r>
      <w:r w:rsidRPr="008940D2">
        <w:rPr>
          <w:rFonts w:eastAsia="Times New Roman" w:cs="Times New Roman"/>
          <w:szCs w:val="24"/>
          <w:lang w:eastAsia="ar-SA"/>
        </w:rPr>
        <w:t xml:space="preserve"> </w:t>
      </w:r>
      <w:r w:rsidR="00FF1C69" w:rsidRPr="008940D2">
        <w:rPr>
          <w:rFonts w:eastAsia="Times New Roman" w:cs="Times New Roman"/>
          <w:szCs w:val="24"/>
          <w:lang w:eastAsia="ar-SA"/>
        </w:rPr>
        <w:t>40% moodusta</w:t>
      </w:r>
      <w:r w:rsidR="00F86966" w:rsidRPr="008940D2">
        <w:rPr>
          <w:rFonts w:eastAsia="Times New Roman" w:cs="Times New Roman"/>
          <w:szCs w:val="24"/>
          <w:lang w:eastAsia="ar-SA"/>
        </w:rPr>
        <w:t>vad</w:t>
      </w:r>
      <w:r w:rsidR="00FF1C69" w:rsidRPr="008940D2">
        <w:rPr>
          <w:rFonts w:eastAsia="Times New Roman" w:cs="Times New Roman"/>
          <w:szCs w:val="24"/>
          <w:lang w:eastAsia="ar-SA"/>
        </w:rPr>
        <w:t xml:space="preserve"> eraklien</w:t>
      </w:r>
      <w:r w:rsidR="00F86966" w:rsidRPr="008940D2">
        <w:rPr>
          <w:rFonts w:eastAsia="Times New Roman" w:cs="Times New Roman"/>
          <w:szCs w:val="24"/>
          <w:lang w:eastAsia="ar-SA"/>
        </w:rPr>
        <w:t>did</w:t>
      </w:r>
      <w:r w:rsidRPr="008940D2">
        <w:rPr>
          <w:rFonts w:eastAsia="Times New Roman" w:cs="Times New Roman"/>
          <w:szCs w:val="24"/>
          <w:lang w:eastAsia="ar-SA"/>
        </w:rPr>
        <w:t>.</w:t>
      </w:r>
    </w:p>
    <w:p w14:paraId="36568CBC" w14:textId="0597FDBA" w:rsidR="00BF0B23" w:rsidRPr="008940D2" w:rsidRDefault="00BF0B23" w:rsidP="00BF0B23">
      <w:pPr>
        <w:suppressAutoHyphens/>
        <w:rPr>
          <w:rFonts w:eastAsia="Times New Roman" w:cs="Times New Roman"/>
          <w:szCs w:val="24"/>
          <w:lang w:eastAsia="ar-SA"/>
        </w:rPr>
      </w:pPr>
    </w:p>
    <w:p w14:paraId="32ED8351" w14:textId="6DA17560" w:rsidR="00BF0B23" w:rsidRPr="008940D2" w:rsidRDefault="00BF0B23" w:rsidP="00BF0B23">
      <w:pPr>
        <w:suppressAutoHyphens/>
        <w:rPr>
          <w:rFonts w:eastAsia="Times New Roman" w:cs="Times New Roman"/>
          <w:szCs w:val="24"/>
          <w:lang w:eastAsia="ar-SA"/>
        </w:rPr>
      </w:pPr>
      <w:r w:rsidRPr="008940D2">
        <w:rPr>
          <w:rFonts w:eastAsia="Times New Roman" w:cs="Times New Roman"/>
          <w:szCs w:val="24"/>
          <w:lang w:eastAsia="ar-SA"/>
        </w:rPr>
        <w:t>Kuivõrd rahasiirde teenust selle laias tähenduses pakuvad turul ka muud teenuse osutajad, puudub vajadus kehtestada UPT osutajale universaalne kohustus pakkuda kõiki rahasiirdena käsitletavaid teenuseid.</w:t>
      </w:r>
    </w:p>
    <w:bookmarkEnd w:id="78"/>
    <w:p w14:paraId="16D1E216" w14:textId="77777777" w:rsidR="00190997" w:rsidRPr="008940D2" w:rsidRDefault="00190997" w:rsidP="002D1D43">
      <w:pPr>
        <w:suppressAutoHyphens/>
        <w:rPr>
          <w:rFonts w:eastAsia="Times New Roman" w:cs="Times New Roman"/>
          <w:szCs w:val="24"/>
          <w:lang w:eastAsia="ar-SA"/>
        </w:rPr>
      </w:pPr>
    </w:p>
    <w:p w14:paraId="21F1C620" w14:textId="5FE4BBFF" w:rsidR="003D33A4" w:rsidRPr="008940D2" w:rsidRDefault="000238F0" w:rsidP="003D33A4">
      <w:pPr>
        <w:rPr>
          <w:rFonts w:eastAsia="Times New Roman" w:cs="Times New Roman"/>
          <w:b/>
          <w:bCs/>
          <w:szCs w:val="24"/>
          <w:lang w:eastAsia="ar-SA"/>
        </w:rPr>
      </w:pPr>
      <w:bookmarkStart w:id="79" w:name="_Hlk103242625"/>
      <w:r w:rsidRPr="008940D2">
        <w:rPr>
          <w:rFonts w:eastAsia="Times New Roman" w:cs="Times New Roman"/>
          <w:b/>
          <w:bCs/>
          <w:szCs w:val="24"/>
          <w:lang w:eastAsia="ar-SA"/>
        </w:rPr>
        <w:t>Eelnõu § 1 punkt</w:t>
      </w:r>
      <w:r w:rsidR="00D01EA3" w:rsidRPr="008940D2">
        <w:rPr>
          <w:rFonts w:eastAsia="Times New Roman" w:cs="Times New Roman"/>
          <w:b/>
          <w:bCs/>
          <w:szCs w:val="24"/>
          <w:lang w:eastAsia="ar-SA"/>
        </w:rPr>
        <w:t>id</w:t>
      </w:r>
      <w:r w:rsidRPr="008940D2">
        <w:rPr>
          <w:rFonts w:eastAsia="Times New Roman" w:cs="Times New Roman"/>
          <w:b/>
          <w:bCs/>
          <w:szCs w:val="24"/>
          <w:lang w:eastAsia="ar-SA"/>
        </w:rPr>
        <w:t xml:space="preserve"> </w:t>
      </w:r>
      <w:r w:rsidR="00BB6949" w:rsidRPr="008940D2">
        <w:rPr>
          <w:rFonts w:eastAsia="Times New Roman" w:cs="Times New Roman"/>
          <w:b/>
          <w:bCs/>
          <w:szCs w:val="24"/>
          <w:lang w:eastAsia="ar-SA"/>
        </w:rPr>
        <w:t>4</w:t>
      </w:r>
      <w:r w:rsidR="00743137" w:rsidRPr="008940D2">
        <w:rPr>
          <w:rFonts w:eastAsia="Times New Roman" w:cs="Times New Roman"/>
          <w:b/>
          <w:bCs/>
          <w:szCs w:val="24"/>
          <w:lang w:eastAsia="ar-SA"/>
        </w:rPr>
        <w:t>3</w:t>
      </w:r>
      <w:r w:rsidR="0041163E" w:rsidRPr="008940D2">
        <w:rPr>
          <w:rFonts w:eastAsia="Times New Roman" w:cs="Times New Roman"/>
          <w:b/>
          <w:bCs/>
          <w:szCs w:val="24"/>
          <w:lang w:eastAsia="ar-SA"/>
        </w:rPr>
        <w:t>–</w:t>
      </w:r>
      <w:r w:rsidR="00F36204" w:rsidRPr="008940D2">
        <w:rPr>
          <w:rFonts w:eastAsia="Times New Roman" w:cs="Times New Roman"/>
          <w:b/>
          <w:bCs/>
          <w:szCs w:val="24"/>
          <w:lang w:eastAsia="ar-SA"/>
        </w:rPr>
        <w:t>4</w:t>
      </w:r>
      <w:r w:rsidR="00743137" w:rsidRPr="008940D2">
        <w:rPr>
          <w:rFonts w:eastAsia="Times New Roman" w:cs="Times New Roman"/>
          <w:b/>
          <w:bCs/>
          <w:szCs w:val="24"/>
          <w:lang w:eastAsia="ar-SA"/>
        </w:rPr>
        <w:t>5</w:t>
      </w:r>
    </w:p>
    <w:p w14:paraId="63D68E10" w14:textId="0123F053" w:rsidR="000238F0" w:rsidRPr="008940D2" w:rsidRDefault="000238F0" w:rsidP="1266BB03">
      <w:pPr>
        <w:rPr>
          <w:rFonts w:eastAsia="Times New Roman" w:cs="Times New Roman"/>
          <w:lang w:eastAsia="ar-SA"/>
        </w:rPr>
      </w:pPr>
      <w:r w:rsidRPr="1266BB03">
        <w:rPr>
          <w:rFonts w:eastAsia="Times New Roman" w:cs="Times New Roman"/>
          <w:lang w:eastAsia="ar-SA"/>
        </w:rPr>
        <w:t>Eelnõu § 1 punkti</w:t>
      </w:r>
      <w:r w:rsidR="008A58B4" w:rsidRPr="1266BB03">
        <w:rPr>
          <w:rFonts w:eastAsia="Times New Roman" w:cs="Times New Roman"/>
          <w:lang w:eastAsia="ar-SA"/>
        </w:rPr>
        <w:t>de</w:t>
      </w:r>
      <w:r w:rsidRPr="1266BB03">
        <w:rPr>
          <w:rFonts w:eastAsia="Times New Roman" w:cs="Times New Roman"/>
          <w:lang w:eastAsia="ar-SA"/>
        </w:rPr>
        <w:t xml:space="preserve">ga </w:t>
      </w:r>
      <w:r w:rsidR="00652B11" w:rsidRPr="1266BB03">
        <w:rPr>
          <w:rFonts w:eastAsia="Times New Roman" w:cs="Times New Roman"/>
          <w:lang w:eastAsia="ar-SA"/>
        </w:rPr>
        <w:t>4</w:t>
      </w:r>
      <w:bookmarkStart w:id="80" w:name="_Hlk182855475"/>
      <w:r w:rsidR="00743137" w:rsidRPr="1266BB03">
        <w:rPr>
          <w:rFonts w:eastAsia="Times New Roman" w:cs="Times New Roman"/>
          <w:lang w:eastAsia="ar-SA"/>
        </w:rPr>
        <w:t>3</w:t>
      </w:r>
      <w:r w:rsidR="0041163E" w:rsidRPr="1266BB03">
        <w:rPr>
          <w:rFonts w:eastAsia="Times New Roman" w:cs="Times New Roman"/>
          <w:b/>
          <w:bCs/>
          <w:lang w:eastAsia="ar-SA"/>
        </w:rPr>
        <w:t>–</w:t>
      </w:r>
      <w:bookmarkEnd w:id="80"/>
      <w:r w:rsidR="00BB6949" w:rsidRPr="1266BB03">
        <w:rPr>
          <w:rFonts w:eastAsia="Times New Roman" w:cs="Times New Roman"/>
          <w:lang w:eastAsia="ar-SA"/>
        </w:rPr>
        <w:t>4</w:t>
      </w:r>
      <w:r w:rsidR="00743137" w:rsidRPr="1266BB03">
        <w:rPr>
          <w:rFonts w:eastAsia="Times New Roman" w:cs="Times New Roman"/>
          <w:lang w:eastAsia="ar-SA"/>
        </w:rPr>
        <w:t>5</w:t>
      </w:r>
      <w:r w:rsidRPr="1266BB03">
        <w:rPr>
          <w:rFonts w:eastAsia="Times New Roman" w:cs="Times New Roman"/>
          <w:lang w:eastAsia="ar-SA"/>
        </w:rPr>
        <w:t xml:space="preserve"> muudetakse</w:t>
      </w:r>
      <w:r w:rsidR="00652B11" w:rsidRPr="1266BB03">
        <w:rPr>
          <w:rFonts w:eastAsia="Times New Roman" w:cs="Times New Roman"/>
          <w:lang w:eastAsia="ar-SA"/>
        </w:rPr>
        <w:t xml:space="preserve"> UPT osutaja kohustuslik</w:t>
      </w:r>
      <w:ins w:id="81" w:author="Maarja-Liis Lall - JUSTDIGI" w:date="2025-08-12T17:00:00Z">
        <w:r w:rsidR="343DD16D" w:rsidRPr="1266BB03">
          <w:rPr>
            <w:rFonts w:eastAsia="Times New Roman" w:cs="Times New Roman"/>
            <w:lang w:eastAsia="ar-SA"/>
          </w:rPr>
          <w:t>k</w:t>
        </w:r>
      </w:ins>
      <w:r w:rsidR="00652B11" w:rsidRPr="1266BB03">
        <w:rPr>
          <w:rFonts w:eastAsia="Times New Roman" w:cs="Times New Roman"/>
          <w:lang w:eastAsia="ar-SA"/>
        </w:rPr>
        <w:t xml:space="preserve">e tegevusi reguleerivaid sätteid. Sätetes ei tehta sisulisi muudatusi. Jätkuvalt on UPT osutajal kohustus oma postivõrgu vahendusel edastada üle Eesti perioodilisi väljaandeid ning </w:t>
      </w:r>
      <w:r w:rsidR="007610F8" w:rsidRPr="1266BB03">
        <w:rPr>
          <w:rFonts w:eastAsia="Times New Roman" w:cs="Times New Roman"/>
          <w:lang w:eastAsia="ar-SA"/>
        </w:rPr>
        <w:t>menetlus</w:t>
      </w:r>
      <w:r w:rsidR="00652B11" w:rsidRPr="1266BB03">
        <w:rPr>
          <w:rFonts w:eastAsia="Times New Roman" w:cs="Times New Roman"/>
          <w:lang w:eastAsia="ar-SA"/>
        </w:rPr>
        <w:t>dokumente. Muudatusega antakse valdkonna eest vastutavale ministrile volitus kehtestada määrusega</w:t>
      </w:r>
      <w:r w:rsidRPr="1266BB03">
        <w:rPr>
          <w:rFonts w:eastAsia="Times New Roman" w:cs="Times New Roman"/>
          <w:lang w:eastAsia="ar-SA"/>
        </w:rPr>
        <w:t xml:space="preserve"> nõuded perioodilise väljaande ja menetlusdokumendi edastamise osas</w:t>
      </w:r>
      <w:r w:rsidR="00652B11" w:rsidRPr="1266BB03">
        <w:rPr>
          <w:rFonts w:eastAsia="Times New Roman" w:cs="Times New Roman"/>
          <w:lang w:eastAsia="ar-SA"/>
        </w:rPr>
        <w:t xml:space="preserve">. </w:t>
      </w:r>
      <w:r w:rsidR="00327B09" w:rsidRPr="1266BB03">
        <w:rPr>
          <w:rFonts w:eastAsia="Times New Roman" w:cs="Times New Roman"/>
          <w:lang w:eastAsia="ar-SA"/>
        </w:rPr>
        <w:t>Ministri määruse kavand on</w:t>
      </w:r>
      <w:r w:rsidR="001E1E03" w:rsidRPr="1266BB03">
        <w:rPr>
          <w:rFonts w:eastAsia="Times New Roman" w:cs="Times New Roman"/>
          <w:lang w:eastAsia="ar-SA"/>
        </w:rPr>
        <w:t xml:space="preserve"> välja toodud</w:t>
      </w:r>
      <w:r w:rsidR="00327B09" w:rsidRPr="1266BB03">
        <w:rPr>
          <w:rFonts w:eastAsia="Times New Roman" w:cs="Times New Roman"/>
          <w:lang w:eastAsia="ar-SA"/>
        </w:rPr>
        <w:t xml:space="preserve"> seletuskirja lisa</w:t>
      </w:r>
      <w:r w:rsidR="001E1E03" w:rsidRPr="1266BB03">
        <w:rPr>
          <w:rFonts w:eastAsia="Times New Roman" w:cs="Times New Roman"/>
          <w:lang w:eastAsia="ar-SA"/>
        </w:rPr>
        <w:t>s</w:t>
      </w:r>
      <w:r w:rsidR="00327B09" w:rsidRPr="1266BB03">
        <w:rPr>
          <w:rFonts w:eastAsia="Times New Roman" w:cs="Times New Roman"/>
          <w:lang w:eastAsia="ar-SA"/>
        </w:rPr>
        <w:t xml:space="preserve"> 1.</w:t>
      </w:r>
    </w:p>
    <w:p w14:paraId="3AF55199" w14:textId="77777777" w:rsidR="00E02FC5" w:rsidRPr="008940D2" w:rsidRDefault="00E02FC5" w:rsidP="003D33A4">
      <w:pPr>
        <w:rPr>
          <w:rFonts w:eastAsia="Times New Roman" w:cs="Times New Roman"/>
          <w:szCs w:val="24"/>
          <w:lang w:eastAsia="ar-SA"/>
        </w:rPr>
      </w:pPr>
    </w:p>
    <w:p w14:paraId="1FA0FF7A" w14:textId="31479B07" w:rsidR="00E02FC5" w:rsidRPr="008940D2" w:rsidRDefault="00E02FC5" w:rsidP="00E02FC5">
      <w:pPr>
        <w:rPr>
          <w:rFonts w:eastAsia="Times New Roman" w:cs="Times New Roman"/>
          <w:b/>
          <w:bCs/>
          <w:szCs w:val="24"/>
          <w:lang w:eastAsia="ar-SA"/>
        </w:rPr>
      </w:pPr>
      <w:r w:rsidRPr="008940D2">
        <w:rPr>
          <w:rFonts w:eastAsia="Times New Roman" w:cs="Times New Roman"/>
          <w:b/>
          <w:bCs/>
          <w:szCs w:val="24"/>
          <w:lang w:eastAsia="ar-SA"/>
        </w:rPr>
        <w:t>Eelnõu § 1 punkti</w:t>
      </w:r>
      <w:r w:rsidR="006332A8" w:rsidRPr="008940D2">
        <w:rPr>
          <w:rFonts w:eastAsia="Times New Roman" w:cs="Times New Roman"/>
          <w:b/>
          <w:bCs/>
          <w:szCs w:val="24"/>
          <w:lang w:eastAsia="ar-SA"/>
        </w:rPr>
        <w:t>d</w:t>
      </w:r>
      <w:r w:rsidRPr="008940D2">
        <w:rPr>
          <w:rFonts w:eastAsia="Times New Roman" w:cs="Times New Roman"/>
          <w:b/>
          <w:bCs/>
          <w:szCs w:val="24"/>
          <w:lang w:eastAsia="ar-SA"/>
        </w:rPr>
        <w:t xml:space="preserve"> </w:t>
      </w:r>
      <w:r w:rsidR="00F36204" w:rsidRPr="008940D2">
        <w:rPr>
          <w:rFonts w:eastAsia="Times New Roman" w:cs="Times New Roman"/>
          <w:b/>
          <w:bCs/>
          <w:szCs w:val="24"/>
          <w:lang w:eastAsia="ar-SA"/>
        </w:rPr>
        <w:t>4</w:t>
      </w:r>
      <w:r w:rsidR="00743137" w:rsidRPr="008940D2">
        <w:rPr>
          <w:rFonts w:eastAsia="Times New Roman" w:cs="Times New Roman"/>
          <w:b/>
          <w:bCs/>
          <w:szCs w:val="24"/>
          <w:lang w:eastAsia="ar-SA"/>
        </w:rPr>
        <w:t>6</w:t>
      </w:r>
      <w:r w:rsidR="00BB6949" w:rsidRPr="008940D2">
        <w:rPr>
          <w:rFonts w:eastAsia="Times New Roman" w:cs="Times New Roman"/>
          <w:b/>
          <w:bCs/>
          <w:szCs w:val="24"/>
          <w:lang w:eastAsia="ar-SA"/>
        </w:rPr>
        <w:t xml:space="preserve"> ja </w:t>
      </w:r>
      <w:r w:rsidR="00D325D1" w:rsidRPr="008940D2">
        <w:rPr>
          <w:rFonts w:eastAsia="Times New Roman" w:cs="Times New Roman"/>
          <w:b/>
          <w:bCs/>
          <w:szCs w:val="24"/>
          <w:lang w:eastAsia="ar-SA"/>
        </w:rPr>
        <w:t>4</w:t>
      </w:r>
      <w:r w:rsidR="00743137" w:rsidRPr="008940D2">
        <w:rPr>
          <w:rFonts w:eastAsia="Times New Roman" w:cs="Times New Roman"/>
          <w:b/>
          <w:bCs/>
          <w:szCs w:val="24"/>
          <w:lang w:eastAsia="ar-SA"/>
        </w:rPr>
        <w:t>7</w:t>
      </w:r>
    </w:p>
    <w:p w14:paraId="744F1E61" w14:textId="31E58E6E" w:rsidR="00EF65D5" w:rsidRPr="008940D2" w:rsidRDefault="006332A8" w:rsidP="00E02FC5">
      <w:pPr>
        <w:rPr>
          <w:rFonts w:eastAsia="Times New Roman" w:cs="Times New Roman"/>
          <w:szCs w:val="24"/>
          <w:lang w:eastAsia="ar-SA"/>
        </w:rPr>
      </w:pPr>
      <w:r w:rsidRPr="008940D2">
        <w:rPr>
          <w:rFonts w:eastAsia="Times New Roman" w:cs="Times New Roman"/>
          <w:szCs w:val="24"/>
          <w:lang w:eastAsia="ar-SA"/>
        </w:rPr>
        <w:t>Eelnõu § 1 punktiga 4</w:t>
      </w:r>
      <w:r w:rsidR="00743137" w:rsidRPr="008940D2">
        <w:rPr>
          <w:rFonts w:eastAsia="Times New Roman" w:cs="Times New Roman"/>
          <w:szCs w:val="24"/>
          <w:lang w:eastAsia="ar-SA"/>
        </w:rPr>
        <w:t>6</w:t>
      </w:r>
      <w:r w:rsidRPr="008940D2">
        <w:rPr>
          <w:rFonts w:eastAsia="Times New Roman" w:cs="Times New Roman"/>
          <w:szCs w:val="24"/>
          <w:lang w:eastAsia="ar-SA"/>
        </w:rPr>
        <w:t xml:space="preserve"> muudetakse</w:t>
      </w:r>
      <w:r w:rsidR="00FB0EFF" w:rsidRPr="008940D2">
        <w:rPr>
          <w:rFonts w:eastAsia="Times New Roman" w:cs="Times New Roman"/>
          <w:szCs w:val="24"/>
          <w:lang w:eastAsia="ar-SA"/>
        </w:rPr>
        <w:t xml:space="preserve"> seaduse</w:t>
      </w:r>
      <w:r w:rsidRPr="008940D2">
        <w:rPr>
          <w:rFonts w:eastAsia="Times New Roman" w:cs="Times New Roman"/>
          <w:szCs w:val="24"/>
          <w:lang w:eastAsia="ar-SA"/>
        </w:rPr>
        <w:t xml:space="preserve"> </w:t>
      </w:r>
      <w:r w:rsidR="00545BFD" w:rsidRPr="008940D2">
        <w:rPr>
          <w:rFonts w:eastAsia="Times New Roman" w:cs="Times New Roman"/>
          <w:szCs w:val="24"/>
          <w:lang w:eastAsia="ar-SA"/>
        </w:rPr>
        <w:t>§</w:t>
      </w:r>
      <w:r w:rsidRPr="008940D2">
        <w:rPr>
          <w:rFonts w:eastAsia="Times New Roman" w:cs="Times New Roman"/>
          <w:szCs w:val="24"/>
          <w:lang w:eastAsia="ar-SA"/>
        </w:rPr>
        <w:t xml:space="preserve"> 37</w:t>
      </w:r>
      <w:r w:rsidR="00B14AC1" w:rsidRPr="008940D2">
        <w:rPr>
          <w:rFonts w:eastAsia="Times New Roman" w:cs="Times New Roman"/>
          <w:szCs w:val="24"/>
          <w:lang w:eastAsia="ar-SA"/>
        </w:rPr>
        <w:t xml:space="preserve">. </w:t>
      </w:r>
      <w:r w:rsidR="009B0DA5" w:rsidRPr="008940D2">
        <w:rPr>
          <w:rFonts w:eastAsia="Times New Roman" w:cs="Times New Roman"/>
          <w:szCs w:val="24"/>
          <w:lang w:eastAsia="ar-SA"/>
        </w:rPr>
        <w:t xml:space="preserve">Seadust täiendatakse </w:t>
      </w:r>
      <w:r w:rsidR="00545BFD" w:rsidRPr="008940D2">
        <w:rPr>
          <w:rFonts w:eastAsia="Times New Roman" w:cs="Times New Roman"/>
          <w:szCs w:val="24"/>
          <w:lang w:eastAsia="ar-SA"/>
        </w:rPr>
        <w:t xml:space="preserve">§ </w:t>
      </w:r>
      <w:r w:rsidR="00B14AC1" w:rsidRPr="008940D2">
        <w:rPr>
          <w:rFonts w:eastAsia="Times New Roman" w:cs="Times New Roman"/>
          <w:szCs w:val="24"/>
          <w:lang w:eastAsia="ar-SA"/>
        </w:rPr>
        <w:t>37 lõikega 1¹</w:t>
      </w:r>
      <w:r w:rsidR="009B0DA5" w:rsidRPr="008940D2">
        <w:rPr>
          <w:rFonts w:eastAsia="Times New Roman" w:cs="Times New Roman"/>
          <w:szCs w:val="24"/>
          <w:lang w:eastAsia="ar-SA"/>
        </w:rPr>
        <w:t>, millega</w:t>
      </w:r>
      <w:r w:rsidR="00B14AC1" w:rsidRPr="008940D2">
        <w:rPr>
          <w:rFonts w:eastAsia="Times New Roman" w:cs="Times New Roman"/>
          <w:szCs w:val="24"/>
          <w:lang w:eastAsia="ar-SA"/>
        </w:rPr>
        <w:t xml:space="preserve"> lisatakse juurde alus, mille kohaselt </w:t>
      </w:r>
      <w:r w:rsidR="00B36E72" w:rsidRPr="008940D2">
        <w:rPr>
          <w:rFonts w:eastAsia="Times New Roman" w:cs="Times New Roman"/>
          <w:szCs w:val="24"/>
          <w:lang w:eastAsia="ar-SA"/>
        </w:rPr>
        <w:t>UPT</w:t>
      </w:r>
      <w:r w:rsidR="00B14AC1" w:rsidRPr="008940D2">
        <w:rPr>
          <w:rFonts w:eastAsia="Times New Roman" w:cs="Times New Roman"/>
          <w:szCs w:val="24"/>
          <w:lang w:eastAsia="ar-SA"/>
        </w:rPr>
        <w:t xml:space="preserve"> kvaliteedile esitatavad nõuded</w:t>
      </w:r>
      <w:r w:rsidR="007111C6" w:rsidRPr="008940D2">
        <w:rPr>
          <w:rFonts w:eastAsia="Times New Roman" w:cs="Times New Roman"/>
          <w:szCs w:val="24"/>
          <w:lang w:eastAsia="ar-SA"/>
        </w:rPr>
        <w:t>, erandid</w:t>
      </w:r>
      <w:r w:rsidR="00B14AC1" w:rsidRPr="008940D2">
        <w:rPr>
          <w:rFonts w:eastAsia="Times New Roman" w:cs="Times New Roman"/>
          <w:szCs w:val="24"/>
          <w:lang w:eastAsia="ar-SA"/>
        </w:rPr>
        <w:t xml:space="preserve"> ja nende kontrollimise põhimõtted kehtestab valdkonna eest vastutav minister määrusega. Nimetatud määruses kehtestatakse edaspidi</w:t>
      </w:r>
      <w:r w:rsidR="009B0DA5" w:rsidRPr="008940D2">
        <w:rPr>
          <w:rFonts w:eastAsia="Times New Roman" w:cs="Times New Roman"/>
          <w:szCs w:val="24"/>
          <w:lang w:eastAsia="ar-SA"/>
        </w:rPr>
        <w:t xml:space="preserve"> seaduse § 37 lõigetes 3</w:t>
      </w:r>
      <w:r w:rsidR="00027BC3" w:rsidRPr="008940D2">
        <w:rPr>
          <w:rFonts w:eastAsia="Times New Roman" w:cs="Times New Roman"/>
          <w:szCs w:val="24"/>
          <w:lang w:eastAsia="ar-SA"/>
        </w:rPr>
        <w:t>–</w:t>
      </w:r>
      <w:r w:rsidR="009B0DA5" w:rsidRPr="008940D2">
        <w:rPr>
          <w:rFonts w:eastAsia="Times New Roman" w:cs="Times New Roman"/>
          <w:szCs w:val="24"/>
          <w:lang w:eastAsia="ar-SA"/>
        </w:rPr>
        <w:t>8 sätestatud nõuded, sh</w:t>
      </w:r>
      <w:r w:rsidR="00B14AC1" w:rsidRPr="008940D2">
        <w:rPr>
          <w:rFonts w:eastAsia="Times New Roman" w:cs="Times New Roman"/>
          <w:szCs w:val="24"/>
          <w:lang w:eastAsia="ar-SA"/>
        </w:rPr>
        <w:t xml:space="preserve"> ka</w:t>
      </w:r>
      <w:r w:rsidR="009B0DA5" w:rsidRPr="008940D2">
        <w:rPr>
          <w:rFonts w:eastAsia="Times New Roman" w:cs="Times New Roman"/>
          <w:szCs w:val="24"/>
          <w:lang w:eastAsia="ar-SA"/>
        </w:rPr>
        <w:t xml:space="preserve"> see,</w:t>
      </w:r>
      <w:r w:rsidR="00B14AC1" w:rsidRPr="008940D2">
        <w:rPr>
          <w:rFonts w:eastAsia="Times New Roman" w:cs="Times New Roman"/>
          <w:szCs w:val="24"/>
          <w:lang w:eastAsia="ar-SA"/>
        </w:rPr>
        <w:t xml:space="preserve"> mis aegadel peab UPT osutaja tagama postisaadetise kogumise ja saajale kättetoimetamise.</w:t>
      </w:r>
      <w:r w:rsidR="00652B11" w:rsidRPr="008940D2">
        <w:rPr>
          <w:rFonts w:eastAsia="Times New Roman" w:cs="Times New Roman"/>
          <w:szCs w:val="24"/>
          <w:lang w:eastAsia="ar-SA"/>
        </w:rPr>
        <w:t xml:space="preserve"> Muudatus on vajalik tagamaks paindlik</w:t>
      </w:r>
      <w:r w:rsidR="00EF65D5" w:rsidRPr="008940D2">
        <w:rPr>
          <w:rFonts w:eastAsia="Times New Roman" w:cs="Times New Roman"/>
          <w:szCs w:val="24"/>
          <w:lang w:eastAsia="ar-SA"/>
        </w:rPr>
        <w:t>kus</w:t>
      </w:r>
      <w:r w:rsidR="00652B11" w:rsidRPr="008940D2">
        <w:rPr>
          <w:rFonts w:eastAsia="Times New Roman" w:cs="Times New Roman"/>
          <w:szCs w:val="24"/>
          <w:lang w:eastAsia="ar-SA"/>
        </w:rPr>
        <w:t xml:space="preserve"> UPT kättetoimetamise</w:t>
      </w:r>
      <w:r w:rsidR="00B25AD2" w:rsidRPr="008940D2">
        <w:rPr>
          <w:rFonts w:eastAsia="Times New Roman" w:cs="Times New Roman"/>
          <w:szCs w:val="24"/>
          <w:lang w:eastAsia="ar-SA"/>
        </w:rPr>
        <w:t xml:space="preserve">l </w:t>
      </w:r>
      <w:r w:rsidR="00EF65D5" w:rsidRPr="008940D2">
        <w:rPr>
          <w:rFonts w:eastAsia="Times New Roman" w:cs="Times New Roman"/>
          <w:szCs w:val="24"/>
          <w:lang w:eastAsia="ar-SA"/>
        </w:rPr>
        <w:t>olukorras</w:t>
      </w:r>
      <w:r w:rsidR="00B25AD2" w:rsidRPr="008940D2">
        <w:rPr>
          <w:rFonts w:eastAsia="Times New Roman" w:cs="Times New Roman"/>
          <w:szCs w:val="24"/>
          <w:lang w:eastAsia="ar-SA"/>
        </w:rPr>
        <w:t>,</w:t>
      </w:r>
      <w:r w:rsidR="00EF65D5" w:rsidRPr="008940D2">
        <w:rPr>
          <w:rFonts w:eastAsia="Times New Roman" w:cs="Times New Roman"/>
          <w:szCs w:val="24"/>
          <w:lang w:eastAsia="ar-SA"/>
        </w:rPr>
        <w:t xml:space="preserve"> kus vähenenud mahtude taustal on teenuse osutamine muutunud kallimaks</w:t>
      </w:r>
      <w:r w:rsidR="00652B11" w:rsidRPr="008940D2">
        <w:rPr>
          <w:rFonts w:eastAsia="Times New Roman" w:cs="Times New Roman"/>
          <w:szCs w:val="24"/>
          <w:lang w:eastAsia="ar-SA"/>
        </w:rPr>
        <w:t>.</w:t>
      </w:r>
      <w:r w:rsidR="00EF65D5" w:rsidRPr="008940D2">
        <w:rPr>
          <w:rFonts w:eastAsia="Times New Roman" w:cs="Times New Roman"/>
          <w:szCs w:val="24"/>
          <w:lang w:eastAsia="ar-SA"/>
        </w:rPr>
        <w:t xml:space="preserve"> </w:t>
      </w:r>
    </w:p>
    <w:p w14:paraId="225BF90B" w14:textId="77777777" w:rsidR="00EF65D5" w:rsidRPr="008940D2" w:rsidRDefault="00EF65D5" w:rsidP="00E02FC5">
      <w:pPr>
        <w:rPr>
          <w:rFonts w:eastAsia="Times New Roman" w:cs="Times New Roman"/>
          <w:szCs w:val="24"/>
          <w:lang w:eastAsia="ar-SA"/>
        </w:rPr>
      </w:pPr>
    </w:p>
    <w:p w14:paraId="0397DF6C" w14:textId="3247ABE7" w:rsidR="00EF65D5" w:rsidRPr="008940D2" w:rsidRDefault="00EF65D5" w:rsidP="00E02FC5">
      <w:pPr>
        <w:rPr>
          <w:rFonts w:eastAsia="Times New Roman" w:cs="Times New Roman"/>
          <w:szCs w:val="24"/>
          <w:lang w:eastAsia="ar-SA"/>
        </w:rPr>
      </w:pPr>
      <w:r w:rsidRPr="008940D2">
        <w:rPr>
          <w:rFonts w:eastAsia="Times New Roman" w:cs="Times New Roman"/>
          <w:szCs w:val="24"/>
          <w:lang w:eastAsia="ar-SA"/>
        </w:rPr>
        <w:t>Seadusesse jääb kehtima kohustus tagada postisaadetiste kogumise ja saajale kättetoimetami</w:t>
      </w:r>
      <w:r w:rsidR="00B25AD2" w:rsidRPr="008940D2">
        <w:rPr>
          <w:rFonts w:eastAsia="Times New Roman" w:cs="Times New Roman"/>
          <w:szCs w:val="24"/>
          <w:lang w:eastAsia="ar-SA"/>
        </w:rPr>
        <w:t>n</w:t>
      </w:r>
      <w:r w:rsidRPr="008940D2">
        <w:rPr>
          <w:rFonts w:eastAsia="Times New Roman" w:cs="Times New Roman"/>
          <w:szCs w:val="24"/>
          <w:lang w:eastAsia="ar-SA"/>
        </w:rPr>
        <w:t>e kõigil tööpäevadel ning mitte vähem kui viiel päeval nädalas ja üks kord päevas kogu Eesti territooriumi ulatuses</w:t>
      </w:r>
      <w:r w:rsidR="009B0DA5" w:rsidRPr="008940D2">
        <w:rPr>
          <w:rFonts w:eastAsia="Times New Roman" w:cs="Times New Roman"/>
          <w:szCs w:val="24"/>
          <w:lang w:eastAsia="ar-SA"/>
        </w:rPr>
        <w:t xml:space="preserve"> (seaduse § 37 lõige 1)</w:t>
      </w:r>
      <w:r w:rsidRPr="008940D2">
        <w:rPr>
          <w:rFonts w:eastAsia="Times New Roman" w:cs="Times New Roman"/>
          <w:szCs w:val="24"/>
          <w:lang w:eastAsia="ar-SA"/>
        </w:rPr>
        <w:t xml:space="preserve">. Nimetatud nõue tuleneb otse postidirektiivist, kuid mitmed riigid on seda tõlgendanud paindlikumalt. </w:t>
      </w:r>
      <w:r w:rsidR="009B0DA5" w:rsidRPr="008940D2">
        <w:rPr>
          <w:rFonts w:eastAsia="Times New Roman" w:cs="Times New Roman"/>
          <w:szCs w:val="24"/>
          <w:lang w:eastAsia="ar-SA"/>
        </w:rPr>
        <w:t>D</w:t>
      </w:r>
      <w:r w:rsidRPr="008940D2">
        <w:rPr>
          <w:rFonts w:eastAsia="Times New Roman" w:cs="Times New Roman"/>
          <w:szCs w:val="24"/>
          <w:lang w:eastAsia="ar-SA"/>
        </w:rPr>
        <w:t>irektiiv ei sätesta</w:t>
      </w:r>
      <w:r w:rsidR="009B0DA5" w:rsidRPr="008940D2">
        <w:rPr>
          <w:rFonts w:eastAsia="Times New Roman" w:cs="Times New Roman"/>
          <w:szCs w:val="24"/>
          <w:lang w:eastAsia="ar-SA"/>
        </w:rPr>
        <w:t xml:space="preserve"> üheselt</w:t>
      </w:r>
      <w:r w:rsidRPr="008940D2">
        <w:rPr>
          <w:rFonts w:eastAsia="Times New Roman" w:cs="Times New Roman"/>
          <w:szCs w:val="24"/>
          <w:lang w:eastAsia="ar-SA"/>
        </w:rPr>
        <w:t xml:space="preserve">, et igasse </w:t>
      </w:r>
      <w:r w:rsidR="009B0DA5" w:rsidRPr="008940D2">
        <w:rPr>
          <w:rFonts w:eastAsia="Times New Roman" w:cs="Times New Roman"/>
          <w:szCs w:val="24"/>
          <w:lang w:eastAsia="ar-SA"/>
        </w:rPr>
        <w:t xml:space="preserve">konkreetsesse </w:t>
      </w:r>
      <w:r w:rsidRPr="008940D2">
        <w:rPr>
          <w:rFonts w:eastAsia="Times New Roman" w:cs="Times New Roman"/>
          <w:szCs w:val="24"/>
          <w:lang w:eastAsia="ar-SA"/>
        </w:rPr>
        <w:t>piirkonda peab kohale toimetama</w:t>
      </w:r>
      <w:r w:rsidR="009B0DA5" w:rsidRPr="008940D2">
        <w:rPr>
          <w:rFonts w:eastAsia="Times New Roman" w:cs="Times New Roman"/>
          <w:szCs w:val="24"/>
          <w:lang w:eastAsia="ar-SA"/>
        </w:rPr>
        <w:t xml:space="preserve"> postisaadetise</w:t>
      </w:r>
      <w:r w:rsidRPr="008940D2">
        <w:rPr>
          <w:rFonts w:eastAsia="Times New Roman" w:cs="Times New Roman"/>
          <w:szCs w:val="24"/>
          <w:lang w:eastAsia="ar-SA"/>
        </w:rPr>
        <w:t xml:space="preserve"> viiel päeval nädalas. See annab UPT osutajale paindlikkuse oma kanderingide efektiivsemaks muutmiseks vastavalt tegelikule nõudlusele. Seega on oluline, et ka siseriiklik regulatsioon oleks võimalikult paindlik. Tõstes kvaliteedinõuded seadusest määrusesse ning ajakohastades kehtivad nõuded on võimalik tagada teenuse jätkusuutlikkus ning taskukohasus. Ka </w:t>
      </w:r>
      <w:r w:rsidR="00652B11" w:rsidRPr="008940D2">
        <w:rPr>
          <w:rFonts w:eastAsia="Times New Roman" w:cs="Times New Roman"/>
          <w:szCs w:val="24"/>
          <w:lang w:eastAsia="ar-SA"/>
        </w:rPr>
        <w:t xml:space="preserve">mitmed </w:t>
      </w:r>
      <w:r w:rsidRPr="008940D2">
        <w:rPr>
          <w:rFonts w:eastAsia="Times New Roman" w:cs="Times New Roman"/>
          <w:szCs w:val="24"/>
          <w:lang w:eastAsia="ar-SA"/>
        </w:rPr>
        <w:t>lähi</w:t>
      </w:r>
      <w:r w:rsidR="00652B11" w:rsidRPr="008940D2">
        <w:rPr>
          <w:rFonts w:eastAsia="Times New Roman" w:cs="Times New Roman"/>
          <w:szCs w:val="24"/>
          <w:lang w:eastAsia="ar-SA"/>
        </w:rPr>
        <w:t>riigid</w:t>
      </w:r>
      <w:r w:rsidRPr="008940D2">
        <w:rPr>
          <w:rFonts w:eastAsia="Times New Roman" w:cs="Times New Roman"/>
          <w:szCs w:val="24"/>
          <w:lang w:eastAsia="ar-SA"/>
        </w:rPr>
        <w:t xml:space="preserve"> (Taani, Rootsi, Läti, Leedu)</w:t>
      </w:r>
      <w:r w:rsidR="00652B11" w:rsidRPr="008940D2">
        <w:rPr>
          <w:rFonts w:eastAsia="Times New Roman" w:cs="Times New Roman"/>
          <w:szCs w:val="24"/>
          <w:lang w:eastAsia="ar-SA"/>
        </w:rPr>
        <w:t xml:space="preserve"> on</w:t>
      </w:r>
      <w:r w:rsidRPr="008940D2">
        <w:rPr>
          <w:rFonts w:eastAsia="Times New Roman" w:cs="Times New Roman"/>
          <w:szCs w:val="24"/>
          <w:lang w:eastAsia="ar-SA"/>
        </w:rPr>
        <w:t xml:space="preserve"> UPT</w:t>
      </w:r>
      <w:r w:rsidR="00652B11" w:rsidRPr="008940D2">
        <w:rPr>
          <w:rFonts w:eastAsia="Times New Roman" w:cs="Times New Roman"/>
          <w:szCs w:val="24"/>
          <w:lang w:eastAsia="ar-SA"/>
        </w:rPr>
        <w:t xml:space="preserve"> kvaliteedinõuded rakendanud seadusest madalamal tasandil</w:t>
      </w:r>
      <w:r w:rsidRPr="008940D2">
        <w:rPr>
          <w:rFonts w:eastAsia="Times New Roman" w:cs="Times New Roman"/>
          <w:szCs w:val="24"/>
          <w:lang w:eastAsia="ar-SA"/>
        </w:rPr>
        <w:t>. Ekspressteenus (kohale toimetamine järgmiseks päevaks) on kättesaadav üle Eesti läbi kullerposti.</w:t>
      </w:r>
    </w:p>
    <w:p w14:paraId="6BFB5925" w14:textId="77777777" w:rsidR="00B14AC1" w:rsidRPr="008940D2" w:rsidRDefault="00B14AC1" w:rsidP="00E02FC5">
      <w:pPr>
        <w:rPr>
          <w:rFonts w:eastAsia="Times New Roman" w:cs="Times New Roman"/>
          <w:szCs w:val="24"/>
          <w:lang w:eastAsia="ar-SA"/>
        </w:rPr>
      </w:pPr>
    </w:p>
    <w:p w14:paraId="0AC8E9CA" w14:textId="69026374" w:rsidR="00B25AD2" w:rsidRPr="008940D2" w:rsidRDefault="00D8789B" w:rsidP="002D1D43">
      <w:pPr>
        <w:suppressAutoHyphens/>
        <w:rPr>
          <w:rFonts w:eastAsia="Times New Roman" w:cs="Times New Roman"/>
          <w:b/>
          <w:szCs w:val="24"/>
          <w:lang w:eastAsia="ar-SA"/>
        </w:rPr>
      </w:pPr>
      <w:r w:rsidRPr="008940D2">
        <w:rPr>
          <w:rFonts w:eastAsia="Times New Roman" w:cs="Times New Roman"/>
          <w:szCs w:val="24"/>
          <w:lang w:eastAsia="ar-SA"/>
        </w:rPr>
        <w:lastRenderedPageBreak/>
        <w:t xml:space="preserve">Punktiga </w:t>
      </w:r>
      <w:r w:rsidR="00D325D1" w:rsidRPr="008940D2">
        <w:rPr>
          <w:rFonts w:eastAsia="Times New Roman" w:cs="Times New Roman"/>
          <w:szCs w:val="24"/>
          <w:lang w:eastAsia="ar-SA"/>
        </w:rPr>
        <w:t>4</w:t>
      </w:r>
      <w:r w:rsidR="00743137" w:rsidRPr="008940D2">
        <w:rPr>
          <w:rFonts w:eastAsia="Times New Roman" w:cs="Times New Roman"/>
          <w:szCs w:val="24"/>
          <w:lang w:eastAsia="ar-SA"/>
        </w:rPr>
        <w:t>7</w:t>
      </w:r>
      <w:r w:rsidRPr="008940D2">
        <w:rPr>
          <w:rFonts w:eastAsia="Times New Roman" w:cs="Times New Roman"/>
          <w:szCs w:val="24"/>
          <w:lang w:eastAsia="ar-SA"/>
        </w:rPr>
        <w:t xml:space="preserve"> tunnistatakse kehtetuks seaduse § 37 lõiked 3</w:t>
      </w:r>
      <w:r w:rsidR="00B25AD2" w:rsidRPr="008940D2">
        <w:rPr>
          <w:rFonts w:eastAsia="Times New Roman" w:cs="Times New Roman"/>
          <w:b/>
          <w:bCs/>
          <w:szCs w:val="24"/>
          <w:lang w:eastAsia="ar-SA"/>
        </w:rPr>
        <w:t>–</w:t>
      </w:r>
      <w:r w:rsidRPr="008940D2">
        <w:rPr>
          <w:rFonts w:eastAsia="Times New Roman" w:cs="Times New Roman"/>
          <w:szCs w:val="24"/>
          <w:lang w:eastAsia="ar-SA"/>
        </w:rPr>
        <w:t>8</w:t>
      </w:r>
      <w:r w:rsidR="00BB6949" w:rsidRPr="008940D2">
        <w:rPr>
          <w:rFonts w:eastAsia="Times New Roman" w:cs="Times New Roman"/>
          <w:szCs w:val="24"/>
          <w:lang w:eastAsia="ar-SA"/>
        </w:rPr>
        <w:t>.</w:t>
      </w:r>
      <w:r w:rsidR="00D97FE4" w:rsidRPr="008940D2">
        <w:rPr>
          <w:rFonts w:eastAsia="Times New Roman" w:cs="Times New Roman"/>
          <w:szCs w:val="24"/>
          <w:lang w:eastAsia="ar-SA"/>
        </w:rPr>
        <w:t xml:space="preserve"> Nimetatud sätted kehtestatakse ministri määruses.</w:t>
      </w:r>
      <w:bookmarkEnd w:id="79"/>
    </w:p>
    <w:p w14:paraId="47581602" w14:textId="77777777" w:rsidR="00B25AD2" w:rsidRPr="008940D2" w:rsidRDefault="00B25AD2" w:rsidP="002D1D43">
      <w:pPr>
        <w:suppressAutoHyphens/>
        <w:rPr>
          <w:rFonts w:eastAsia="Times New Roman" w:cs="Times New Roman"/>
          <w:b/>
          <w:szCs w:val="24"/>
          <w:lang w:eastAsia="ar-SA"/>
        </w:rPr>
      </w:pPr>
    </w:p>
    <w:p w14:paraId="7D81FFE8" w14:textId="0667C788" w:rsidR="002D1D43" w:rsidRPr="008940D2" w:rsidRDefault="00E93F6D" w:rsidP="002D1D43">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D325D1" w:rsidRPr="008940D2">
        <w:rPr>
          <w:rFonts w:eastAsia="Times New Roman" w:cs="Times New Roman"/>
          <w:b/>
          <w:szCs w:val="24"/>
          <w:lang w:eastAsia="ar-SA"/>
        </w:rPr>
        <w:t>4</w:t>
      </w:r>
      <w:r w:rsidR="00743137" w:rsidRPr="008940D2">
        <w:rPr>
          <w:rFonts w:eastAsia="Times New Roman" w:cs="Times New Roman"/>
          <w:b/>
          <w:szCs w:val="24"/>
          <w:lang w:eastAsia="ar-SA"/>
        </w:rPr>
        <w:t>8</w:t>
      </w:r>
    </w:p>
    <w:p w14:paraId="279ECC46" w14:textId="7B3B4DAB" w:rsidR="00DE270C" w:rsidRPr="008940D2" w:rsidRDefault="00F97744" w:rsidP="000D4C9B">
      <w:pPr>
        <w:rPr>
          <w:rFonts w:cs="Times New Roman"/>
          <w:szCs w:val="24"/>
        </w:rPr>
      </w:pPr>
      <w:r w:rsidRPr="008940D2">
        <w:rPr>
          <w:rFonts w:eastAsia="Times New Roman" w:cs="Times New Roman"/>
          <w:szCs w:val="24"/>
          <w:lang w:eastAsia="ar-SA"/>
        </w:rPr>
        <w:t>Eelnõu</w:t>
      </w:r>
      <w:r w:rsidR="00F14003" w:rsidRPr="008940D2">
        <w:rPr>
          <w:rFonts w:eastAsia="Times New Roman" w:cs="Times New Roman"/>
          <w:szCs w:val="24"/>
          <w:lang w:eastAsia="ar-SA"/>
        </w:rPr>
        <w:t xml:space="preserve"> § 1 punktiga </w:t>
      </w:r>
      <w:r w:rsidR="00D325D1" w:rsidRPr="008940D2">
        <w:rPr>
          <w:rFonts w:eastAsia="Times New Roman" w:cs="Times New Roman"/>
          <w:szCs w:val="24"/>
          <w:lang w:eastAsia="ar-SA"/>
        </w:rPr>
        <w:t>4</w:t>
      </w:r>
      <w:r w:rsidR="00743137" w:rsidRPr="008940D2">
        <w:rPr>
          <w:rFonts w:eastAsia="Times New Roman" w:cs="Times New Roman"/>
          <w:szCs w:val="24"/>
          <w:lang w:eastAsia="ar-SA"/>
        </w:rPr>
        <w:t>8</w:t>
      </w:r>
      <w:r w:rsidR="00833541" w:rsidRPr="008940D2">
        <w:rPr>
          <w:rFonts w:eastAsia="Times New Roman" w:cs="Times New Roman"/>
          <w:szCs w:val="24"/>
          <w:lang w:eastAsia="ar-SA"/>
        </w:rPr>
        <w:t xml:space="preserve"> täiendatakse seadust §</w:t>
      </w:r>
      <w:r w:rsidR="00935493" w:rsidRPr="008940D2">
        <w:rPr>
          <w:rFonts w:eastAsia="Times New Roman" w:cs="Times New Roman"/>
          <w:szCs w:val="24"/>
          <w:lang w:eastAsia="ar-SA"/>
        </w:rPr>
        <w:t>-</w:t>
      </w:r>
      <w:r w:rsidR="00AD25D1" w:rsidRPr="008940D2">
        <w:rPr>
          <w:rFonts w:eastAsia="Times New Roman" w:cs="Times New Roman"/>
          <w:szCs w:val="24"/>
          <w:lang w:eastAsia="ar-SA"/>
        </w:rPr>
        <w:t>de</w:t>
      </w:r>
      <w:r w:rsidR="00935493" w:rsidRPr="008940D2">
        <w:rPr>
          <w:rFonts w:eastAsia="Times New Roman" w:cs="Times New Roman"/>
          <w:szCs w:val="24"/>
          <w:lang w:eastAsia="ar-SA"/>
        </w:rPr>
        <w:t>ga</w:t>
      </w:r>
      <w:r w:rsidRPr="008940D2">
        <w:rPr>
          <w:rFonts w:eastAsia="Times New Roman" w:cs="Times New Roman"/>
          <w:szCs w:val="24"/>
          <w:lang w:eastAsia="ar-SA"/>
        </w:rPr>
        <w:t xml:space="preserve"> 39</w:t>
      </w:r>
      <w:r w:rsidR="00F14003" w:rsidRPr="008940D2">
        <w:rPr>
          <w:rFonts w:eastAsia="Times New Roman" w:cs="Times New Roman"/>
          <w:szCs w:val="24"/>
          <w:vertAlign w:val="superscript"/>
          <w:lang w:eastAsia="ar-SA"/>
        </w:rPr>
        <w:t>1</w:t>
      </w:r>
      <w:r w:rsidR="00B25AD2" w:rsidRPr="008940D2">
        <w:rPr>
          <w:rFonts w:eastAsia="Times New Roman" w:cs="Times New Roman"/>
          <w:b/>
          <w:bCs/>
          <w:szCs w:val="24"/>
          <w:lang w:eastAsia="ar-SA"/>
        </w:rPr>
        <w:t>–</w:t>
      </w:r>
      <w:r w:rsidR="000D4C9B" w:rsidRPr="008940D2">
        <w:rPr>
          <w:rFonts w:eastAsia="Times New Roman" w:cs="Times New Roman"/>
          <w:szCs w:val="24"/>
          <w:lang w:eastAsia="ar-SA"/>
        </w:rPr>
        <w:t>39</w:t>
      </w:r>
      <w:r w:rsidR="00794895" w:rsidRPr="008940D2">
        <w:rPr>
          <w:rFonts w:eastAsia="Times New Roman" w:cs="Times New Roman"/>
          <w:szCs w:val="24"/>
          <w:vertAlign w:val="superscript"/>
          <w:lang w:eastAsia="ar-SA"/>
        </w:rPr>
        <w:t>4</w:t>
      </w:r>
      <w:r w:rsidR="000D4C9B" w:rsidRPr="008940D2">
        <w:rPr>
          <w:rFonts w:eastAsia="Times New Roman" w:cs="Times New Roman"/>
          <w:szCs w:val="24"/>
          <w:lang w:eastAsia="ar-SA"/>
        </w:rPr>
        <w:t xml:space="preserve">, mis </w:t>
      </w:r>
      <w:r w:rsidRPr="008940D2">
        <w:rPr>
          <w:rFonts w:eastAsia="Times New Roman" w:cs="Times New Roman"/>
          <w:szCs w:val="24"/>
          <w:lang w:eastAsia="ar-SA"/>
        </w:rPr>
        <w:t xml:space="preserve">sätestab </w:t>
      </w:r>
      <w:r w:rsidR="005442CE" w:rsidRPr="008940D2">
        <w:rPr>
          <w:rFonts w:eastAsia="Times New Roman" w:cs="Times New Roman"/>
          <w:szCs w:val="24"/>
          <w:lang w:eastAsia="ar-SA"/>
        </w:rPr>
        <w:t>UPT</w:t>
      </w:r>
      <w:r w:rsidRPr="008940D2">
        <w:rPr>
          <w:rFonts w:cs="Times New Roman"/>
          <w:szCs w:val="24"/>
        </w:rPr>
        <w:t xml:space="preserve"> </w:t>
      </w:r>
      <w:r w:rsidR="00F308D9" w:rsidRPr="008940D2">
        <w:rPr>
          <w:rFonts w:cs="Times New Roman"/>
          <w:szCs w:val="24"/>
        </w:rPr>
        <w:t xml:space="preserve">põhjendatud </w:t>
      </w:r>
      <w:r w:rsidRPr="008940D2">
        <w:rPr>
          <w:rFonts w:cs="Times New Roman"/>
          <w:szCs w:val="24"/>
        </w:rPr>
        <w:t>tasu</w:t>
      </w:r>
      <w:r w:rsidR="000D4C9B" w:rsidRPr="008940D2">
        <w:rPr>
          <w:rFonts w:cs="Times New Roman"/>
          <w:szCs w:val="24"/>
        </w:rPr>
        <w:t xml:space="preserve">, </w:t>
      </w:r>
      <w:r w:rsidR="008F69F0" w:rsidRPr="008940D2">
        <w:rPr>
          <w:rFonts w:cs="Times New Roman"/>
          <w:szCs w:val="24"/>
        </w:rPr>
        <w:t xml:space="preserve">selle </w:t>
      </w:r>
      <w:r w:rsidRPr="008940D2">
        <w:rPr>
          <w:rFonts w:cs="Times New Roman"/>
          <w:szCs w:val="24"/>
        </w:rPr>
        <w:t>suuruse</w:t>
      </w:r>
      <w:r w:rsidR="007610F8" w:rsidRPr="008940D2">
        <w:rPr>
          <w:rFonts w:cs="Times New Roman"/>
          <w:szCs w:val="24"/>
        </w:rPr>
        <w:t xml:space="preserve"> arvestamise alused, põhjendatud tasu kooskõlastamise</w:t>
      </w:r>
      <w:r w:rsidR="00D325D1" w:rsidRPr="008940D2">
        <w:rPr>
          <w:rFonts w:cs="Times New Roman"/>
          <w:szCs w:val="24"/>
        </w:rPr>
        <w:t xml:space="preserve"> ja kinnitamise</w:t>
      </w:r>
      <w:r w:rsidRPr="008940D2">
        <w:rPr>
          <w:rFonts w:cs="Times New Roman"/>
          <w:szCs w:val="24"/>
        </w:rPr>
        <w:t xml:space="preserve"> </w:t>
      </w:r>
      <w:r w:rsidR="000D4C9B" w:rsidRPr="008940D2">
        <w:rPr>
          <w:rFonts w:cs="Times New Roman"/>
          <w:szCs w:val="24"/>
        </w:rPr>
        <w:t>ning ajutise hinna kehtestamise</w:t>
      </w:r>
      <w:r w:rsidR="007610F8" w:rsidRPr="008940D2">
        <w:rPr>
          <w:rFonts w:cs="Times New Roman"/>
          <w:szCs w:val="24"/>
        </w:rPr>
        <w:t xml:space="preserve"> alused</w:t>
      </w:r>
      <w:r w:rsidRPr="008940D2">
        <w:rPr>
          <w:rFonts w:cs="Times New Roman"/>
          <w:szCs w:val="24"/>
        </w:rPr>
        <w:t xml:space="preserve">. </w:t>
      </w:r>
      <w:r w:rsidR="001E5027" w:rsidRPr="008940D2">
        <w:rPr>
          <w:rFonts w:cs="Times New Roman"/>
          <w:szCs w:val="24"/>
        </w:rPr>
        <w:t>UPT põhjendatud tasu asendab senist taskukohast tasu. Peamise muudatusena peab põhjendatud tasu olema kulupõhine, kattes ära teenuse osutamiseks vajalikud kulud ning</w:t>
      </w:r>
      <w:r w:rsidR="00F807E1" w:rsidRPr="008940D2">
        <w:rPr>
          <w:rFonts w:cs="Times New Roman"/>
          <w:szCs w:val="24"/>
        </w:rPr>
        <w:t xml:space="preserve"> sisaldades</w:t>
      </w:r>
      <w:r w:rsidR="001E5027" w:rsidRPr="008940D2">
        <w:rPr>
          <w:rFonts w:cs="Times New Roman"/>
          <w:szCs w:val="24"/>
        </w:rPr>
        <w:t xml:space="preserve"> mõistlik</w:t>
      </w:r>
      <w:r w:rsidR="00AD25D1" w:rsidRPr="008940D2">
        <w:rPr>
          <w:rFonts w:cs="Times New Roman"/>
          <w:szCs w:val="24"/>
        </w:rPr>
        <w:t>k</w:t>
      </w:r>
      <w:r w:rsidR="001E5027" w:rsidRPr="008940D2">
        <w:rPr>
          <w:rFonts w:cs="Times New Roman"/>
          <w:szCs w:val="24"/>
        </w:rPr>
        <w:t>u kasumi</w:t>
      </w:r>
      <w:r w:rsidR="00F807E1" w:rsidRPr="008940D2">
        <w:rPr>
          <w:rFonts w:cs="Times New Roman"/>
          <w:szCs w:val="24"/>
        </w:rPr>
        <w:t>t</w:t>
      </w:r>
      <w:r w:rsidR="001E5027" w:rsidRPr="008940D2">
        <w:rPr>
          <w:rFonts w:cs="Times New Roman"/>
          <w:szCs w:val="24"/>
        </w:rPr>
        <w:t>.</w:t>
      </w:r>
    </w:p>
    <w:p w14:paraId="74787EBD" w14:textId="77777777" w:rsidR="00DE270C" w:rsidRPr="008940D2" w:rsidRDefault="00DE270C" w:rsidP="000D4C9B">
      <w:pPr>
        <w:rPr>
          <w:rFonts w:cs="Times New Roman"/>
          <w:szCs w:val="24"/>
        </w:rPr>
      </w:pPr>
    </w:p>
    <w:p w14:paraId="4E0C320B" w14:textId="02FB60D3" w:rsidR="00DE270C" w:rsidRPr="008940D2" w:rsidRDefault="00FD6840" w:rsidP="00DE270C">
      <w:pPr>
        <w:rPr>
          <w:rFonts w:cs="Times New Roman"/>
          <w:szCs w:val="24"/>
        </w:rPr>
      </w:pPr>
      <w:r w:rsidRPr="008940D2">
        <w:rPr>
          <w:rFonts w:cs="Times New Roman"/>
          <w:szCs w:val="24"/>
        </w:rPr>
        <w:t>S</w:t>
      </w:r>
      <w:r w:rsidR="00DE270C" w:rsidRPr="008940D2">
        <w:rPr>
          <w:rFonts w:cs="Times New Roman"/>
          <w:szCs w:val="24"/>
        </w:rPr>
        <w:t xml:space="preserve">eaduse </w:t>
      </w:r>
      <w:r w:rsidR="00DE270C" w:rsidRPr="008940D2">
        <w:rPr>
          <w:rFonts w:eastAsia="Times New Roman" w:cs="Times New Roman"/>
          <w:szCs w:val="24"/>
          <w:lang w:eastAsia="ar-SA"/>
        </w:rPr>
        <w:t>§</w:t>
      </w:r>
      <w:r w:rsidR="00AD25D1" w:rsidRPr="008940D2">
        <w:rPr>
          <w:rFonts w:eastAsia="Times New Roman" w:cs="Times New Roman"/>
          <w:szCs w:val="24"/>
          <w:lang w:eastAsia="ar-SA"/>
        </w:rPr>
        <w:t>-de</w:t>
      </w:r>
      <w:r w:rsidR="00DE270C" w:rsidRPr="008940D2">
        <w:rPr>
          <w:rFonts w:eastAsia="Times New Roman" w:cs="Times New Roman"/>
          <w:szCs w:val="24"/>
          <w:lang w:eastAsia="ar-SA"/>
        </w:rPr>
        <w:t xml:space="preserve"> 39</w:t>
      </w:r>
      <w:r w:rsidR="00DE270C" w:rsidRPr="008940D2">
        <w:rPr>
          <w:rFonts w:eastAsia="Times New Roman" w:cs="Times New Roman"/>
          <w:szCs w:val="24"/>
          <w:vertAlign w:val="superscript"/>
          <w:lang w:eastAsia="ar-SA"/>
        </w:rPr>
        <w:t>1</w:t>
      </w:r>
      <w:r w:rsidR="00794895" w:rsidRPr="008940D2">
        <w:rPr>
          <w:rFonts w:eastAsia="Times New Roman" w:cs="Times New Roman"/>
          <w:szCs w:val="24"/>
          <w:lang w:eastAsia="ar-SA"/>
        </w:rPr>
        <w:t>–</w:t>
      </w:r>
      <w:r w:rsidR="00DE270C" w:rsidRPr="008940D2">
        <w:rPr>
          <w:rFonts w:eastAsia="Times New Roman" w:cs="Times New Roman"/>
          <w:szCs w:val="24"/>
          <w:lang w:eastAsia="ar-SA"/>
        </w:rPr>
        <w:t>39</w:t>
      </w:r>
      <w:r w:rsidR="00794895" w:rsidRPr="008940D2">
        <w:rPr>
          <w:rFonts w:eastAsia="Times New Roman" w:cs="Times New Roman"/>
          <w:szCs w:val="24"/>
          <w:vertAlign w:val="superscript"/>
          <w:lang w:eastAsia="ar-SA"/>
        </w:rPr>
        <w:t>4</w:t>
      </w:r>
      <w:r w:rsidR="00DE270C" w:rsidRPr="008940D2">
        <w:rPr>
          <w:rFonts w:eastAsia="Times New Roman" w:cs="Times New Roman"/>
          <w:szCs w:val="24"/>
          <w:lang w:eastAsia="ar-SA"/>
        </w:rPr>
        <w:t xml:space="preserve"> lisamise eesmärk on anda Konkurentsiametile sõnaselgelt pädevus </w:t>
      </w:r>
      <w:r w:rsidR="00DE270C" w:rsidRPr="008940D2">
        <w:rPr>
          <w:rFonts w:cs="Times New Roman"/>
          <w:szCs w:val="24"/>
        </w:rPr>
        <w:t>kooskõlastada läbipaistvatel alustel UPT põhjendatud tasu ja selle muudatus</w:t>
      </w:r>
      <w:r w:rsidR="00AD25D1" w:rsidRPr="008940D2">
        <w:rPr>
          <w:rFonts w:cs="Times New Roman"/>
          <w:szCs w:val="24"/>
        </w:rPr>
        <w:t>ed</w:t>
      </w:r>
      <w:r w:rsidR="00DE270C" w:rsidRPr="008940D2">
        <w:rPr>
          <w:rFonts w:cs="Times New Roman"/>
          <w:szCs w:val="24"/>
        </w:rPr>
        <w:t xml:space="preserve">. Konkurentsiametil on regulaatorina pikaajaline kogemus </w:t>
      </w:r>
      <w:proofErr w:type="spellStart"/>
      <w:r w:rsidR="00DE270C" w:rsidRPr="008940D2">
        <w:rPr>
          <w:rFonts w:cs="Times New Roman"/>
          <w:szCs w:val="24"/>
        </w:rPr>
        <w:t>üldhuviteenuste</w:t>
      </w:r>
      <w:proofErr w:type="spellEnd"/>
      <w:r w:rsidR="00F34726">
        <w:rPr>
          <w:rFonts w:cs="Times New Roman"/>
          <w:szCs w:val="24"/>
        </w:rPr>
        <w:t xml:space="preserve"> </w:t>
      </w:r>
      <w:r w:rsidR="00DE270C" w:rsidRPr="008940D2">
        <w:rPr>
          <w:rFonts w:cs="Times New Roman"/>
          <w:szCs w:val="24"/>
        </w:rPr>
        <w:t xml:space="preserve">valdkondades erinevate teenuste hindasid puudutavate regulatsioonipraktikate väljakujundamisel ning ka eelnev kogemus UPT tasude </w:t>
      </w:r>
      <w:r w:rsidR="00655015" w:rsidRPr="008940D2">
        <w:rPr>
          <w:rFonts w:cs="Times New Roman"/>
          <w:szCs w:val="24"/>
        </w:rPr>
        <w:t>ettepanekute tegemisel</w:t>
      </w:r>
      <w:r w:rsidR="00DE270C" w:rsidRPr="008940D2">
        <w:rPr>
          <w:rFonts w:cs="Times New Roman"/>
          <w:szCs w:val="24"/>
        </w:rPr>
        <w:t xml:space="preserve">. Konkurentsiamet teostab juba praegu UPT taskukohaste tasude muutmise ettepanekute tegemisel sisulist ja põhjalikku analüüsi. Muudatus toob kaasa senisest tõhusama kontrolli UPT tasude üle ning selle üle teostatava järelevalve depolitiseerimine on kooskõlas ka praktikaga, mille kohaselt teostab monopoolse iseloomuga </w:t>
      </w:r>
      <w:proofErr w:type="spellStart"/>
      <w:r w:rsidR="00DE270C" w:rsidRPr="008940D2">
        <w:rPr>
          <w:rFonts w:cs="Times New Roman"/>
          <w:szCs w:val="24"/>
        </w:rPr>
        <w:t>üldhuviteenuste</w:t>
      </w:r>
      <w:proofErr w:type="spellEnd"/>
      <w:r w:rsidR="00DE270C" w:rsidRPr="008940D2">
        <w:rPr>
          <w:rFonts w:cs="Times New Roman"/>
          <w:szCs w:val="24"/>
        </w:rPr>
        <w:t xml:space="preserve"> valdkondades teenuste hindade üle järelevalvet sõltumatu regulaator. Konkurentsiamet teostab teenuste hindade üle järelevalvet ka näiteks elektri, gaasi ja vee puhul.</w:t>
      </w:r>
    </w:p>
    <w:p w14:paraId="44E8C1BD" w14:textId="77777777" w:rsidR="00DE270C" w:rsidRPr="008940D2" w:rsidRDefault="00DE270C" w:rsidP="00DE270C">
      <w:pPr>
        <w:rPr>
          <w:rFonts w:cs="Times New Roman"/>
          <w:szCs w:val="24"/>
        </w:rPr>
      </w:pPr>
    </w:p>
    <w:p w14:paraId="12E1AD77" w14:textId="2D803FED" w:rsidR="00DE270C" w:rsidRPr="008940D2" w:rsidRDefault="00DE270C" w:rsidP="00DE270C">
      <w:pPr>
        <w:rPr>
          <w:rFonts w:cs="Times New Roman"/>
          <w:szCs w:val="24"/>
        </w:rPr>
      </w:pPr>
      <w:bookmarkStart w:id="82" w:name="_Hlk103266084"/>
      <w:r w:rsidRPr="008940D2">
        <w:rPr>
          <w:rFonts w:cs="Times New Roman"/>
          <w:szCs w:val="24"/>
        </w:rPr>
        <w:t xml:space="preserve">Muudatus ei too kaasa Konkurentsiameti töökoormuse </w:t>
      </w:r>
      <w:r w:rsidR="00F836F7" w:rsidRPr="008940D2">
        <w:rPr>
          <w:rFonts w:cs="Times New Roman"/>
          <w:szCs w:val="24"/>
        </w:rPr>
        <w:t>suurenemist, vastupidi,</w:t>
      </w:r>
      <w:r w:rsidR="001E5027" w:rsidRPr="008940D2">
        <w:rPr>
          <w:rFonts w:cs="Times New Roman"/>
          <w:szCs w:val="24"/>
        </w:rPr>
        <w:t xml:space="preserve"> üldine</w:t>
      </w:r>
      <w:r w:rsidR="00F836F7" w:rsidRPr="008940D2">
        <w:rPr>
          <w:rFonts w:cs="Times New Roman"/>
          <w:szCs w:val="24"/>
        </w:rPr>
        <w:t xml:space="preserve"> töökoormus peaks vähenema, kuid</w:t>
      </w:r>
      <w:r w:rsidRPr="008940D2">
        <w:t xml:space="preserve"> </w:t>
      </w:r>
      <w:r w:rsidRPr="008940D2">
        <w:rPr>
          <w:rFonts w:cs="Times New Roman"/>
          <w:szCs w:val="24"/>
        </w:rPr>
        <w:t>suureneb ainult Konkurentsiameti järelevalve</w:t>
      </w:r>
      <w:r w:rsidR="004F170B" w:rsidRPr="008940D2">
        <w:rPr>
          <w:rFonts w:cs="Times New Roman"/>
          <w:szCs w:val="24"/>
        </w:rPr>
        <w:t xml:space="preserve"> tegemise õigus</w:t>
      </w:r>
      <w:r w:rsidRPr="008940D2">
        <w:rPr>
          <w:rFonts w:cs="Times New Roman"/>
          <w:szCs w:val="24"/>
        </w:rPr>
        <w:t xml:space="preserve">. </w:t>
      </w:r>
      <w:bookmarkEnd w:id="82"/>
      <w:r w:rsidRPr="008940D2">
        <w:rPr>
          <w:rFonts w:cs="Times New Roman"/>
          <w:szCs w:val="24"/>
        </w:rPr>
        <w:t>Kehtiva regulatsiooni kohaselt ei otsusta Konkurentsiamet hindu ega kinnita hinnalage. Konkurentsiamet teeb ainult ettepaneku taskukohase tasu määramiseks</w:t>
      </w:r>
      <w:r w:rsidR="00AD25D1" w:rsidRPr="008940D2">
        <w:rPr>
          <w:rFonts w:cs="Times New Roman"/>
          <w:szCs w:val="24"/>
        </w:rPr>
        <w:t xml:space="preserve"> n</w:t>
      </w:r>
      <w:r w:rsidR="00107A39" w:rsidRPr="008940D2">
        <w:rPr>
          <w:rFonts w:cs="Times New Roman"/>
          <w:szCs w:val="24"/>
        </w:rPr>
        <w:t xml:space="preserve">ing teostab UPT hüvitise põhjendatuse väljaselgitamiseks kulude analüüsi. </w:t>
      </w:r>
      <w:r w:rsidR="00655015" w:rsidRPr="008940D2">
        <w:rPr>
          <w:rFonts w:cs="Times New Roman"/>
          <w:szCs w:val="24"/>
        </w:rPr>
        <w:t xml:space="preserve">Muudatuse järgselt suureneb </w:t>
      </w:r>
      <w:r w:rsidRPr="008940D2">
        <w:rPr>
          <w:rFonts w:cs="Times New Roman"/>
          <w:szCs w:val="24"/>
        </w:rPr>
        <w:t>Konkurentsiameti järelevalve</w:t>
      </w:r>
      <w:r w:rsidR="00D325D1" w:rsidRPr="008940D2">
        <w:rPr>
          <w:rFonts w:cs="Times New Roman"/>
          <w:szCs w:val="24"/>
        </w:rPr>
        <w:t xml:space="preserve"> õigus</w:t>
      </w:r>
      <w:r w:rsidRPr="008940D2">
        <w:rPr>
          <w:rFonts w:cs="Times New Roman"/>
          <w:szCs w:val="24"/>
        </w:rPr>
        <w:t xml:space="preserve">, sest Konkurentsiamet </w:t>
      </w:r>
      <w:r w:rsidR="00D325D1" w:rsidRPr="008940D2">
        <w:rPr>
          <w:rFonts w:cs="Times New Roman"/>
          <w:szCs w:val="24"/>
        </w:rPr>
        <w:t>mitte ei tee ettepanekut vaid kooskõlastab vastava ettepaneku</w:t>
      </w:r>
      <w:r w:rsidRPr="008940D2">
        <w:rPr>
          <w:rFonts w:cs="Times New Roman"/>
          <w:szCs w:val="24"/>
        </w:rPr>
        <w:t>. Teisisõnu, taskukohaste tasude ja hüvitisega seonduv kuluanalüüs asendub UPT hinnamuudatuse taotluste analüüsiga ning kooskõlastatakse tegelikke UPT müügihindu.</w:t>
      </w:r>
      <w:r w:rsidR="00D325D1" w:rsidRPr="008940D2">
        <w:rPr>
          <w:rFonts w:cs="Times New Roman"/>
          <w:szCs w:val="24"/>
        </w:rPr>
        <w:t xml:space="preserve"> Müügihinnad </w:t>
      </w:r>
      <w:r w:rsidR="00F34726">
        <w:rPr>
          <w:rFonts w:cs="Times New Roman"/>
          <w:szCs w:val="24"/>
        </w:rPr>
        <w:t>kehtestab</w:t>
      </w:r>
      <w:r w:rsidR="00D325D1" w:rsidRPr="008940D2">
        <w:rPr>
          <w:rFonts w:cs="Times New Roman"/>
          <w:szCs w:val="24"/>
        </w:rPr>
        <w:t xml:space="preserve"> valdkonna eest vastutav minister.</w:t>
      </w:r>
      <w:r w:rsidRPr="008940D2">
        <w:rPr>
          <w:rFonts w:cs="Times New Roman"/>
          <w:szCs w:val="24"/>
        </w:rPr>
        <w:t xml:space="preserve"> </w:t>
      </w:r>
    </w:p>
    <w:p w14:paraId="1F868845" w14:textId="77777777" w:rsidR="00DB5A71" w:rsidRPr="008940D2" w:rsidRDefault="00DB5A71" w:rsidP="00DE270C">
      <w:pPr>
        <w:rPr>
          <w:rFonts w:cs="Times New Roman"/>
          <w:szCs w:val="24"/>
        </w:rPr>
      </w:pPr>
    </w:p>
    <w:p w14:paraId="6D9CBB45" w14:textId="7435094A" w:rsidR="00DB5A71" w:rsidRPr="008940D2" w:rsidRDefault="00B36E72" w:rsidP="00DE270C">
      <w:pPr>
        <w:rPr>
          <w:u w:val="single"/>
        </w:rPr>
      </w:pPr>
      <w:commentRangeStart w:id="83"/>
      <w:r w:rsidRPr="2916609E">
        <w:rPr>
          <w:u w:val="single"/>
        </w:rPr>
        <w:t>UPT</w:t>
      </w:r>
      <w:r w:rsidR="00DB5A71" w:rsidRPr="2916609E">
        <w:rPr>
          <w:u w:val="single"/>
        </w:rPr>
        <w:t xml:space="preserve"> põhjendatud tasu</w:t>
      </w:r>
      <w:commentRangeEnd w:id="83"/>
      <w:r>
        <w:commentReference w:id="83"/>
      </w:r>
    </w:p>
    <w:p w14:paraId="5C137BFB" w14:textId="77777777" w:rsidR="00DB5A71" w:rsidRPr="008940D2" w:rsidRDefault="00DB5A71" w:rsidP="00DE270C">
      <w:pPr>
        <w:rPr>
          <w:rFonts w:cs="Times New Roman"/>
          <w:szCs w:val="24"/>
        </w:rPr>
      </w:pPr>
    </w:p>
    <w:p w14:paraId="3FD5F656" w14:textId="350BC1BC" w:rsidR="000D4C9B" w:rsidRPr="008940D2" w:rsidRDefault="000D4C9B" w:rsidP="000D4C9B">
      <w:r w:rsidRPr="008940D2">
        <w:rPr>
          <w:rFonts w:cs="Times New Roman"/>
          <w:szCs w:val="24"/>
        </w:rPr>
        <w:t>Eelnõu § 39</w:t>
      </w:r>
      <w:r w:rsidRPr="008940D2">
        <w:rPr>
          <w:rFonts w:cs="Times New Roman"/>
          <w:szCs w:val="24"/>
          <w:vertAlign w:val="superscript"/>
        </w:rPr>
        <w:t>1</w:t>
      </w:r>
      <w:r w:rsidR="0056054D" w:rsidRPr="008940D2">
        <w:rPr>
          <w:rFonts w:cs="Times New Roman"/>
          <w:szCs w:val="24"/>
          <w:vertAlign w:val="superscript"/>
        </w:rPr>
        <w:t xml:space="preserve"> </w:t>
      </w:r>
      <w:r w:rsidR="0056054D" w:rsidRPr="008940D2">
        <w:rPr>
          <w:rFonts w:cs="Times New Roman"/>
          <w:szCs w:val="24"/>
        </w:rPr>
        <w:t xml:space="preserve">lõike 1 </w:t>
      </w:r>
      <w:r w:rsidRPr="008940D2">
        <w:rPr>
          <w:rFonts w:cs="Times New Roman"/>
          <w:szCs w:val="24"/>
        </w:rPr>
        <w:t xml:space="preserve">kohaselt </w:t>
      </w:r>
      <w:r w:rsidR="001E5027" w:rsidRPr="008940D2">
        <w:rPr>
          <w:rFonts w:cs="Times New Roman"/>
          <w:szCs w:val="24"/>
        </w:rPr>
        <w:t>arvestatakse</w:t>
      </w:r>
      <w:r w:rsidRPr="008940D2">
        <w:rPr>
          <w:rFonts w:cs="Times New Roman"/>
          <w:szCs w:val="24"/>
        </w:rPr>
        <w:t xml:space="preserve"> </w:t>
      </w:r>
      <w:r w:rsidR="00B36E72" w:rsidRPr="008940D2">
        <w:rPr>
          <w:rFonts w:cs="Times New Roman"/>
          <w:szCs w:val="24"/>
        </w:rPr>
        <w:t>UPT</w:t>
      </w:r>
      <w:r w:rsidRPr="008940D2">
        <w:rPr>
          <w:rFonts w:cs="Times New Roman"/>
          <w:szCs w:val="24"/>
        </w:rPr>
        <w:t xml:space="preserve"> põhjendatud tasu seaduse § 5 lõigetes 2 ja 2</w:t>
      </w:r>
      <w:r w:rsidRPr="008940D2">
        <w:rPr>
          <w:rFonts w:cs="Times New Roman"/>
          <w:szCs w:val="24"/>
          <w:vertAlign w:val="superscript"/>
        </w:rPr>
        <w:t>1</w:t>
      </w:r>
      <w:r w:rsidRPr="008940D2">
        <w:rPr>
          <w:rFonts w:cs="Times New Roman"/>
          <w:szCs w:val="24"/>
        </w:rPr>
        <w:t xml:space="preserve"> nimetatud teenustele. Lisaks </w:t>
      </w:r>
      <w:r w:rsidR="001E5027" w:rsidRPr="008940D2">
        <w:rPr>
          <w:rFonts w:cs="Times New Roman"/>
          <w:szCs w:val="24"/>
        </w:rPr>
        <w:t>põhiteenustele kuulub</w:t>
      </w:r>
      <w:r w:rsidRPr="008940D2">
        <w:rPr>
          <w:rFonts w:cs="Times New Roman"/>
          <w:szCs w:val="24"/>
        </w:rPr>
        <w:t xml:space="preserve"> kohustusliku UPT alla ka lõikes 2</w:t>
      </w:r>
      <w:r w:rsidRPr="008940D2">
        <w:rPr>
          <w:rFonts w:cs="Times New Roman"/>
          <w:szCs w:val="24"/>
          <w:vertAlign w:val="superscript"/>
        </w:rPr>
        <w:t>1</w:t>
      </w:r>
      <w:r w:rsidRPr="008940D2">
        <w:rPr>
          <w:rFonts w:cs="Times New Roman"/>
          <w:szCs w:val="24"/>
        </w:rPr>
        <w:t xml:space="preserve"> nimetatud lisateenused. Kehtestatud </w:t>
      </w:r>
      <w:r w:rsidR="00DE270C" w:rsidRPr="008940D2">
        <w:rPr>
          <w:rFonts w:cs="Times New Roman"/>
          <w:szCs w:val="24"/>
        </w:rPr>
        <w:t xml:space="preserve">põhjendatud </w:t>
      </w:r>
      <w:r w:rsidRPr="008940D2">
        <w:rPr>
          <w:rFonts w:cs="Times New Roman"/>
          <w:szCs w:val="24"/>
        </w:rPr>
        <w:t>tasud peavad tuginema teenuse osutamise kuludel ning pea</w:t>
      </w:r>
      <w:r w:rsidR="009B0DA5" w:rsidRPr="008940D2">
        <w:rPr>
          <w:rFonts w:cs="Times New Roman"/>
          <w:szCs w:val="24"/>
        </w:rPr>
        <w:t>vad</w:t>
      </w:r>
      <w:r w:rsidRPr="008940D2">
        <w:rPr>
          <w:rFonts w:cs="Times New Roman"/>
          <w:szCs w:val="24"/>
        </w:rPr>
        <w:t xml:space="preserve"> tagama teenuse järjepidava toimimise. Seejuures peab olema</w:t>
      </w:r>
      <w:r w:rsidR="00DE270C" w:rsidRPr="008940D2">
        <w:rPr>
          <w:rFonts w:cs="Times New Roman"/>
          <w:szCs w:val="24"/>
        </w:rPr>
        <w:t xml:space="preserve"> põhjendatud tasuga</w:t>
      </w:r>
      <w:r w:rsidRPr="008940D2">
        <w:rPr>
          <w:rFonts w:cs="Times New Roman"/>
          <w:szCs w:val="24"/>
        </w:rPr>
        <w:t xml:space="preserve"> tagatud </w:t>
      </w:r>
      <w:r w:rsidRPr="008940D2">
        <w:t xml:space="preserve">vajalike </w:t>
      </w:r>
      <w:r w:rsidR="00107A39" w:rsidRPr="008940D2">
        <w:t>muutuv-</w:t>
      </w:r>
      <w:ins w:id="84" w:author="Maarja-Liis Lall - JUSTDIGI" w:date="2025-08-18T16:41:00Z" w16du:dateUtc="2025-08-18T13:41:00Z">
        <w:r w:rsidR="007F53E6">
          <w:t xml:space="preserve"> </w:t>
        </w:r>
      </w:ins>
      <w:r w:rsidR="00107A39" w:rsidRPr="008940D2">
        <w:t xml:space="preserve">ja </w:t>
      </w:r>
      <w:r w:rsidRPr="008940D2">
        <w:t>tegevuskulude katmine, investeeringud tegevus- ja arenduskohustuse täitmiseks, kvaliteedinõuete täitmine ja põhjendatud tulukus.</w:t>
      </w:r>
    </w:p>
    <w:p w14:paraId="3E116790" w14:textId="77777777" w:rsidR="000D4C9B" w:rsidRPr="008940D2" w:rsidRDefault="000D4C9B" w:rsidP="00F14003">
      <w:pPr>
        <w:rPr>
          <w:rFonts w:cs="Times New Roman"/>
          <w:szCs w:val="24"/>
        </w:rPr>
      </w:pPr>
    </w:p>
    <w:p w14:paraId="60377E5A" w14:textId="1C09F4AD" w:rsidR="00DE270C" w:rsidRPr="008940D2" w:rsidRDefault="00DE270C" w:rsidP="00DE270C">
      <w:pPr>
        <w:rPr>
          <w:rFonts w:cs="Times New Roman"/>
          <w:szCs w:val="24"/>
        </w:rPr>
      </w:pPr>
      <w:r w:rsidRPr="008940D2">
        <w:rPr>
          <w:rFonts w:cs="Times New Roman"/>
          <w:szCs w:val="24"/>
        </w:rPr>
        <w:t>Praegu kehtestab UPT tasudele piirhinna seaduse § 6</w:t>
      </w:r>
      <w:r w:rsidRPr="008940D2">
        <w:rPr>
          <w:rFonts w:cs="Times New Roman"/>
          <w:szCs w:val="24"/>
          <w:vertAlign w:val="superscript"/>
        </w:rPr>
        <w:t>1</w:t>
      </w:r>
      <w:r w:rsidRPr="008940D2">
        <w:rPr>
          <w:rFonts w:cs="Times New Roman"/>
          <w:szCs w:val="24"/>
        </w:rPr>
        <w:t xml:space="preserve"> lõike 2 alusel valdkonna eest vastutav minister määrusega. See tähendab, et UPT osutaja võib tegelikud hinnad ise kehtestada, ületamata sealjuures ministri kehtestatud piirhindu. Eelnõuga muudetakse seda põhimõtet ja kooskõlastama hakatakse tegelikke müügihindu (mitte ei kehti piirhind). Seega vastab hind rohkem tegelikele kuludele. </w:t>
      </w:r>
    </w:p>
    <w:p w14:paraId="7032A503" w14:textId="77777777" w:rsidR="00F807E1" w:rsidRPr="008940D2" w:rsidRDefault="00F807E1" w:rsidP="0056054D">
      <w:pPr>
        <w:rPr>
          <w:rFonts w:cs="Times New Roman"/>
          <w:szCs w:val="24"/>
        </w:rPr>
      </w:pPr>
    </w:p>
    <w:p w14:paraId="39F6B637" w14:textId="55481969" w:rsidR="0056054D" w:rsidRPr="008940D2" w:rsidRDefault="0056054D" w:rsidP="0056054D">
      <w:r w:rsidRPr="008940D2">
        <w:rPr>
          <w:rFonts w:cs="Times New Roman"/>
          <w:szCs w:val="24"/>
        </w:rPr>
        <w:t xml:space="preserve">Lõike </w:t>
      </w:r>
      <w:r w:rsidR="00794895" w:rsidRPr="008940D2">
        <w:rPr>
          <w:rFonts w:cs="Times New Roman"/>
          <w:szCs w:val="24"/>
        </w:rPr>
        <w:t>2</w:t>
      </w:r>
      <w:r w:rsidRPr="008940D2">
        <w:rPr>
          <w:rFonts w:cs="Times New Roman"/>
          <w:szCs w:val="24"/>
        </w:rPr>
        <w:t xml:space="preserve"> kohaselt tuleb UPT </w:t>
      </w:r>
      <w:r w:rsidRPr="008940D2">
        <w:t>põhjendatud tasu kujundada selliselt, et järjepidevalt oleks tagatud:</w:t>
      </w:r>
    </w:p>
    <w:p w14:paraId="5B888D85" w14:textId="77777777" w:rsidR="00AD25D1" w:rsidRPr="008940D2" w:rsidRDefault="00AD25D1" w:rsidP="0056054D"/>
    <w:p w14:paraId="48B92F86" w14:textId="355E9358" w:rsidR="0056054D" w:rsidRPr="008940D2" w:rsidRDefault="0056054D" w:rsidP="0056054D">
      <w:r w:rsidRPr="008940D2">
        <w:t xml:space="preserve">1) vajalike </w:t>
      </w:r>
      <w:r w:rsidR="00F807E1" w:rsidRPr="008940D2">
        <w:t>muutuv-</w:t>
      </w:r>
      <w:r w:rsidR="00AD25D1" w:rsidRPr="008940D2">
        <w:t xml:space="preserve"> </w:t>
      </w:r>
      <w:r w:rsidR="00F807E1" w:rsidRPr="008940D2">
        <w:t xml:space="preserve">ja </w:t>
      </w:r>
      <w:r w:rsidRPr="008940D2">
        <w:t>tegevuskulude katmine</w:t>
      </w:r>
      <w:r w:rsidR="00AD25D1" w:rsidRPr="008940D2">
        <w:t xml:space="preserve"> - n</w:t>
      </w:r>
      <w:r w:rsidRPr="008940D2">
        <w:t>eid kulusid hinnatakse eelnõu § 5 lõigete 2 ja 2</w:t>
      </w:r>
      <w:r w:rsidRPr="008940D2">
        <w:rPr>
          <w:vertAlign w:val="superscript"/>
        </w:rPr>
        <w:t>1</w:t>
      </w:r>
      <w:r w:rsidRPr="008940D2">
        <w:t xml:space="preserve"> nimetatud teenuste osutamise põhimõtete alusel. Nende kulude hulka kuuluvad</w:t>
      </w:r>
      <w:r w:rsidR="001B0017" w:rsidRPr="008940D2">
        <w:t xml:space="preserve"> mh</w:t>
      </w:r>
      <w:r w:rsidRPr="008940D2">
        <w:t xml:space="preserve"> nii personalikulu kui ka üldised majandamiskulud. Põhjendatuse hindamisel võetakse arvesse nii eelmiste 12 kuuliste perioodide tegevuskulusid kui ka kulude prognoosi. Põhjendatud tasu </w:t>
      </w:r>
      <w:r w:rsidRPr="008940D2">
        <w:lastRenderedPageBreak/>
        <w:t>kehtestamisel peab Konkurentsiamet lähtuma sellest, et hinda lülitatavad kulud peavad olema kuluefektiivsed ning põhjendatuks tuleb lugeda need tegevuskulud, mis võimaldavad säilitada UPT tegevuse jätkusuutlikkust ning teenuse nõutud kvaliteeditaset. Seega UPT põhjendatud tasu peab tagama teenuse kvaliteedi ja ohutuse nõuete täitmise</w:t>
      </w:r>
      <w:r w:rsidR="00AD25D1" w:rsidRPr="008940D2">
        <w:t>;</w:t>
      </w:r>
    </w:p>
    <w:p w14:paraId="078B310C" w14:textId="77777777" w:rsidR="00AD25D1" w:rsidRPr="008940D2" w:rsidRDefault="00AD25D1" w:rsidP="0056054D"/>
    <w:p w14:paraId="036115D4" w14:textId="0BC27F30" w:rsidR="0056054D" w:rsidRPr="008940D2" w:rsidRDefault="0056054D" w:rsidP="0056054D">
      <w:r w:rsidRPr="008940D2">
        <w:t>2) investeeringud tegevus- ja arenduskohustuse täitmiseks</w:t>
      </w:r>
      <w:r w:rsidR="00AD25D1" w:rsidRPr="008940D2">
        <w:t xml:space="preserve"> - s</w:t>
      </w:r>
      <w:r w:rsidRPr="008940D2">
        <w:t xml:space="preserve">iia kuuluvad näiteks </w:t>
      </w:r>
      <w:r w:rsidR="008E1BE8" w:rsidRPr="008940D2">
        <w:t>postkontorite, kirjakastide ja teiste juurdepääsupunktide</w:t>
      </w:r>
      <w:r w:rsidRPr="008940D2">
        <w:t xml:space="preserve"> rekonstrueerimise</w:t>
      </w:r>
      <w:r w:rsidR="008E1BE8" w:rsidRPr="008940D2">
        <w:t xml:space="preserve"> ja uuendamise</w:t>
      </w:r>
      <w:r w:rsidRPr="008940D2">
        <w:t xml:space="preserve"> kulud. S</w:t>
      </w:r>
      <w:r w:rsidR="008E1BE8" w:rsidRPr="008940D2">
        <w:t>amuti ka</w:t>
      </w:r>
      <w:r w:rsidRPr="008940D2">
        <w:t xml:space="preserve"> </w:t>
      </w:r>
      <w:r w:rsidR="008E1BE8" w:rsidRPr="008940D2">
        <w:t>transpordile tehtavad investeeringud. Lisaks arvestatakse siia ka investeeringud arenduskohustuste täitmiseks, mille alla kuulub ka teenuse edasi arendamiseks tehtavad investeeringud tagamaks teenuse järjepideva ja kvaliteetse pakkumise</w:t>
      </w:r>
      <w:r w:rsidR="00DE089C" w:rsidRPr="008940D2">
        <w:t xml:space="preserve"> langevate mahtude juures</w:t>
      </w:r>
      <w:r w:rsidR="00AD25D1" w:rsidRPr="008940D2">
        <w:t>;</w:t>
      </w:r>
      <w:r w:rsidR="008E1BE8" w:rsidRPr="008940D2">
        <w:t xml:space="preserve"> </w:t>
      </w:r>
    </w:p>
    <w:p w14:paraId="2D92D76D" w14:textId="77777777" w:rsidR="00AD25D1" w:rsidRPr="008940D2" w:rsidRDefault="00AD25D1" w:rsidP="0056054D"/>
    <w:p w14:paraId="3E8F19F1" w14:textId="3C6BA1C3" w:rsidR="0056054D" w:rsidRPr="008940D2" w:rsidRDefault="0056054D" w:rsidP="0056054D">
      <w:r w:rsidRPr="008940D2">
        <w:t>3) kvaliteedinõuete täitmine</w:t>
      </w:r>
      <w:r w:rsidR="00AD25D1" w:rsidRPr="008940D2">
        <w:t xml:space="preserve"> - s</w:t>
      </w:r>
      <w:r w:rsidR="008E1BE8" w:rsidRPr="008940D2">
        <w:t>iia alla arvestatakse kulud, mis tagavad UPT kvaliteedi tagamise</w:t>
      </w:r>
      <w:r w:rsidR="00AD25D1" w:rsidRPr="008940D2">
        <w:t>;</w:t>
      </w:r>
    </w:p>
    <w:p w14:paraId="2AAFF7AB" w14:textId="77777777" w:rsidR="00AD25D1" w:rsidRPr="008940D2" w:rsidRDefault="00AD25D1" w:rsidP="0056054D"/>
    <w:p w14:paraId="026AB04E" w14:textId="24469276" w:rsidR="0056054D" w:rsidRPr="008940D2" w:rsidRDefault="0056054D" w:rsidP="00DE270C">
      <w:r w:rsidRPr="008940D2">
        <w:t xml:space="preserve">4) </w:t>
      </w:r>
      <w:r w:rsidR="009B0259" w:rsidRPr="008940D2">
        <w:t xml:space="preserve">kapitalikulu katmine ehk </w:t>
      </w:r>
      <w:r w:rsidRPr="008940D2">
        <w:t>põhjendatud tulukus.</w:t>
      </w:r>
      <w:r w:rsidR="008E1BE8" w:rsidRPr="008940D2">
        <w:t xml:space="preserve"> Põhjendatud tulukuse arvestamise alused</w:t>
      </w:r>
      <w:r w:rsidR="00107A39" w:rsidRPr="008940D2">
        <w:t xml:space="preserve"> on sätestatud valdkonna eest vastutava ministri määruses.</w:t>
      </w:r>
    </w:p>
    <w:p w14:paraId="1A73E868" w14:textId="77777777" w:rsidR="00455F00" w:rsidRPr="008940D2" w:rsidRDefault="00455F00" w:rsidP="00DE270C"/>
    <w:p w14:paraId="7042F6EF" w14:textId="1C08B8E0" w:rsidR="00455F00" w:rsidRPr="008940D2" w:rsidRDefault="00455F00" w:rsidP="00DE270C">
      <w:r w:rsidRPr="008940D2">
        <w:t xml:space="preserve">Lõike 3 kohaselt </w:t>
      </w:r>
      <w:r w:rsidRPr="008940D2">
        <w:rPr>
          <w:rFonts w:cs="Times New Roman"/>
          <w:szCs w:val="24"/>
        </w:rPr>
        <w:t xml:space="preserve">peab UPT osutaja teavitama avalikkust </w:t>
      </w:r>
      <w:r w:rsidR="00F34726">
        <w:rPr>
          <w:rFonts w:cs="Times New Roman"/>
          <w:szCs w:val="24"/>
        </w:rPr>
        <w:t xml:space="preserve">muutunud </w:t>
      </w:r>
      <w:r w:rsidRPr="008940D2">
        <w:rPr>
          <w:rFonts w:cs="Times New Roman"/>
          <w:szCs w:val="24"/>
        </w:rPr>
        <w:t>põhjendatud tasu suurusest oma veebilehel vähemalt 30 päeva enne tasu jõustumist. Nimetatud sätte eesmärgiks on tagada, et kõik UPT kasutajad oleksid teavitatud UPT põhjendatud tasu muudatustest.</w:t>
      </w:r>
    </w:p>
    <w:p w14:paraId="6A5B5EBA" w14:textId="77777777" w:rsidR="00DD2A4B" w:rsidRPr="008940D2" w:rsidRDefault="00DD2A4B" w:rsidP="00DE270C">
      <w:pPr>
        <w:rPr>
          <w:rFonts w:cs="Times New Roman"/>
          <w:szCs w:val="24"/>
        </w:rPr>
      </w:pPr>
    </w:p>
    <w:p w14:paraId="218C5EF0" w14:textId="11CAC3E1" w:rsidR="00DB5A71" w:rsidRPr="008940D2" w:rsidRDefault="00B36E72" w:rsidP="00DE270C">
      <w:pPr>
        <w:rPr>
          <w:rFonts w:cs="Times New Roman"/>
          <w:szCs w:val="24"/>
          <w:u w:val="single"/>
        </w:rPr>
      </w:pPr>
      <w:r w:rsidRPr="008940D2">
        <w:rPr>
          <w:rFonts w:cs="Times New Roman"/>
          <w:szCs w:val="24"/>
          <w:u w:val="single"/>
        </w:rPr>
        <w:t>UPT</w:t>
      </w:r>
      <w:r w:rsidR="00DB5A71" w:rsidRPr="008940D2">
        <w:rPr>
          <w:rFonts w:cs="Times New Roman"/>
          <w:szCs w:val="24"/>
          <w:u w:val="single"/>
        </w:rPr>
        <w:t xml:space="preserve"> põhjendatud tasu arvestamise alused</w:t>
      </w:r>
    </w:p>
    <w:p w14:paraId="3CB3BEF3" w14:textId="7C2A8C13" w:rsidR="00DB5A71" w:rsidRPr="008940D2" w:rsidRDefault="00DB5A71" w:rsidP="00DE270C">
      <w:pPr>
        <w:rPr>
          <w:rFonts w:cs="Times New Roman"/>
          <w:szCs w:val="24"/>
          <w:u w:val="single"/>
        </w:rPr>
      </w:pPr>
    </w:p>
    <w:p w14:paraId="7EFB05EC" w14:textId="368EBC85" w:rsidR="00DD2A4B" w:rsidRPr="008940D2" w:rsidRDefault="00DD2A4B" w:rsidP="00DD2A4B">
      <w:pPr>
        <w:rPr>
          <w:rFonts w:cs="Times New Roman"/>
          <w:szCs w:val="24"/>
        </w:rPr>
      </w:pPr>
      <w:r w:rsidRPr="008940D2">
        <w:rPr>
          <w:rFonts w:cs="Times New Roman"/>
          <w:szCs w:val="24"/>
        </w:rPr>
        <w:t>Eelnõuga loodava seaduse §</w:t>
      </w:r>
      <w:r w:rsidR="00AD25D1" w:rsidRPr="008940D2">
        <w:rPr>
          <w:rFonts w:cs="Times New Roman"/>
          <w:szCs w:val="24"/>
        </w:rPr>
        <w:t>-ga</w:t>
      </w:r>
      <w:r w:rsidRPr="008940D2">
        <w:rPr>
          <w:rFonts w:cs="Times New Roman"/>
          <w:szCs w:val="24"/>
        </w:rPr>
        <w:t xml:space="preserve"> 39</w:t>
      </w:r>
      <w:r w:rsidRPr="008940D2">
        <w:rPr>
          <w:rFonts w:cs="Times New Roman"/>
          <w:szCs w:val="24"/>
          <w:vertAlign w:val="superscript"/>
        </w:rPr>
        <w:t>2</w:t>
      </w:r>
      <w:r w:rsidRPr="008940D2">
        <w:rPr>
          <w:rFonts w:cs="Times New Roman"/>
          <w:szCs w:val="24"/>
        </w:rPr>
        <w:t xml:space="preserve"> sätestatakse UPT põhjendatud tasu alused, millest lähtuvalt tuleb UPT osutajal tasu kujundada. Sarnased tasude kujundamise põhimõtted on ka teistes Konkurentsiameti järelevalvepädevust reguleerivates seadustes. </w:t>
      </w:r>
    </w:p>
    <w:p w14:paraId="3C5AB5BE" w14:textId="40580E0A" w:rsidR="00DD2A4B" w:rsidRPr="008940D2" w:rsidRDefault="00DD2A4B" w:rsidP="00DE270C">
      <w:pPr>
        <w:rPr>
          <w:rFonts w:cs="Times New Roman"/>
          <w:szCs w:val="24"/>
        </w:rPr>
      </w:pPr>
    </w:p>
    <w:p w14:paraId="653C00D7" w14:textId="591FC26E" w:rsidR="00DE270C" w:rsidRPr="008940D2" w:rsidRDefault="00DE270C" w:rsidP="00DE270C">
      <w:pPr>
        <w:rPr>
          <w:rFonts w:cs="Times New Roman"/>
          <w:szCs w:val="24"/>
        </w:rPr>
      </w:pPr>
      <w:r w:rsidRPr="008940D2">
        <w:rPr>
          <w:rFonts w:cs="Times New Roman"/>
          <w:szCs w:val="24"/>
        </w:rPr>
        <w:t>Lisaks konkreetsetele põhjendatud tasude kujundamise alustele peavad tasud olema seaduse § 39</w:t>
      </w:r>
      <w:r w:rsidRPr="008940D2">
        <w:rPr>
          <w:rFonts w:cs="Times New Roman"/>
          <w:szCs w:val="24"/>
          <w:vertAlign w:val="superscript"/>
        </w:rPr>
        <w:t>2</w:t>
      </w:r>
      <w:r w:rsidRPr="008940D2">
        <w:rPr>
          <w:rFonts w:cs="Times New Roman"/>
          <w:szCs w:val="24"/>
        </w:rPr>
        <w:t xml:space="preserve"> lõi</w:t>
      </w:r>
      <w:r w:rsidR="00AD25D1" w:rsidRPr="008940D2">
        <w:rPr>
          <w:rFonts w:cs="Times New Roman"/>
          <w:szCs w:val="24"/>
        </w:rPr>
        <w:t>k</w:t>
      </w:r>
      <w:r w:rsidRPr="008940D2">
        <w:rPr>
          <w:rFonts w:cs="Times New Roman"/>
          <w:szCs w:val="24"/>
        </w:rPr>
        <w:t>e 1 kohaselt ühesugused kogu riigi territooriumil,</w:t>
      </w:r>
      <w:r w:rsidR="00DD2A4B" w:rsidRPr="008940D2">
        <w:rPr>
          <w:rFonts w:cs="Times New Roman"/>
          <w:szCs w:val="24"/>
        </w:rPr>
        <w:t xml:space="preserve"> </w:t>
      </w:r>
      <w:r w:rsidRPr="008940D2">
        <w:rPr>
          <w:rFonts w:cs="Times New Roman"/>
          <w:szCs w:val="24"/>
        </w:rPr>
        <w:t>läbipaistvad ja mittediskrimineerivad</w:t>
      </w:r>
      <w:r w:rsidR="00AD25D1" w:rsidRPr="008940D2">
        <w:rPr>
          <w:rFonts w:cs="Times New Roman"/>
          <w:szCs w:val="24"/>
        </w:rPr>
        <w:t xml:space="preserve"> ning tagama </w:t>
      </w:r>
      <w:r w:rsidR="00B36E72" w:rsidRPr="008940D2">
        <w:rPr>
          <w:rFonts w:cs="Times New Roman"/>
          <w:szCs w:val="24"/>
        </w:rPr>
        <w:t>UPT</w:t>
      </w:r>
      <w:r w:rsidR="00AD25D1" w:rsidRPr="008940D2">
        <w:rPr>
          <w:rFonts w:cs="Times New Roman"/>
          <w:szCs w:val="24"/>
        </w:rPr>
        <w:t xml:space="preserve"> </w:t>
      </w:r>
      <w:r w:rsidR="00AD25D1" w:rsidRPr="008940D2">
        <w:t>kättesaadavuse kõigile kasutajatele</w:t>
      </w:r>
      <w:r w:rsidRPr="008940D2">
        <w:rPr>
          <w:rFonts w:cs="Times New Roman"/>
          <w:szCs w:val="24"/>
        </w:rPr>
        <w:t xml:space="preserve">. </w:t>
      </w:r>
      <w:r w:rsidR="0011732C" w:rsidRPr="008940D2">
        <w:rPr>
          <w:rFonts w:cs="Times New Roman"/>
          <w:szCs w:val="24"/>
        </w:rPr>
        <w:t xml:space="preserve">Nimetatud põhimõtted tulevad </w:t>
      </w:r>
      <w:r w:rsidR="00B26B5E" w:rsidRPr="008940D2">
        <w:rPr>
          <w:rFonts w:cs="Times New Roman"/>
          <w:szCs w:val="24"/>
        </w:rPr>
        <w:t>postidirektiivi artiklist 12, mille kohaselt peab liikmesriik UPT disainimisel arvestama, et 1) tasud on taskukohased kõikidele kasutajatele</w:t>
      </w:r>
      <w:r w:rsidR="00837089" w:rsidRPr="008940D2">
        <w:rPr>
          <w:rFonts w:cs="Times New Roman"/>
          <w:szCs w:val="24"/>
        </w:rPr>
        <w:t>;</w:t>
      </w:r>
      <w:r w:rsidR="00B26B5E" w:rsidRPr="008940D2">
        <w:rPr>
          <w:rFonts w:cs="Times New Roman"/>
          <w:szCs w:val="24"/>
        </w:rPr>
        <w:t xml:space="preserve"> 2) tasud on kulupõhised ning motiveerivad tõhusa universaalteenuse osutamist</w:t>
      </w:r>
      <w:r w:rsidR="00837089" w:rsidRPr="008940D2">
        <w:rPr>
          <w:rFonts w:cs="Times New Roman"/>
          <w:szCs w:val="24"/>
        </w:rPr>
        <w:t>;</w:t>
      </w:r>
      <w:r w:rsidR="00B26B5E" w:rsidRPr="008940D2">
        <w:rPr>
          <w:rFonts w:cs="Times New Roman"/>
          <w:szCs w:val="24"/>
        </w:rPr>
        <w:t xml:space="preserve"> </w:t>
      </w:r>
      <w:r w:rsidR="00837089" w:rsidRPr="008940D2">
        <w:rPr>
          <w:rFonts w:cs="Times New Roman"/>
          <w:szCs w:val="24"/>
        </w:rPr>
        <w:t>3) tasud on läbipaistavad ja mittediskrimineerivad; 4) tasude kohaldamisel tuleb lähtuda võrdse kohtlemise printsiibist ning liikmesriigi pädevuses on otsustada, et kogu riigi territooriumil kasutatakse ühtset hinda. Seda õigust on Eesti kasutanud ning seega on UPT hind igal pool Eestis sama.</w:t>
      </w:r>
    </w:p>
    <w:p w14:paraId="5B7B5C60" w14:textId="705168F2" w:rsidR="00DE089C" w:rsidRPr="008940D2" w:rsidRDefault="00DE089C" w:rsidP="00DE270C">
      <w:pPr>
        <w:rPr>
          <w:rFonts w:cs="Times New Roman"/>
          <w:szCs w:val="24"/>
        </w:rPr>
      </w:pPr>
    </w:p>
    <w:p w14:paraId="4789B07F" w14:textId="63D81F0B" w:rsidR="00455F00" w:rsidRPr="008940D2" w:rsidRDefault="00455F00" w:rsidP="00455F00">
      <w:r w:rsidRPr="008940D2">
        <w:t xml:space="preserve">Lõike 2 kohaselt peavad põhjendatud tasu sisse arvatavad kulud olema põhjendatud, lähtuma kuluefektiivsusest ning võimaldama </w:t>
      </w:r>
      <w:r w:rsidR="00B36E72" w:rsidRPr="008940D2">
        <w:t>UPT</w:t>
      </w:r>
      <w:r w:rsidRPr="008940D2">
        <w:t xml:space="preserve"> osutajal õigusaktidega sätestatud kohustuste täitmist.</w:t>
      </w:r>
      <w:r w:rsidR="001B0017" w:rsidRPr="008940D2">
        <w:rPr>
          <w:rFonts w:cs="Times New Roman"/>
          <w:i/>
          <w:iCs/>
          <w:szCs w:val="24"/>
        </w:rPr>
        <w:t xml:space="preserve"> </w:t>
      </w:r>
      <w:r w:rsidR="001B0017" w:rsidRPr="008940D2">
        <w:rPr>
          <w:rFonts w:cs="Times New Roman"/>
          <w:szCs w:val="24"/>
        </w:rPr>
        <w:t>Samas peab põhjendatud tasu olema selline, et võimaldab UPT osutajal teenust osutada nõuetekohaselt</w:t>
      </w:r>
      <w:r w:rsidR="002A10BE" w:rsidRPr="008940D2">
        <w:rPr>
          <w:rFonts w:cs="Times New Roman"/>
          <w:szCs w:val="24"/>
        </w:rPr>
        <w:t xml:space="preserve">, </w:t>
      </w:r>
      <w:r w:rsidR="002A10BE" w:rsidRPr="00F34726">
        <w:rPr>
          <w:rFonts w:cs="Times New Roman"/>
          <w:szCs w:val="24"/>
        </w:rPr>
        <w:t>jätkusuutlikult</w:t>
      </w:r>
      <w:r w:rsidR="001B0017" w:rsidRPr="00F34726">
        <w:rPr>
          <w:rFonts w:cs="Times New Roman"/>
          <w:szCs w:val="24"/>
        </w:rPr>
        <w:t xml:space="preserve"> ja kvaliteetselt</w:t>
      </w:r>
      <w:r w:rsidR="001B0017" w:rsidRPr="008940D2">
        <w:rPr>
          <w:rFonts w:cs="Times New Roman"/>
          <w:szCs w:val="24"/>
        </w:rPr>
        <w:t>.</w:t>
      </w:r>
    </w:p>
    <w:p w14:paraId="52F9041A" w14:textId="77777777" w:rsidR="00455F00" w:rsidRPr="008940D2" w:rsidRDefault="00455F00" w:rsidP="00DE270C">
      <w:pPr>
        <w:rPr>
          <w:rFonts w:cs="Times New Roman"/>
          <w:szCs w:val="24"/>
        </w:rPr>
      </w:pPr>
    </w:p>
    <w:p w14:paraId="31BE5238" w14:textId="48B26C61" w:rsidR="00DE089C" w:rsidRPr="008940D2" w:rsidRDefault="00DE089C" w:rsidP="00DE270C">
      <w:pPr>
        <w:rPr>
          <w:rFonts w:cs="Times New Roman"/>
          <w:szCs w:val="24"/>
        </w:rPr>
      </w:pPr>
      <w:r w:rsidRPr="008940D2">
        <w:rPr>
          <w:rFonts w:cs="Times New Roman"/>
          <w:szCs w:val="24"/>
        </w:rPr>
        <w:t xml:space="preserve">Lõike </w:t>
      </w:r>
      <w:r w:rsidR="00455F00" w:rsidRPr="008940D2">
        <w:rPr>
          <w:rFonts w:cs="Times New Roman"/>
          <w:szCs w:val="24"/>
        </w:rPr>
        <w:t>3</w:t>
      </w:r>
      <w:r w:rsidRPr="008940D2">
        <w:t xml:space="preserve"> </w:t>
      </w:r>
      <w:r w:rsidRPr="008940D2">
        <w:rPr>
          <w:rFonts w:cs="Times New Roman"/>
          <w:szCs w:val="24"/>
        </w:rPr>
        <w:t xml:space="preserve">alusel lähtutakse põhjendatud tegevuskulude hindamisel järgmisest: </w:t>
      </w:r>
    </w:p>
    <w:p w14:paraId="33340E47" w14:textId="4B345371" w:rsidR="00DE089C" w:rsidRPr="008940D2" w:rsidRDefault="00DE089C" w:rsidP="00DE270C">
      <w:pPr>
        <w:rPr>
          <w:rFonts w:cs="Times New Roman"/>
          <w:szCs w:val="24"/>
        </w:rPr>
      </w:pPr>
      <w:r w:rsidRPr="008940D2">
        <w:rPr>
          <w:rFonts w:cs="Times New Roman"/>
          <w:szCs w:val="24"/>
        </w:rPr>
        <w:t xml:space="preserve">1) kulude </w:t>
      </w:r>
      <w:r w:rsidR="00D325D1" w:rsidRPr="008940D2">
        <w:rPr>
          <w:rFonts w:cs="Times New Roman"/>
          <w:szCs w:val="24"/>
        </w:rPr>
        <w:t>muutuste</w:t>
      </w:r>
      <w:r w:rsidRPr="008940D2">
        <w:rPr>
          <w:rFonts w:cs="Times New Roman"/>
          <w:szCs w:val="24"/>
        </w:rPr>
        <w:t xml:space="preserve"> jälgimine ajas ja selle võrdlus alampalga muutusega. UPT osutamise kuludest </w:t>
      </w:r>
      <w:r w:rsidR="00BD3E41" w:rsidRPr="008940D2">
        <w:rPr>
          <w:rFonts w:cs="Times New Roman"/>
          <w:szCs w:val="24"/>
        </w:rPr>
        <w:t>suure osa moodustab</w:t>
      </w:r>
      <w:r w:rsidRPr="008940D2">
        <w:rPr>
          <w:rFonts w:cs="Times New Roman"/>
          <w:szCs w:val="24"/>
        </w:rPr>
        <w:t xml:space="preserve"> personalikulud, millest omakorda </w:t>
      </w:r>
      <w:r w:rsidR="00BD3E41" w:rsidRPr="008940D2">
        <w:rPr>
          <w:rFonts w:cs="Times New Roman"/>
          <w:szCs w:val="24"/>
        </w:rPr>
        <w:t xml:space="preserve">märkimisväärse </w:t>
      </w:r>
      <w:r w:rsidRPr="008940D2">
        <w:rPr>
          <w:rFonts w:cs="Times New Roman"/>
          <w:szCs w:val="24"/>
        </w:rPr>
        <w:t>osa moodustavad nn eesliinitöötajad (kirjakandjad).</w:t>
      </w:r>
      <w:r w:rsidR="00231B8A" w:rsidRPr="008940D2">
        <w:t xml:space="preserve"> </w:t>
      </w:r>
      <w:r w:rsidRPr="008940D2">
        <w:rPr>
          <w:rFonts w:cs="Times New Roman"/>
          <w:szCs w:val="24"/>
        </w:rPr>
        <w:t xml:space="preserve"> </w:t>
      </w:r>
      <w:r w:rsidR="008B6CB9" w:rsidRPr="008940D2">
        <w:rPr>
          <w:rFonts w:cs="Times New Roman"/>
          <w:szCs w:val="24"/>
        </w:rPr>
        <w:t>Nimetatud sätte kohaselt tuleks põhjendatud tegevuskulude alla arvestavate tööjõukulude osas vaadata eelkõige alampalga muutust ning lähtuda sellest ka UPT osutamisega seotud tööjõukulude uuendamisel. Nimetatud sätte eesmärk ei ole siduda tööjõukulud alampalgaga, vaid siduda tööjõukulude muutus ühe objektiivse komponendiga, mille pealt on võimalik objektiivselt hinnata tööjõukulude muutust.</w:t>
      </w:r>
      <w:r w:rsidRPr="008940D2">
        <w:rPr>
          <w:rFonts w:cs="Times New Roman"/>
          <w:szCs w:val="24"/>
        </w:rPr>
        <w:t xml:space="preserve"> </w:t>
      </w:r>
    </w:p>
    <w:p w14:paraId="0C572827" w14:textId="63031235" w:rsidR="00DE089C" w:rsidRPr="008940D2" w:rsidRDefault="00DE089C" w:rsidP="00DE270C">
      <w:pPr>
        <w:rPr>
          <w:rFonts w:cs="Times New Roman"/>
          <w:szCs w:val="24"/>
        </w:rPr>
      </w:pPr>
      <w:r w:rsidRPr="008940D2">
        <w:rPr>
          <w:rFonts w:cs="Times New Roman"/>
          <w:szCs w:val="24"/>
        </w:rPr>
        <w:lastRenderedPageBreak/>
        <w:t>2) kulukomponentide põhjendatuse analüüs, sealhulgas eksperdihinnangud.</w:t>
      </w:r>
      <w:r w:rsidR="009520F1" w:rsidRPr="008940D2">
        <w:rPr>
          <w:rFonts w:cs="Times New Roman"/>
          <w:szCs w:val="24"/>
        </w:rPr>
        <w:t xml:space="preserve"> </w:t>
      </w:r>
      <w:r w:rsidR="00D325D1" w:rsidRPr="008940D2">
        <w:rPr>
          <w:rFonts w:cs="Times New Roman"/>
          <w:szCs w:val="24"/>
        </w:rPr>
        <w:t xml:space="preserve">Seega on võimalik tegevuskulude hindamisel kasutada ka nii </w:t>
      </w:r>
      <w:proofErr w:type="spellStart"/>
      <w:r w:rsidR="00D325D1" w:rsidRPr="008940D2">
        <w:rPr>
          <w:rFonts w:cs="Times New Roman"/>
          <w:szCs w:val="24"/>
        </w:rPr>
        <w:t>sise</w:t>
      </w:r>
      <w:proofErr w:type="spellEnd"/>
      <w:r w:rsidR="00D325D1" w:rsidRPr="008940D2">
        <w:rPr>
          <w:rFonts w:cs="Times New Roman"/>
          <w:szCs w:val="24"/>
        </w:rPr>
        <w:t xml:space="preserve">- ja väliste osapoolte poolt tehtud analüüse ja auditeid. Samuti ka teiste riikide määratud postioperaatorite võrdlusi. </w:t>
      </w:r>
    </w:p>
    <w:p w14:paraId="6410747D" w14:textId="732B369C" w:rsidR="004B7F3B" w:rsidRPr="008940D2" w:rsidRDefault="004B7F3B" w:rsidP="00DE270C"/>
    <w:p w14:paraId="3E492D4B" w14:textId="07EC36AF" w:rsidR="004B7F3B" w:rsidRPr="008940D2" w:rsidRDefault="004B7F3B" w:rsidP="00DE270C">
      <w:r w:rsidRPr="008940D2">
        <w:t xml:space="preserve">Lõige </w:t>
      </w:r>
      <w:r w:rsidR="00455F00" w:rsidRPr="008940D2">
        <w:t>4</w:t>
      </w:r>
      <w:r w:rsidRPr="008940D2">
        <w:t xml:space="preserve"> täpsustab, missuguseid kuluartikleid ei tohi põhjendatud hinda arvestada. </w:t>
      </w:r>
      <w:r w:rsidR="0011732C" w:rsidRPr="008940D2">
        <w:rPr>
          <w:rFonts w:cs="Times New Roman"/>
          <w:szCs w:val="24"/>
        </w:rPr>
        <w:t xml:space="preserve">Sarnased välistused on ka teistes hinnaregulatsioonides näiteks elektri, gaasi ning ühisveevärgi- ja kanalisatsiooni seaduses. </w:t>
      </w:r>
      <w:r w:rsidRPr="008940D2">
        <w:t xml:space="preserve">Sätte kohaselt ei arvata põhjendatud tasu sisse: </w:t>
      </w:r>
    </w:p>
    <w:p w14:paraId="7EB14AC6" w14:textId="7043993D" w:rsidR="004B7F3B" w:rsidRPr="008940D2" w:rsidRDefault="004B7F3B" w:rsidP="004B7F3B">
      <w:r w:rsidRPr="008940D2">
        <w:t>1) ebatõenäoliselt laekuvate nõuete kulu;</w:t>
      </w:r>
    </w:p>
    <w:p w14:paraId="728E7B06" w14:textId="6EC55F1F" w:rsidR="004B7F3B" w:rsidRPr="008940D2" w:rsidRDefault="004B7F3B" w:rsidP="004B7F3B">
      <w:pPr>
        <w:contextualSpacing/>
      </w:pPr>
      <w:r w:rsidRPr="008940D2">
        <w:t>2) sponsorlust, kingitust ja annetust;</w:t>
      </w:r>
    </w:p>
    <w:p w14:paraId="5F128100" w14:textId="7FF9B79B" w:rsidR="004B7F3B" w:rsidRPr="008940D2" w:rsidRDefault="004B7F3B" w:rsidP="004B7F3B">
      <w:pPr>
        <w:contextualSpacing/>
      </w:pPr>
      <w:r w:rsidRPr="008940D2">
        <w:t xml:space="preserve">3) </w:t>
      </w:r>
      <w:r w:rsidR="00B36E72" w:rsidRPr="008940D2">
        <w:t>UPT</w:t>
      </w:r>
      <w:r w:rsidRPr="008940D2">
        <w:t xml:space="preserve"> osutamisega mitte seotud kulu;</w:t>
      </w:r>
    </w:p>
    <w:p w14:paraId="63EBC586" w14:textId="09D6F877" w:rsidR="004B7F3B" w:rsidRPr="008940D2" w:rsidRDefault="004B7F3B" w:rsidP="004B7F3B">
      <w:pPr>
        <w:contextualSpacing/>
      </w:pPr>
      <w:r w:rsidRPr="008940D2">
        <w:t>4) varade väärtuste muutus (varude jääkide muutus, käibevara allahindlus, põhivara väärtuse langus, kahjum materiaalse ja immateriaalse põhivara müügist ja likvideerimisest jm);</w:t>
      </w:r>
    </w:p>
    <w:p w14:paraId="67058E6D" w14:textId="22978025" w:rsidR="004B7F3B" w:rsidRPr="008940D2" w:rsidRDefault="004B7F3B" w:rsidP="004B7F3B">
      <w:pPr>
        <w:contextualSpacing/>
      </w:pPr>
      <w:r w:rsidRPr="008940D2">
        <w:t>5) finantskulu</w:t>
      </w:r>
      <w:r w:rsidR="00AD25D1" w:rsidRPr="008940D2">
        <w:t>;</w:t>
      </w:r>
    </w:p>
    <w:p w14:paraId="5B35E940" w14:textId="667635AF" w:rsidR="004B7F3B" w:rsidRPr="008940D2" w:rsidRDefault="004B7F3B" w:rsidP="004B7F3B">
      <w:pPr>
        <w:contextualSpacing/>
      </w:pPr>
      <w:r w:rsidRPr="008940D2">
        <w:t>6) õigusaktide alusel ettevõtjale määratud trahv</w:t>
      </w:r>
      <w:r w:rsidR="00AD25D1" w:rsidRPr="008940D2">
        <w:t>e</w:t>
      </w:r>
      <w:r w:rsidRPr="008940D2">
        <w:t xml:space="preserve"> ja viivise</w:t>
      </w:r>
      <w:r w:rsidR="00AD25D1" w:rsidRPr="008940D2">
        <w:t>i</w:t>
      </w:r>
      <w:r w:rsidRPr="008940D2">
        <w:t>d ning mu</w:t>
      </w:r>
      <w:r w:rsidR="00AD25D1" w:rsidRPr="008940D2">
        <w:t>i</w:t>
      </w:r>
      <w:r w:rsidRPr="008940D2">
        <w:t>d rahalis</w:t>
      </w:r>
      <w:r w:rsidR="00AD25D1" w:rsidRPr="008940D2">
        <w:t>i</w:t>
      </w:r>
      <w:r w:rsidRPr="008940D2">
        <w:t xml:space="preserve"> kohustus</w:t>
      </w:r>
      <w:r w:rsidR="00AD25D1" w:rsidRPr="008940D2">
        <w:t>i</w:t>
      </w:r>
      <w:r w:rsidRPr="008940D2">
        <w:t>, mis on tingitud ettevõtja kohustuse rikkumisest;</w:t>
      </w:r>
    </w:p>
    <w:p w14:paraId="3E422D8B" w14:textId="658CFE85" w:rsidR="004B7F3B" w:rsidRPr="008940D2" w:rsidRDefault="004B7F3B" w:rsidP="004B7F3B">
      <w:pPr>
        <w:contextualSpacing/>
      </w:pPr>
      <w:r w:rsidRPr="008940D2">
        <w:t>7) erisoodustuse kulu;</w:t>
      </w:r>
    </w:p>
    <w:p w14:paraId="0BD9F98D" w14:textId="36308738" w:rsidR="004B7F3B" w:rsidRPr="008940D2" w:rsidRDefault="004B7F3B" w:rsidP="004B7F3B">
      <w:pPr>
        <w:contextualSpacing/>
      </w:pPr>
      <w:r w:rsidRPr="008940D2">
        <w:t>8) tulumaksukulu tulumaksuseaduse § 48-52 kohaselt</w:t>
      </w:r>
      <w:r w:rsidR="00AD25D1" w:rsidRPr="008940D2">
        <w:t>.</w:t>
      </w:r>
    </w:p>
    <w:p w14:paraId="69C3ED69" w14:textId="5BF1C44E" w:rsidR="004B7F3B" w:rsidRPr="008940D2" w:rsidRDefault="004B7F3B" w:rsidP="00DE270C"/>
    <w:p w14:paraId="7FE29637" w14:textId="5F3D789C" w:rsidR="004B7F3B" w:rsidRPr="008940D2" w:rsidRDefault="004B7F3B" w:rsidP="00DE270C">
      <w:r w:rsidRPr="008940D2">
        <w:t>Ebatõenäoliselt laekuvate nõuete lülitamist põhjendatud tasusse ei saa aktsepteerida, kuna UPT kasutaja ei pea kinni maksma UPT osutaja võlgnike tasumata arveid. Kui lubada ebatõenäoliselt laekuvate nõuete kulu lülitamist hinda, tekitaks see kasutajate ebavõrdse kohtlemise. Ebatõenäoliselt laekuvad arved tuleb UPT osutajal sisse nõuda vajaduse korral kohtu kaudu. Ka konkurentsi olukorras tegutsevatel ettevõtetel on ebatõenäoliste laekuvate nõuete kulu ettevõtja risk, mida ei saa jaotada kõigi tarbijate vahel.</w:t>
      </w:r>
    </w:p>
    <w:p w14:paraId="157793D0" w14:textId="5448D069" w:rsidR="004B7F3B" w:rsidRPr="008940D2" w:rsidRDefault="004B7F3B" w:rsidP="00DE270C"/>
    <w:p w14:paraId="1653E4E6" w14:textId="53F45E4A" w:rsidR="004B7F3B" w:rsidRPr="008940D2" w:rsidRDefault="004B7F3B" w:rsidP="00DE270C">
      <w:r w:rsidRPr="008940D2">
        <w:t xml:space="preserve">Sponsorluse, kingituste ja annetustega seotud kulu on UPT osutaja jaoks vabatahtlikud. Nimetatud kulud ei ole hinnatavad põhjendatud tegevuskuludena teenuse osutamisel, sest ei taga kvaliteetsemat teenust, mistõttu ei ole need kulud UPT osutamiseks vajalikud. </w:t>
      </w:r>
    </w:p>
    <w:p w14:paraId="12BB59EE" w14:textId="43A8F54E" w:rsidR="004B7F3B" w:rsidRPr="008940D2" w:rsidRDefault="004B7F3B" w:rsidP="00DE270C"/>
    <w:p w14:paraId="16C30E56" w14:textId="075A63CA" w:rsidR="004B7F3B" w:rsidRPr="008940D2" w:rsidRDefault="00F156EA" w:rsidP="00DE270C">
      <w:r w:rsidRPr="008940D2">
        <w:t>UPT-</w:t>
      </w:r>
      <w:proofErr w:type="spellStart"/>
      <w:r w:rsidRPr="008940D2">
        <w:t>ga</w:t>
      </w:r>
      <w:proofErr w:type="spellEnd"/>
      <w:r w:rsidR="004B7F3B" w:rsidRPr="008940D2">
        <w:t xml:space="preserve"> mitte seotud kulu</w:t>
      </w:r>
      <w:r w:rsidR="00DB5A71" w:rsidRPr="008940D2">
        <w:t xml:space="preserve"> ei arvestata põhjendatud tasu sisse, kuna nimetatud kulu ei ole seotud UPT osutamisega ning sellise kulu arvestamine põhjendatud tasu </w:t>
      </w:r>
      <w:r w:rsidR="00182ACD" w:rsidRPr="008940D2">
        <w:t xml:space="preserve">hulka </w:t>
      </w:r>
      <w:r w:rsidRPr="008940D2">
        <w:t>ei ole õiglane UPT kasutajate osas</w:t>
      </w:r>
      <w:r w:rsidR="00DB5A71" w:rsidRPr="008940D2">
        <w:t>. Hindama</w:t>
      </w:r>
      <w:r w:rsidRPr="008940D2">
        <w:t>k</w:t>
      </w:r>
      <w:r w:rsidR="00DB5A71" w:rsidRPr="008940D2">
        <w:t>s, kas kulu on seotud UPT-</w:t>
      </w:r>
      <w:proofErr w:type="spellStart"/>
      <w:r w:rsidR="00DB5A71" w:rsidRPr="008940D2">
        <w:t>ga</w:t>
      </w:r>
      <w:proofErr w:type="spellEnd"/>
      <w:r w:rsidR="00182ACD" w:rsidRPr="008940D2">
        <w:t>,</w:t>
      </w:r>
      <w:r w:rsidR="00DB5A71" w:rsidRPr="008940D2">
        <w:t xml:space="preserve"> tuleb tuvastada esmalt, mis kulu põhjustab</w:t>
      </w:r>
      <w:r w:rsidR="00182ACD" w:rsidRPr="008940D2">
        <w:t xml:space="preserve"> - k</w:t>
      </w:r>
      <w:r w:rsidR="00DB5A71" w:rsidRPr="008940D2">
        <w:t>as kulu on vajalik UPT osutamise</w:t>
      </w:r>
      <w:r w:rsidR="00182ACD" w:rsidRPr="008940D2">
        <w:t>ks</w:t>
      </w:r>
      <w:r w:rsidR="00DB5A71" w:rsidRPr="008940D2">
        <w:t xml:space="preserve"> ning mis ulatuses. Samuti tuleb hinnata, kas ilma UPT osutamise kohustuseta, oleks kulu sellise</w:t>
      </w:r>
      <w:r w:rsidR="00182ACD" w:rsidRPr="008940D2">
        <w:t>s</w:t>
      </w:r>
      <w:r w:rsidR="00DB5A71" w:rsidRPr="008940D2">
        <w:t xml:space="preserve"> ulatuses tekkinud.</w:t>
      </w:r>
      <w:r w:rsidRPr="008940D2">
        <w:t xml:space="preserve"> Keelates lülitada hinda UPT osutamisega mitte seotud kulusid,</w:t>
      </w:r>
      <w:r w:rsidR="004F170B" w:rsidRPr="008940D2">
        <w:t xml:space="preserve"> on kulumudel selge ja läbipaistev.</w:t>
      </w:r>
    </w:p>
    <w:p w14:paraId="78F48F66" w14:textId="697D297B" w:rsidR="004B7F3B" w:rsidRPr="008940D2" w:rsidRDefault="004B7F3B" w:rsidP="00DE270C"/>
    <w:p w14:paraId="797DD227" w14:textId="4C20E03A" w:rsidR="004B7F3B" w:rsidRPr="008940D2" w:rsidRDefault="004B7F3B" w:rsidP="004B7F3B">
      <w:r w:rsidRPr="008940D2">
        <w:t>Põhjendatud tasu sisaldab põhjendatud tulukust ärikasumi komponendina, mistõttu finantskulusid (kasumiaruande skeemi kohaselt arvestatakse finantskulud peale ärikasumit) UPT põhjendatu tasusse ei lülitata.</w:t>
      </w:r>
    </w:p>
    <w:p w14:paraId="345E56AC" w14:textId="2446F3AE" w:rsidR="004B7F3B" w:rsidRPr="008940D2" w:rsidRDefault="004B7F3B" w:rsidP="004B7F3B"/>
    <w:p w14:paraId="644CE35E" w14:textId="6B0EFCD7" w:rsidR="004B7F3B" w:rsidRPr="008940D2" w:rsidRDefault="004B7F3B" w:rsidP="00DE270C">
      <w:commentRangeStart w:id="85"/>
      <w:r>
        <w:t>Õigusaktide alusel</w:t>
      </w:r>
      <w:commentRangeEnd w:id="85"/>
      <w:r>
        <w:commentReference w:id="85"/>
      </w:r>
      <w:r>
        <w:t xml:space="preserve"> määratud trahvid ja viivised ei ole UPT osutamisega seotud põhjendatud kulu, sest nende kulude tekkepõhjus on reeglina UPT osutaja käitumisest tulenev. Kuna UPT osutaja on kohustatud temale õigusaktidega pandud kohustusi täitma, siis seaduste mittetäitmisest tulenevaid trahve või viiviseid ei ole põhjendatud lülitada UPT põhjendatud tasu hinda. </w:t>
      </w:r>
    </w:p>
    <w:p w14:paraId="7BED90C0" w14:textId="3906C548" w:rsidR="004B7F3B" w:rsidRPr="008940D2" w:rsidRDefault="004B7F3B" w:rsidP="00DE270C"/>
    <w:p w14:paraId="4EEFF78F" w14:textId="035BAC02" w:rsidR="00DB5A71" w:rsidRPr="008940D2" w:rsidRDefault="004B7F3B" w:rsidP="00DE270C">
      <w:r w:rsidRPr="008940D2">
        <w:t xml:space="preserve">Erisoodustuste kulu (näiteks kulud sportimisele, ametiauto kasutamisega seotud kulud jms) ehk tööandja poolt töötaja jaoks töösuhtes tehtavad lisakulud (hüved), mis ületavad tööandjale õigusaktidega pandud kohustusi või sätestatud määrasid, ei ole vajalikud ega seotud UPT osutamisega ning UPT osutajal on võimalik valida, kas nimetatud kulusid teha või mitte. Nimetatud kulude tegemata jätmine ei põhjusta osutatavate teenuste halvemat kvaliteeti ja neil puudub seos põhitegevusega. </w:t>
      </w:r>
    </w:p>
    <w:p w14:paraId="7A45ED0B" w14:textId="3C5E70E3" w:rsidR="00DB5A71" w:rsidRPr="008940D2" w:rsidRDefault="00DB5A71" w:rsidP="00DE270C"/>
    <w:p w14:paraId="6A78A42F" w14:textId="5150F36A" w:rsidR="004B7F3B" w:rsidRPr="008940D2" w:rsidRDefault="004B7F3B" w:rsidP="00DE270C">
      <w:r w:rsidRPr="008940D2">
        <w:t>Tulumaksukulu erisoodustustelt, kingitustelt, annetustelt ja vastuvõtukuludelt, ettevõtlusega mitteseotud kuludelt ja muudelt ettevõtlusega mitteseotud väljamaksetelt ei ole vajalikud UPT osutamiseks, mistõttu tuleb need kulud ettevõtjal kompenseerida muu tegevuse või tulukuse arvelt.</w:t>
      </w:r>
    </w:p>
    <w:p w14:paraId="526C8FDF" w14:textId="47FFA187" w:rsidR="007F1ABB" w:rsidRPr="008940D2" w:rsidRDefault="007F1ABB" w:rsidP="00DE270C"/>
    <w:p w14:paraId="5E439476" w14:textId="2C387258" w:rsidR="00794895" w:rsidRPr="008940D2" w:rsidRDefault="007F1ABB" w:rsidP="00DE270C">
      <w:r w:rsidRPr="008940D2">
        <w:t xml:space="preserve">Lõike </w:t>
      </w:r>
      <w:r w:rsidR="00DE089C" w:rsidRPr="008940D2">
        <w:t>5</w:t>
      </w:r>
      <w:r w:rsidRPr="008940D2">
        <w:t xml:space="preserve"> kohaselt </w:t>
      </w:r>
      <w:bookmarkStart w:id="86" w:name="_Hlk184893173"/>
      <w:r w:rsidRPr="008940D2">
        <w:t xml:space="preserve">peab UPT osutaja oma raamatupidamises pidama eraldi tulude ja kulude arvestust </w:t>
      </w:r>
      <w:r w:rsidR="00B36E72" w:rsidRPr="008940D2">
        <w:t>UPT</w:t>
      </w:r>
      <w:r w:rsidRPr="008940D2">
        <w:t xml:space="preserve"> ja enda muu tegevuse kohta</w:t>
      </w:r>
      <w:bookmarkEnd w:id="86"/>
      <w:r w:rsidRPr="008940D2">
        <w:t>. Tegemist ei ole uue nõudega UPT osutajale. Sama kohustus tuli eelnevalt seaduse § 41</w:t>
      </w:r>
      <w:r w:rsidRPr="008940D2">
        <w:rPr>
          <w:vertAlign w:val="superscript"/>
        </w:rPr>
        <w:t>3</w:t>
      </w:r>
      <w:r w:rsidRPr="008940D2">
        <w:t xml:space="preserve"> lõikest 2, kuid kuna UPT fondi lõpetamisega kaob ka rahastamiskohustus, tunnistatakse kogu seaduse 4. peatüki 2. jagu kehtetuks. Samas jätkub siiski vajadus, et UPT osutaja eristaks oma raamatupidamises eraldi tulude ja kulude arvestust. Ühelt poolt on see vajalik põhjendatu tasu menetluse läbiviimiseks ning teisalt ka näiteks</w:t>
      </w:r>
      <w:r w:rsidR="006F126B" w:rsidRPr="008940D2">
        <w:t xml:space="preserve"> ministeeriumiga sõlmitud perioodiliste väljaannete edastamiseks riigieelarvest määratud sihtotstarbelise toetuse kasutamise lepingust tuleva kohustuse täitmiseks. </w:t>
      </w:r>
    </w:p>
    <w:p w14:paraId="3F6B3E91" w14:textId="77777777" w:rsidR="009B0259" w:rsidRPr="008940D2" w:rsidRDefault="009B0259" w:rsidP="00DE270C"/>
    <w:p w14:paraId="546AE4B0" w14:textId="7FFAA162" w:rsidR="00794895" w:rsidRPr="008940D2" w:rsidRDefault="00794895" w:rsidP="00794895">
      <w:commentRangeStart w:id="87"/>
      <w:r>
        <w:t xml:space="preserve">Lõike </w:t>
      </w:r>
      <w:r w:rsidR="00FF1B59">
        <w:t>6</w:t>
      </w:r>
      <w:r>
        <w:t xml:space="preserve"> </w:t>
      </w:r>
      <w:commentRangeEnd w:id="87"/>
      <w:r>
        <w:commentReference w:id="87"/>
      </w:r>
      <w:r w:rsidR="00D325D1">
        <w:t xml:space="preserve">alusel töötab Konkurentsiamet välja ja avalikustab oma </w:t>
      </w:r>
      <w:r w:rsidR="00191323">
        <w:t>veebilehel</w:t>
      </w:r>
      <w:r w:rsidR="00D325D1">
        <w:t xml:space="preserve"> põhjendatud tasu </w:t>
      </w:r>
      <w:r w:rsidR="00191323">
        <w:t>arvestamiseks ning</w:t>
      </w:r>
      <w:r w:rsidR="00D325D1">
        <w:t xml:space="preserve"> kulude </w:t>
      </w:r>
      <w:r w:rsidR="00191323">
        <w:t>ja</w:t>
      </w:r>
      <w:r w:rsidR="00D325D1">
        <w:t xml:space="preserve"> põhjendatud tulukuse hindamiseks ühtse kaalutud keskmisel kapitalikulul põhineva metoodika ning lähtub sellest </w:t>
      </w:r>
      <w:r w:rsidR="00B36E72">
        <w:t>UPT</w:t>
      </w:r>
      <w:r w:rsidR="00D325D1">
        <w:t xml:space="preserve"> põhjendatud tasu kooskõlastamisel.</w:t>
      </w:r>
    </w:p>
    <w:p w14:paraId="23D42681" w14:textId="77777777" w:rsidR="00794895" w:rsidRPr="008940D2" w:rsidRDefault="00794895" w:rsidP="00794895"/>
    <w:p w14:paraId="76937BA8" w14:textId="32F44B15" w:rsidR="00DE270C" w:rsidRPr="008940D2" w:rsidRDefault="00455F00" w:rsidP="00DE270C">
      <w:pPr>
        <w:rPr>
          <w:rFonts w:cs="Times New Roman"/>
          <w:szCs w:val="24"/>
        </w:rPr>
      </w:pPr>
      <w:r w:rsidRPr="008940D2">
        <w:rPr>
          <w:rFonts w:cs="Times New Roman"/>
          <w:szCs w:val="24"/>
        </w:rPr>
        <w:t xml:space="preserve">Lõike </w:t>
      </w:r>
      <w:r w:rsidR="00FF1B59" w:rsidRPr="008940D2">
        <w:rPr>
          <w:rFonts w:cs="Times New Roman"/>
          <w:szCs w:val="24"/>
        </w:rPr>
        <w:t>7</w:t>
      </w:r>
      <w:r w:rsidRPr="008940D2">
        <w:rPr>
          <w:rFonts w:cs="Times New Roman"/>
          <w:szCs w:val="24"/>
        </w:rPr>
        <w:t xml:space="preserve"> kohaselt on Konkurentsiametil õigus koostada ettekirjutus tasu muutmiseks, kui viimane tuvastab, et UPT osutaja tasu ei vasta kulupõhise hinna nõuetele</w:t>
      </w:r>
      <w:r w:rsidR="00182ACD" w:rsidRPr="008940D2">
        <w:rPr>
          <w:rFonts w:cs="Times New Roman"/>
          <w:szCs w:val="24"/>
        </w:rPr>
        <w:t>.</w:t>
      </w:r>
    </w:p>
    <w:p w14:paraId="564F1CCC" w14:textId="77777777" w:rsidR="00DD2A4B" w:rsidRPr="008940D2" w:rsidRDefault="00DD2A4B" w:rsidP="000D1B70">
      <w:pPr>
        <w:rPr>
          <w:rFonts w:cs="Times New Roman"/>
          <w:szCs w:val="24"/>
        </w:rPr>
      </w:pPr>
    </w:p>
    <w:p w14:paraId="0FF29FD9" w14:textId="4E6AD623" w:rsidR="00DB5A71" w:rsidRPr="008940D2" w:rsidRDefault="00B36E72" w:rsidP="000D1B70">
      <w:pPr>
        <w:rPr>
          <w:u w:val="single"/>
        </w:rPr>
      </w:pPr>
      <w:r w:rsidRPr="008940D2">
        <w:rPr>
          <w:u w:val="single"/>
        </w:rPr>
        <w:t>UPT</w:t>
      </w:r>
      <w:r w:rsidR="00DB5A71" w:rsidRPr="008940D2">
        <w:rPr>
          <w:u w:val="single"/>
        </w:rPr>
        <w:t xml:space="preserve"> põhjendatud tasu kooskõlastamine</w:t>
      </w:r>
      <w:r w:rsidR="00D325D1" w:rsidRPr="008940D2">
        <w:rPr>
          <w:u w:val="single"/>
        </w:rPr>
        <w:t xml:space="preserve"> ja kinnitamine</w:t>
      </w:r>
    </w:p>
    <w:p w14:paraId="573DE381" w14:textId="77777777" w:rsidR="00D325D1" w:rsidRPr="008940D2" w:rsidRDefault="00D325D1" w:rsidP="000D1B70">
      <w:pPr>
        <w:rPr>
          <w:rFonts w:cs="Times New Roman"/>
          <w:szCs w:val="24"/>
          <w:u w:val="single"/>
        </w:rPr>
      </w:pPr>
    </w:p>
    <w:p w14:paraId="4921EDB2" w14:textId="7DD51293" w:rsidR="007D0DEC" w:rsidRPr="008940D2" w:rsidRDefault="00DD2A4B" w:rsidP="007D0DEC">
      <w:pPr>
        <w:rPr>
          <w:rFonts w:cs="Times New Roman"/>
          <w:szCs w:val="24"/>
        </w:rPr>
      </w:pPr>
      <w:r w:rsidRPr="008940D2">
        <w:rPr>
          <w:rFonts w:cs="Times New Roman"/>
          <w:szCs w:val="24"/>
        </w:rPr>
        <w:t xml:space="preserve">Eelnõuga loodava </w:t>
      </w:r>
      <w:r w:rsidR="00FD6840" w:rsidRPr="008940D2">
        <w:rPr>
          <w:rFonts w:cs="Times New Roman"/>
          <w:szCs w:val="24"/>
        </w:rPr>
        <w:t xml:space="preserve">seaduse </w:t>
      </w:r>
      <w:r w:rsidRPr="008940D2">
        <w:rPr>
          <w:rFonts w:cs="Times New Roman"/>
          <w:szCs w:val="24"/>
        </w:rPr>
        <w:t>§ 39</w:t>
      </w:r>
      <w:r w:rsidR="00794895" w:rsidRPr="008940D2">
        <w:rPr>
          <w:rFonts w:cs="Times New Roman"/>
          <w:szCs w:val="24"/>
          <w:vertAlign w:val="superscript"/>
        </w:rPr>
        <w:t>3</w:t>
      </w:r>
      <w:r w:rsidRPr="008940D2">
        <w:rPr>
          <w:rFonts w:cs="Times New Roman"/>
          <w:szCs w:val="24"/>
        </w:rPr>
        <w:t xml:space="preserve"> kohaselt tuleb UPT põhjendatud tasu ja selle suuruse muudatused kooskõlastada Konkurentsiametiga.</w:t>
      </w:r>
      <w:r w:rsidRPr="008940D2">
        <w:t xml:space="preserve"> </w:t>
      </w:r>
      <w:r w:rsidRPr="008940D2">
        <w:rPr>
          <w:rFonts w:cs="Times New Roman"/>
          <w:szCs w:val="24"/>
        </w:rPr>
        <w:t xml:space="preserve">Selleks peab UPT osutaja esitama Konkurentsiametile vastava taotluse koos vajalike põhjenduste ja arvustustega. Amet teeb </w:t>
      </w:r>
      <w:r w:rsidR="00EB60C1" w:rsidRPr="008940D2">
        <w:rPr>
          <w:rFonts w:cs="Times New Roman"/>
          <w:szCs w:val="24"/>
        </w:rPr>
        <w:t xml:space="preserve">hinna kooskõlastamise või kooskõlastamata jätmise </w:t>
      </w:r>
      <w:r w:rsidRPr="008940D2">
        <w:rPr>
          <w:rFonts w:cs="Times New Roman"/>
          <w:szCs w:val="24"/>
        </w:rPr>
        <w:t>kohta otsuse.</w:t>
      </w:r>
    </w:p>
    <w:p w14:paraId="48E3EF5B" w14:textId="515DE324" w:rsidR="00CF201B" w:rsidRPr="008940D2" w:rsidRDefault="00CF201B" w:rsidP="00F14003">
      <w:pPr>
        <w:rPr>
          <w:rFonts w:cs="Times New Roman"/>
          <w:szCs w:val="24"/>
        </w:rPr>
      </w:pPr>
    </w:p>
    <w:p w14:paraId="3D469FDE" w14:textId="69D28395" w:rsidR="00CF201B" w:rsidRPr="008940D2" w:rsidRDefault="00530FC9" w:rsidP="00CF201B">
      <w:pPr>
        <w:rPr>
          <w:rFonts w:cs="Times New Roman"/>
          <w:szCs w:val="24"/>
        </w:rPr>
      </w:pPr>
      <w:r w:rsidRPr="008940D2">
        <w:rPr>
          <w:rFonts w:cs="Times New Roman"/>
          <w:szCs w:val="24"/>
        </w:rPr>
        <w:t>Eelnõuga loodava § 39</w:t>
      </w:r>
      <w:r w:rsidR="00794895" w:rsidRPr="008940D2">
        <w:rPr>
          <w:rFonts w:cs="Times New Roman"/>
          <w:szCs w:val="24"/>
          <w:vertAlign w:val="superscript"/>
        </w:rPr>
        <w:t>3</w:t>
      </w:r>
      <w:r w:rsidRPr="008940D2">
        <w:rPr>
          <w:rFonts w:cs="Times New Roman"/>
          <w:szCs w:val="24"/>
        </w:rPr>
        <w:t xml:space="preserve"> lõi</w:t>
      </w:r>
      <w:r w:rsidR="00DE270C" w:rsidRPr="008940D2">
        <w:rPr>
          <w:rFonts w:cs="Times New Roman"/>
          <w:szCs w:val="24"/>
        </w:rPr>
        <w:t>g</w:t>
      </w:r>
      <w:r w:rsidRPr="008940D2">
        <w:rPr>
          <w:rFonts w:cs="Times New Roman"/>
          <w:szCs w:val="24"/>
        </w:rPr>
        <w:t xml:space="preserve">e </w:t>
      </w:r>
      <w:r w:rsidR="00235B71" w:rsidRPr="008940D2">
        <w:rPr>
          <w:rFonts w:cs="Times New Roman"/>
          <w:szCs w:val="24"/>
        </w:rPr>
        <w:t>2</w:t>
      </w:r>
      <w:r w:rsidRPr="008940D2">
        <w:rPr>
          <w:rFonts w:cs="Times New Roman"/>
          <w:szCs w:val="24"/>
        </w:rPr>
        <w:t xml:space="preserve"> kohaselt kooskõlastab </w:t>
      </w:r>
      <w:r w:rsidR="009E2853" w:rsidRPr="008940D2">
        <w:rPr>
          <w:rFonts w:cs="Times New Roman"/>
          <w:szCs w:val="24"/>
        </w:rPr>
        <w:t xml:space="preserve">või jätab kooskõlastamata </w:t>
      </w:r>
      <w:r w:rsidRPr="008940D2">
        <w:rPr>
          <w:rFonts w:cs="Times New Roman"/>
          <w:szCs w:val="24"/>
        </w:rPr>
        <w:t xml:space="preserve">Konkurentsiamet UPT põhjendatud tasu </w:t>
      </w:r>
      <w:r w:rsidR="00B03BC1" w:rsidRPr="008940D2">
        <w:rPr>
          <w:rFonts w:cs="Times New Roman"/>
          <w:szCs w:val="24"/>
        </w:rPr>
        <w:t>3</w:t>
      </w:r>
      <w:r w:rsidRPr="008940D2">
        <w:rPr>
          <w:rFonts w:cs="Times New Roman"/>
          <w:szCs w:val="24"/>
        </w:rPr>
        <w:t xml:space="preserve">0 </w:t>
      </w:r>
      <w:r w:rsidR="00EB60C1" w:rsidRPr="008940D2">
        <w:rPr>
          <w:rFonts w:cs="Times New Roman"/>
          <w:szCs w:val="24"/>
        </w:rPr>
        <w:t>kalendri</w:t>
      </w:r>
      <w:r w:rsidRPr="008940D2">
        <w:rPr>
          <w:rFonts w:cs="Times New Roman"/>
          <w:szCs w:val="24"/>
        </w:rPr>
        <w:t xml:space="preserve">päeva jooksul pärast vastava taotluse saamist. </w:t>
      </w:r>
      <w:r w:rsidR="00CF201B" w:rsidRPr="008940D2">
        <w:rPr>
          <w:rFonts w:cs="Times New Roman"/>
          <w:szCs w:val="24"/>
        </w:rPr>
        <w:t xml:space="preserve">Samuti on Konkurentsiametil õigus eriti keeruka taotluse menetluse korral pikendada </w:t>
      </w:r>
      <w:r w:rsidR="00550903" w:rsidRPr="008940D2">
        <w:rPr>
          <w:rFonts w:cs="Times New Roman"/>
          <w:szCs w:val="24"/>
        </w:rPr>
        <w:t>kooskõlastamise</w:t>
      </w:r>
      <w:r w:rsidR="00CF201B" w:rsidRPr="008940D2">
        <w:rPr>
          <w:rFonts w:cs="Times New Roman"/>
          <w:szCs w:val="24"/>
        </w:rPr>
        <w:t xml:space="preserve"> tähtaega </w:t>
      </w:r>
      <w:r w:rsidR="00B03BC1" w:rsidRPr="008940D2">
        <w:rPr>
          <w:rFonts w:cs="Times New Roman"/>
          <w:szCs w:val="24"/>
        </w:rPr>
        <w:t>6</w:t>
      </w:r>
      <w:r w:rsidR="00CF201B" w:rsidRPr="008940D2">
        <w:rPr>
          <w:rFonts w:cs="Times New Roman"/>
          <w:szCs w:val="24"/>
        </w:rPr>
        <w:t xml:space="preserve">0 </w:t>
      </w:r>
      <w:r w:rsidR="00EB60C1" w:rsidRPr="008940D2">
        <w:rPr>
          <w:rFonts w:cs="Times New Roman"/>
          <w:szCs w:val="24"/>
        </w:rPr>
        <w:t>kalendri</w:t>
      </w:r>
      <w:r w:rsidR="00CF201B" w:rsidRPr="008940D2">
        <w:rPr>
          <w:rFonts w:cs="Times New Roman"/>
          <w:szCs w:val="24"/>
        </w:rPr>
        <w:t xml:space="preserve">päevani. </w:t>
      </w:r>
    </w:p>
    <w:p w14:paraId="30C5F3AE" w14:textId="77777777" w:rsidR="00E44A05" w:rsidRPr="008940D2" w:rsidRDefault="00E44A05" w:rsidP="00CF201B">
      <w:pPr>
        <w:rPr>
          <w:rFonts w:cs="Times New Roman"/>
          <w:szCs w:val="24"/>
        </w:rPr>
      </w:pPr>
    </w:p>
    <w:p w14:paraId="6174FA73" w14:textId="4A1AAC1A" w:rsidR="00DB5A71" w:rsidRPr="008940D2" w:rsidRDefault="00FD6840" w:rsidP="00F14003">
      <w:pPr>
        <w:rPr>
          <w:rFonts w:cs="Times New Roman"/>
          <w:szCs w:val="24"/>
        </w:rPr>
      </w:pPr>
      <w:r w:rsidRPr="008940D2">
        <w:rPr>
          <w:rFonts w:cs="Times New Roman"/>
          <w:szCs w:val="24"/>
        </w:rPr>
        <w:t>S</w:t>
      </w:r>
      <w:r w:rsidR="00CF201B" w:rsidRPr="008940D2">
        <w:rPr>
          <w:rFonts w:cs="Times New Roman"/>
          <w:szCs w:val="24"/>
        </w:rPr>
        <w:t>eaduse § 39</w:t>
      </w:r>
      <w:r w:rsidR="00794895" w:rsidRPr="008940D2">
        <w:rPr>
          <w:rFonts w:cs="Times New Roman"/>
          <w:szCs w:val="24"/>
          <w:vertAlign w:val="superscript"/>
        </w:rPr>
        <w:t>3</w:t>
      </w:r>
      <w:r w:rsidR="00CF201B" w:rsidRPr="008940D2">
        <w:rPr>
          <w:rFonts w:cs="Times New Roman"/>
          <w:szCs w:val="24"/>
        </w:rPr>
        <w:t xml:space="preserve"> lõi</w:t>
      </w:r>
      <w:r w:rsidR="00B374A1" w:rsidRPr="008940D2">
        <w:rPr>
          <w:rFonts w:cs="Times New Roman"/>
          <w:szCs w:val="24"/>
        </w:rPr>
        <w:t>k</w:t>
      </w:r>
      <w:r w:rsidR="00CF201B" w:rsidRPr="008940D2">
        <w:rPr>
          <w:rFonts w:cs="Times New Roman"/>
          <w:szCs w:val="24"/>
        </w:rPr>
        <w:t xml:space="preserve">e </w:t>
      </w:r>
      <w:r w:rsidR="00235B71" w:rsidRPr="008940D2">
        <w:rPr>
          <w:rFonts w:cs="Times New Roman"/>
          <w:szCs w:val="24"/>
        </w:rPr>
        <w:t>3</w:t>
      </w:r>
      <w:r w:rsidR="00CF201B" w:rsidRPr="008940D2">
        <w:rPr>
          <w:rFonts w:cs="Times New Roman"/>
          <w:szCs w:val="24"/>
        </w:rPr>
        <w:t xml:space="preserve"> kohaselt </w:t>
      </w:r>
      <w:r w:rsidR="00265290" w:rsidRPr="008940D2">
        <w:rPr>
          <w:rFonts w:cs="Times New Roman"/>
          <w:szCs w:val="24"/>
        </w:rPr>
        <w:t>täpsus</w:t>
      </w:r>
      <w:r w:rsidR="00CF201B" w:rsidRPr="008940D2">
        <w:rPr>
          <w:rFonts w:cs="Times New Roman"/>
          <w:szCs w:val="24"/>
        </w:rPr>
        <w:t>tatakse</w:t>
      </w:r>
      <w:r w:rsidR="00265290" w:rsidRPr="008940D2">
        <w:rPr>
          <w:rFonts w:cs="Times New Roman"/>
          <w:szCs w:val="24"/>
        </w:rPr>
        <w:t xml:space="preserve">, et lõikes </w:t>
      </w:r>
      <w:r w:rsidR="00F807E1" w:rsidRPr="008940D2">
        <w:rPr>
          <w:rFonts w:cs="Times New Roman"/>
          <w:szCs w:val="24"/>
        </w:rPr>
        <w:t>2</w:t>
      </w:r>
      <w:r w:rsidR="00265290" w:rsidRPr="008940D2">
        <w:rPr>
          <w:rFonts w:cs="Times New Roman"/>
          <w:szCs w:val="24"/>
        </w:rPr>
        <w:t xml:space="preserve"> sätestatud</w:t>
      </w:r>
      <w:r w:rsidR="00CF201B" w:rsidRPr="008940D2">
        <w:rPr>
          <w:rFonts w:cs="Times New Roman"/>
          <w:szCs w:val="24"/>
        </w:rPr>
        <w:t xml:space="preserve"> </w:t>
      </w:r>
      <w:r w:rsidR="00265290" w:rsidRPr="008940D2">
        <w:rPr>
          <w:rFonts w:cs="Times New Roman"/>
          <w:szCs w:val="24"/>
        </w:rPr>
        <w:t xml:space="preserve">UPT põhjendatud tasu kooskõlastamise tähtajad peatuvad ajaks kuni Konkurentsiametile esitatakse vajalik teave taotluse kohta otsuse tegemiseks. </w:t>
      </w:r>
      <w:r w:rsidR="00324B72" w:rsidRPr="008940D2">
        <w:rPr>
          <w:rFonts w:cs="Times New Roman"/>
          <w:szCs w:val="24"/>
        </w:rPr>
        <w:t>Sarnane säte on kehtestatud ka näiteks elektrituruseaduses.</w:t>
      </w:r>
      <w:r w:rsidR="00B45BC3" w:rsidRPr="008940D2">
        <w:rPr>
          <w:rFonts w:cs="Times New Roman"/>
          <w:szCs w:val="24"/>
        </w:rPr>
        <w:t xml:space="preserve"> Nimetatud võimalus on Konkurentsiametile ette nähtud olukordadeks, kus tõesti on puudu oluline asjassepuutuv teave, ilma milleta otsust ei </w:t>
      </w:r>
      <w:r w:rsidR="00B45BC3" w:rsidRPr="00F34726">
        <w:rPr>
          <w:rFonts w:cs="Times New Roman"/>
          <w:szCs w:val="24"/>
        </w:rPr>
        <w:t>ole võimalik teha.</w:t>
      </w:r>
      <w:r w:rsidR="004209D8" w:rsidRPr="00F34726">
        <w:rPr>
          <w:rFonts w:cs="Times New Roman"/>
          <w:szCs w:val="24"/>
        </w:rPr>
        <w:t xml:space="preserve"> Näiteks saab Konkurentsiameti seda kasutada olukordades, kus tõesti on puudu oluline asjassepuutuv teave ja otsust ei ole võimalik teha kuna vajalikud dokumendid puuduvad.</w:t>
      </w:r>
      <w:r w:rsidR="00B45BC3" w:rsidRPr="00F34726">
        <w:rPr>
          <w:rFonts w:cs="Times New Roman"/>
          <w:szCs w:val="24"/>
        </w:rPr>
        <w:t xml:space="preserve"> Üldjuhul</w:t>
      </w:r>
      <w:r w:rsidR="00B45BC3" w:rsidRPr="008940D2">
        <w:rPr>
          <w:rFonts w:cs="Times New Roman"/>
          <w:szCs w:val="24"/>
        </w:rPr>
        <w:t xml:space="preserve"> peaks Konkurentsiametile esitatama kogu vajaliku teabe taotluse kooskõlastamise käigus. Kui sellist teavet ei esitata ning Konkurentsiamet peab vajalikuks tähtajad peatama, peaks viimane teavitama ka õigusakti koostajat nimetatud kitsaskohast, mis ei võimaldanud menetlusega jätkata.</w:t>
      </w:r>
    </w:p>
    <w:p w14:paraId="02E4FC74" w14:textId="77777777" w:rsidR="008940D2" w:rsidRPr="008940D2" w:rsidRDefault="008940D2" w:rsidP="00F14003">
      <w:pPr>
        <w:rPr>
          <w:rFonts w:cs="Times New Roman"/>
          <w:szCs w:val="24"/>
        </w:rPr>
      </w:pPr>
    </w:p>
    <w:p w14:paraId="1DDDC5F4" w14:textId="4E72412A" w:rsidR="00D31E98" w:rsidRPr="00F34726" w:rsidRDefault="00FD6840" w:rsidP="00D31E98">
      <w:pPr>
        <w:rPr>
          <w:rFonts w:cs="Times New Roman"/>
          <w:szCs w:val="24"/>
        </w:rPr>
      </w:pPr>
      <w:r w:rsidRPr="00F34726">
        <w:rPr>
          <w:rFonts w:cs="Times New Roman"/>
          <w:szCs w:val="24"/>
        </w:rPr>
        <w:t>S</w:t>
      </w:r>
      <w:r w:rsidR="00D31E98" w:rsidRPr="00F34726">
        <w:rPr>
          <w:rFonts w:cs="Times New Roman"/>
          <w:szCs w:val="24"/>
        </w:rPr>
        <w:t>eaduse § 39</w:t>
      </w:r>
      <w:r w:rsidR="00D31E98" w:rsidRPr="00F34726">
        <w:rPr>
          <w:rFonts w:cs="Times New Roman"/>
          <w:szCs w:val="24"/>
          <w:vertAlign w:val="superscript"/>
        </w:rPr>
        <w:t>3</w:t>
      </w:r>
      <w:r w:rsidR="00D31E98" w:rsidRPr="00F34726">
        <w:rPr>
          <w:rFonts w:cs="Times New Roman"/>
          <w:szCs w:val="24"/>
        </w:rPr>
        <w:t xml:space="preserve"> lõike 4 alusel </w:t>
      </w:r>
      <w:r w:rsidR="00F142DD">
        <w:rPr>
          <w:rFonts w:cs="Times New Roman"/>
          <w:szCs w:val="24"/>
        </w:rPr>
        <w:t xml:space="preserve">otsustab </w:t>
      </w:r>
      <w:r w:rsidR="00D31E98" w:rsidRPr="00F34726">
        <w:rPr>
          <w:rFonts w:cs="Times New Roman"/>
          <w:szCs w:val="24"/>
        </w:rPr>
        <w:t>põhjendatud tasu</w:t>
      </w:r>
      <w:r w:rsidR="00F142DD">
        <w:rPr>
          <w:rFonts w:cs="Times New Roman"/>
          <w:szCs w:val="24"/>
        </w:rPr>
        <w:t xml:space="preserve"> kehtestamise</w:t>
      </w:r>
      <w:r w:rsidR="00D31E98" w:rsidRPr="00F34726">
        <w:rPr>
          <w:rFonts w:cs="Times New Roman"/>
          <w:szCs w:val="24"/>
        </w:rPr>
        <w:t xml:space="preserve"> valdkonna eest vastutav minister määrusega. Minister </w:t>
      </w:r>
      <w:r w:rsidR="008940D2" w:rsidRPr="00F34726">
        <w:rPr>
          <w:rFonts w:cs="Times New Roman"/>
          <w:szCs w:val="24"/>
        </w:rPr>
        <w:t xml:space="preserve">kehtestab </w:t>
      </w:r>
      <w:r w:rsidR="00D31E98" w:rsidRPr="00F34726">
        <w:rPr>
          <w:rFonts w:cs="Times New Roman"/>
          <w:szCs w:val="24"/>
        </w:rPr>
        <w:t>müügihinnad, lähtudes Konkurentsiameti poolt kooskõlastatud põhjendatud tasust, mille aluseks on metoodika, mis põhineb seaduse § 39</w:t>
      </w:r>
      <w:r w:rsidR="00D31E98" w:rsidRPr="00F34726">
        <w:rPr>
          <w:rFonts w:cs="Times New Roman"/>
          <w:szCs w:val="24"/>
          <w:vertAlign w:val="superscript"/>
        </w:rPr>
        <w:t>1</w:t>
      </w:r>
      <w:r w:rsidR="00D31E98" w:rsidRPr="00F34726">
        <w:rPr>
          <w:rFonts w:cs="Times New Roman"/>
          <w:szCs w:val="24"/>
        </w:rPr>
        <w:t xml:space="preserve"> ja 39</w:t>
      </w:r>
      <w:r w:rsidR="00D31E98" w:rsidRPr="00F34726">
        <w:rPr>
          <w:rFonts w:cs="Times New Roman"/>
          <w:szCs w:val="24"/>
          <w:vertAlign w:val="superscript"/>
        </w:rPr>
        <w:t>2</w:t>
      </w:r>
      <w:r w:rsidR="00D31E98" w:rsidRPr="00F34726">
        <w:rPr>
          <w:rFonts w:cs="Times New Roman"/>
          <w:szCs w:val="24"/>
        </w:rPr>
        <w:t>. Võrreldes varasema lähenemisega on tegemist läbipaistvama ja selgema lähenemisega. Muudatusega kaob ära senine olukord, kus erinevate osapoolte (UPT osutaja, Konkurentsiamet) ettepanekud UPT tasudeks on erinevad</w:t>
      </w:r>
      <w:r w:rsidR="00F142DD">
        <w:rPr>
          <w:rFonts w:cs="Times New Roman"/>
          <w:szCs w:val="24"/>
        </w:rPr>
        <w:t xml:space="preserve">, kuna ministrile esitatud UPT tasud on läbinud eelneva </w:t>
      </w:r>
      <w:r w:rsidR="00F142DD">
        <w:rPr>
          <w:rFonts w:cs="Times New Roman"/>
          <w:szCs w:val="24"/>
        </w:rPr>
        <w:lastRenderedPageBreak/>
        <w:t>kooskõlastusmenetluse etteantud metoodikast lähtuvalt</w:t>
      </w:r>
      <w:r w:rsidR="00D31E98" w:rsidRPr="00F34726">
        <w:rPr>
          <w:rFonts w:cs="Times New Roman"/>
          <w:szCs w:val="24"/>
        </w:rPr>
        <w:t xml:space="preserve">. Seega lähtub edaspidi valdkonna eest vastutav minister põhjendatud tasu </w:t>
      </w:r>
      <w:r w:rsidR="008940D2" w:rsidRPr="00F34726">
        <w:rPr>
          <w:rFonts w:cs="Times New Roman"/>
          <w:szCs w:val="24"/>
        </w:rPr>
        <w:t>kehtestamisel</w:t>
      </w:r>
      <w:r w:rsidR="00D31E98" w:rsidRPr="00F34726">
        <w:rPr>
          <w:rFonts w:cs="Times New Roman"/>
          <w:szCs w:val="24"/>
        </w:rPr>
        <w:t xml:space="preserve"> konkreetselt Konkurentsiameti poolt kooskõlastatud põhjendatud tasudest.</w:t>
      </w:r>
    </w:p>
    <w:p w14:paraId="15A691FA" w14:textId="77777777" w:rsidR="00B374A1" w:rsidRPr="00F34726" w:rsidRDefault="00B374A1" w:rsidP="00B374A1">
      <w:pPr>
        <w:rPr>
          <w:rFonts w:cs="Times New Roman"/>
          <w:szCs w:val="24"/>
        </w:rPr>
      </w:pPr>
    </w:p>
    <w:p w14:paraId="323AF2F2" w14:textId="79BFFFF1" w:rsidR="00B374A1" w:rsidRPr="00F34726" w:rsidRDefault="00D31E98" w:rsidP="00B374A1">
      <w:r w:rsidRPr="00F34726">
        <w:rPr>
          <w:rFonts w:cs="Times New Roman"/>
          <w:szCs w:val="24"/>
        </w:rPr>
        <w:t>S</w:t>
      </w:r>
      <w:r w:rsidR="00B374A1" w:rsidRPr="00F34726">
        <w:rPr>
          <w:rFonts w:cs="Times New Roman"/>
          <w:szCs w:val="24"/>
        </w:rPr>
        <w:t>eaduse § 39</w:t>
      </w:r>
      <w:r w:rsidR="00B374A1" w:rsidRPr="00F34726">
        <w:rPr>
          <w:rFonts w:cs="Times New Roman"/>
          <w:szCs w:val="24"/>
          <w:vertAlign w:val="superscript"/>
        </w:rPr>
        <w:t>3</w:t>
      </w:r>
      <w:r w:rsidR="00B374A1" w:rsidRPr="00F34726">
        <w:rPr>
          <w:rFonts w:cs="Times New Roman"/>
          <w:szCs w:val="24"/>
        </w:rPr>
        <w:t xml:space="preserve"> lõike 5 alusel lisatakse UPT osutajale võimalus </w:t>
      </w:r>
      <w:r w:rsidR="008940D2" w:rsidRPr="00F34726">
        <w:rPr>
          <w:rFonts w:cs="Times New Roman"/>
          <w:szCs w:val="24"/>
        </w:rPr>
        <w:t>tõsta</w:t>
      </w:r>
      <w:r w:rsidR="00B374A1" w:rsidRPr="00F34726">
        <w:rPr>
          <w:rFonts w:cs="Times New Roman"/>
          <w:szCs w:val="24"/>
        </w:rPr>
        <w:t xml:space="preserve"> UPT põhjendatud</w:t>
      </w:r>
      <w:r w:rsidR="008940D2" w:rsidRPr="00F34726">
        <w:rPr>
          <w:rFonts w:cs="Times New Roman"/>
          <w:szCs w:val="24"/>
        </w:rPr>
        <w:t xml:space="preserve"> tasu</w:t>
      </w:r>
      <w:r w:rsidR="00B374A1" w:rsidRPr="00F34726">
        <w:rPr>
          <w:rFonts w:cs="Times New Roman"/>
          <w:szCs w:val="24"/>
        </w:rPr>
        <w:t xml:space="preserve"> kooskõlas </w:t>
      </w:r>
      <w:r w:rsidR="008940D2" w:rsidRPr="00F34726">
        <w:t>töölepingu seaduse § 29 lõike 5 alusel kehtestatud töötasu alammäära tõusu võrra</w:t>
      </w:r>
      <w:r w:rsidR="008940D2" w:rsidRPr="00F34726">
        <w:rPr>
          <w:rFonts w:cs="Times New Roman"/>
          <w:szCs w:val="24"/>
        </w:rPr>
        <w:t xml:space="preserve"> </w:t>
      </w:r>
      <w:r w:rsidRPr="00F34726">
        <w:rPr>
          <w:rFonts w:cs="Times New Roman"/>
          <w:szCs w:val="24"/>
        </w:rPr>
        <w:t xml:space="preserve">juhul, kui valdkonna eest vastutav minister ei ole </w:t>
      </w:r>
      <w:r w:rsidR="00F142DD">
        <w:rPr>
          <w:rFonts w:cs="Times New Roman"/>
          <w:szCs w:val="24"/>
        </w:rPr>
        <w:t xml:space="preserve">teavitanud UPT osutajat </w:t>
      </w:r>
      <w:r w:rsidR="008940D2" w:rsidRPr="00F34726">
        <w:rPr>
          <w:rFonts w:cs="Times New Roman"/>
          <w:szCs w:val="24"/>
        </w:rPr>
        <w:t>30 kalendripäeva jooksul</w:t>
      </w:r>
      <w:r w:rsidRPr="00F34726">
        <w:rPr>
          <w:rFonts w:cs="Times New Roman"/>
          <w:szCs w:val="24"/>
        </w:rPr>
        <w:t xml:space="preserve"> Konkurentsiameti poolt kooskõlastatud põhjendatud tasu</w:t>
      </w:r>
      <w:r w:rsidR="00F142DD">
        <w:rPr>
          <w:rFonts w:cs="Times New Roman"/>
          <w:szCs w:val="24"/>
        </w:rPr>
        <w:t xml:space="preserve"> kehtestamisest</w:t>
      </w:r>
      <w:r w:rsidR="00B374A1" w:rsidRPr="00F34726">
        <w:rPr>
          <w:rFonts w:cs="Times New Roman"/>
          <w:szCs w:val="24"/>
        </w:rPr>
        <w:t xml:space="preserve">. Sätte eesmärgiks on tagada </w:t>
      </w:r>
      <w:r w:rsidRPr="00F34726">
        <w:rPr>
          <w:rFonts w:cs="Times New Roman"/>
          <w:szCs w:val="24"/>
        </w:rPr>
        <w:t xml:space="preserve">kindlus, </w:t>
      </w:r>
      <w:r w:rsidR="00B374A1" w:rsidRPr="00F34726">
        <w:rPr>
          <w:rFonts w:cs="Times New Roman"/>
          <w:szCs w:val="24"/>
        </w:rPr>
        <w:t xml:space="preserve">et põhjendatud tasu muutus oleks järjepidevalt kooskõlas üldiste UPT osutaja kulude tõusuga, </w:t>
      </w:r>
      <w:r w:rsidRPr="00F34726">
        <w:rPr>
          <w:rFonts w:cs="Times New Roman"/>
          <w:szCs w:val="24"/>
        </w:rPr>
        <w:t xml:space="preserve">ka olukorras, kus poliitiliselt tasandil ei leia toetust UPT põhjendatud tasu tõstmine. </w:t>
      </w:r>
      <w:r w:rsidR="00B374A1" w:rsidRPr="00F34726">
        <w:rPr>
          <w:rFonts w:cs="Times New Roman"/>
          <w:szCs w:val="24"/>
        </w:rPr>
        <w:t>Viimasel viiel aastal on alampalga aastane muutus olnud keskmiselt 11%</w:t>
      </w:r>
      <w:r w:rsidR="008940D2" w:rsidRPr="00F34726">
        <w:rPr>
          <w:rFonts w:cs="Times New Roman"/>
          <w:szCs w:val="24"/>
        </w:rPr>
        <w:t>, viimasel kahekümnel aastal ca 8-10%</w:t>
      </w:r>
      <w:r w:rsidR="00B374A1" w:rsidRPr="00F34726">
        <w:rPr>
          <w:rFonts w:cs="Times New Roman"/>
          <w:szCs w:val="24"/>
        </w:rPr>
        <w:t xml:space="preserve">. Nimetatud lähenemine on sarnane Leedus </w:t>
      </w:r>
      <w:r w:rsidR="00885F97">
        <w:rPr>
          <w:rFonts w:cs="Times New Roman"/>
          <w:szCs w:val="24"/>
        </w:rPr>
        <w:t>hiljuti</w:t>
      </w:r>
      <w:r w:rsidR="00B374A1" w:rsidRPr="00F34726">
        <w:rPr>
          <w:rFonts w:cs="Times New Roman"/>
          <w:szCs w:val="24"/>
        </w:rPr>
        <w:t xml:space="preserve"> jõustunud </w:t>
      </w:r>
      <w:r w:rsidR="00885F97">
        <w:rPr>
          <w:rFonts w:cs="Times New Roman"/>
          <w:szCs w:val="24"/>
        </w:rPr>
        <w:t>posti</w:t>
      </w:r>
      <w:r w:rsidR="00B374A1" w:rsidRPr="00F34726">
        <w:rPr>
          <w:rFonts w:cs="Times New Roman"/>
          <w:szCs w:val="24"/>
        </w:rPr>
        <w:t>seadusega, kus</w:t>
      </w:r>
      <w:r w:rsidR="00123D27">
        <w:rPr>
          <w:rFonts w:cs="Times New Roman"/>
          <w:szCs w:val="24"/>
        </w:rPr>
        <w:t xml:space="preserve"> UPT </w:t>
      </w:r>
      <w:r w:rsidR="00B374A1" w:rsidRPr="00F34726">
        <w:t xml:space="preserve">tariifide </w:t>
      </w:r>
      <w:r w:rsidR="00885F97">
        <w:t>muutust kuni 10% ulatuses saab teha lihtsustatud kujul.</w:t>
      </w:r>
      <w:r w:rsidR="00B374A1" w:rsidRPr="00F34726">
        <w:t xml:space="preserve"> </w:t>
      </w:r>
    </w:p>
    <w:p w14:paraId="1A870090" w14:textId="77777777" w:rsidR="00B374A1" w:rsidRPr="00F34726" w:rsidRDefault="00B374A1" w:rsidP="00B374A1"/>
    <w:p w14:paraId="482D5533" w14:textId="427E6A00" w:rsidR="00B374A1" w:rsidRPr="008940D2" w:rsidRDefault="00B374A1" w:rsidP="00B374A1">
      <w:pPr>
        <w:rPr>
          <w:rFonts w:cs="Times New Roman"/>
          <w:szCs w:val="24"/>
        </w:rPr>
      </w:pPr>
      <w:r w:rsidRPr="00F34726">
        <w:rPr>
          <w:rFonts w:cs="Times New Roman"/>
          <w:szCs w:val="24"/>
        </w:rPr>
        <w:t>Lõike 6 kohaselt peab UPT osutaja teavitama Konkurentsiametit uutest põhjendatud tasudest 30 päeva jooksul enne uute põhjendatud tasu jõustumisest</w:t>
      </w:r>
      <w:r w:rsidR="00D31E98" w:rsidRPr="00F34726">
        <w:rPr>
          <w:rFonts w:cs="Times New Roman"/>
          <w:szCs w:val="24"/>
        </w:rPr>
        <w:t xml:space="preserve"> juhul, kui põhjendatud tasud </w:t>
      </w:r>
      <w:r w:rsidR="008940D2" w:rsidRPr="00F34726">
        <w:rPr>
          <w:rFonts w:cs="Times New Roman"/>
          <w:szCs w:val="24"/>
        </w:rPr>
        <w:t>muutuvad</w:t>
      </w:r>
      <w:r w:rsidR="00D31E98" w:rsidRPr="00F34726">
        <w:rPr>
          <w:rFonts w:cs="Times New Roman"/>
          <w:szCs w:val="24"/>
        </w:rPr>
        <w:t xml:space="preserve"> vastavalt seaduse § 39</w:t>
      </w:r>
      <w:r w:rsidR="00D31E98" w:rsidRPr="00F34726">
        <w:rPr>
          <w:rFonts w:cs="Times New Roman"/>
          <w:szCs w:val="24"/>
          <w:vertAlign w:val="superscript"/>
        </w:rPr>
        <w:t>3</w:t>
      </w:r>
      <w:r w:rsidR="00D31E98" w:rsidRPr="00F34726">
        <w:rPr>
          <w:rFonts w:cs="Times New Roman"/>
          <w:szCs w:val="24"/>
        </w:rPr>
        <w:t xml:space="preserve"> lõikele 5</w:t>
      </w:r>
      <w:r w:rsidRPr="00F34726">
        <w:rPr>
          <w:rFonts w:cs="Times New Roman"/>
          <w:szCs w:val="24"/>
        </w:rPr>
        <w:t xml:space="preserve">. </w:t>
      </w:r>
    </w:p>
    <w:p w14:paraId="7157BFB8" w14:textId="77777777" w:rsidR="00EE4605" w:rsidRPr="008940D2" w:rsidRDefault="00EE4605" w:rsidP="00F14003">
      <w:pPr>
        <w:rPr>
          <w:rFonts w:cs="Times New Roman"/>
          <w:szCs w:val="24"/>
        </w:rPr>
      </w:pPr>
    </w:p>
    <w:p w14:paraId="54C55C9F" w14:textId="0B1B4826" w:rsidR="00DB5A71" w:rsidRPr="008940D2" w:rsidRDefault="00B36E72" w:rsidP="00DE270C">
      <w:pPr>
        <w:rPr>
          <w:rFonts w:cs="Times New Roman"/>
          <w:szCs w:val="24"/>
          <w:u w:val="single"/>
        </w:rPr>
      </w:pPr>
      <w:proofErr w:type="spellStart"/>
      <w:r w:rsidRPr="008940D2">
        <w:rPr>
          <w:u w:val="single"/>
        </w:rPr>
        <w:t>UPT</w:t>
      </w:r>
      <w:r w:rsidR="00DB5A71" w:rsidRPr="008940D2">
        <w:rPr>
          <w:u w:val="single"/>
        </w:rPr>
        <w:t>le</w:t>
      </w:r>
      <w:proofErr w:type="spellEnd"/>
      <w:r w:rsidR="00DB5A71" w:rsidRPr="008940D2">
        <w:rPr>
          <w:u w:val="single"/>
        </w:rPr>
        <w:t xml:space="preserve"> põhjendatud tasu ajutise hinna kehtestamine</w:t>
      </w:r>
      <w:r w:rsidR="00DB5A71" w:rsidRPr="008940D2">
        <w:rPr>
          <w:rFonts w:cs="Times New Roman"/>
          <w:szCs w:val="24"/>
          <w:u w:val="single"/>
        </w:rPr>
        <w:t xml:space="preserve"> </w:t>
      </w:r>
    </w:p>
    <w:p w14:paraId="4FF7C6C6" w14:textId="77777777" w:rsidR="00DB5A71" w:rsidRPr="008940D2" w:rsidRDefault="00DB5A71" w:rsidP="00DE270C">
      <w:pPr>
        <w:rPr>
          <w:rFonts w:cs="Times New Roman"/>
          <w:szCs w:val="24"/>
        </w:rPr>
      </w:pPr>
    </w:p>
    <w:p w14:paraId="01D4BFF7" w14:textId="14518288" w:rsidR="00DE270C" w:rsidRPr="008940D2" w:rsidRDefault="00235B71" w:rsidP="2916609E">
      <w:pPr>
        <w:rPr>
          <w:rFonts w:cs="Times New Roman"/>
        </w:rPr>
      </w:pPr>
      <w:commentRangeStart w:id="88"/>
      <w:r w:rsidRPr="2916609E">
        <w:rPr>
          <w:rFonts w:cs="Times New Roman"/>
        </w:rPr>
        <w:t>Eelnõuga loodava § 39</w:t>
      </w:r>
      <w:r w:rsidR="00794895" w:rsidRPr="2916609E">
        <w:rPr>
          <w:rFonts w:cs="Times New Roman"/>
          <w:vertAlign w:val="superscript"/>
        </w:rPr>
        <w:t>4</w:t>
      </w:r>
      <w:r w:rsidRPr="2916609E">
        <w:rPr>
          <w:rFonts w:cs="Times New Roman"/>
          <w:vertAlign w:val="superscript"/>
        </w:rPr>
        <w:t xml:space="preserve"> </w:t>
      </w:r>
      <w:commentRangeEnd w:id="88"/>
      <w:r>
        <w:commentReference w:id="88"/>
      </w:r>
      <w:r w:rsidRPr="2916609E">
        <w:rPr>
          <w:rFonts w:cs="Times New Roman"/>
        </w:rPr>
        <w:t xml:space="preserve">kohaselt on </w:t>
      </w:r>
      <w:r w:rsidR="00CF201B" w:rsidRPr="2916609E">
        <w:rPr>
          <w:rFonts w:cs="Times New Roman"/>
        </w:rPr>
        <w:t xml:space="preserve">Konkurentsiametil õigus sekkuda </w:t>
      </w:r>
      <w:r w:rsidR="00EB60C1" w:rsidRPr="2916609E">
        <w:rPr>
          <w:rFonts w:cs="Times New Roman"/>
        </w:rPr>
        <w:t xml:space="preserve">ja </w:t>
      </w:r>
      <w:r w:rsidR="00CF201B" w:rsidRPr="2916609E">
        <w:rPr>
          <w:rFonts w:cs="Times New Roman"/>
        </w:rPr>
        <w:t>peatada ettekirjutusega tasu suuruse rakendamine, kui see ei vasta seadusele (näiteks kasum ületab põhjendatud tulukuse).</w:t>
      </w:r>
      <w:r w:rsidR="00324B72" w:rsidRPr="2916609E">
        <w:rPr>
          <w:rFonts w:cs="Times New Roman"/>
        </w:rPr>
        <w:t xml:space="preserve"> Tagamaks põhjendatud tasu ka olukorraks, kus UPT osutaja ei täida ettekirjutust</w:t>
      </w:r>
      <w:r w:rsidR="00EB60C1" w:rsidRPr="2916609E">
        <w:rPr>
          <w:rFonts w:cs="Times New Roman"/>
        </w:rPr>
        <w:t>,</w:t>
      </w:r>
      <w:r w:rsidR="00324B72" w:rsidRPr="2916609E">
        <w:rPr>
          <w:rFonts w:cs="Times New Roman"/>
        </w:rPr>
        <w:t xml:space="preserve"> lisatakse eelnõus</w:t>
      </w:r>
      <w:r w:rsidR="00CF201B" w:rsidRPr="2916609E">
        <w:rPr>
          <w:rFonts w:cs="Times New Roman"/>
        </w:rPr>
        <w:t xml:space="preserve"> </w:t>
      </w:r>
      <w:r w:rsidR="001D4177" w:rsidRPr="2916609E">
        <w:rPr>
          <w:rFonts w:eastAsia="Times New Roman" w:cs="Times New Roman"/>
          <w:lang w:eastAsia="ar-SA"/>
        </w:rPr>
        <w:t>Konkurentsiameti</w:t>
      </w:r>
      <w:r w:rsidR="00324B72" w:rsidRPr="2916609E">
        <w:rPr>
          <w:rFonts w:eastAsia="Times New Roman" w:cs="Times New Roman"/>
          <w:lang w:eastAsia="ar-SA"/>
        </w:rPr>
        <w:t>le</w:t>
      </w:r>
      <w:r w:rsidR="00DE270C" w:rsidRPr="2916609E">
        <w:rPr>
          <w:rFonts w:eastAsia="Times New Roman" w:cs="Times New Roman"/>
          <w:lang w:eastAsia="ar-SA"/>
        </w:rPr>
        <w:t xml:space="preserve"> õigus</w:t>
      </w:r>
      <w:r w:rsidR="00324B72" w:rsidRPr="2916609E">
        <w:rPr>
          <w:rFonts w:eastAsia="Times New Roman" w:cs="Times New Roman"/>
          <w:lang w:eastAsia="ar-SA"/>
        </w:rPr>
        <w:t xml:space="preserve"> kehtestada ajutine </w:t>
      </w:r>
      <w:r w:rsidR="00EB60C1" w:rsidRPr="2916609E">
        <w:rPr>
          <w:rFonts w:eastAsia="Times New Roman" w:cs="Times New Roman"/>
          <w:lang w:eastAsia="ar-SA"/>
        </w:rPr>
        <w:t xml:space="preserve">põhjendatud </w:t>
      </w:r>
      <w:r w:rsidR="00324B72" w:rsidRPr="2916609E">
        <w:rPr>
          <w:rFonts w:eastAsia="Times New Roman" w:cs="Times New Roman"/>
          <w:lang w:eastAsia="ar-SA"/>
        </w:rPr>
        <w:t>hind. Nimetatud õigus tekib Konkurentsiametil</w:t>
      </w:r>
      <w:r w:rsidR="001D4177" w:rsidRPr="2916609E">
        <w:rPr>
          <w:rFonts w:eastAsia="Times New Roman" w:cs="Times New Roman"/>
          <w:lang w:eastAsia="ar-SA"/>
        </w:rPr>
        <w:t xml:space="preserve">, </w:t>
      </w:r>
      <w:r w:rsidR="00DE270C">
        <w:t xml:space="preserve">kui </w:t>
      </w:r>
      <w:r w:rsidR="00B36E72">
        <w:t>UPT</w:t>
      </w:r>
      <w:r w:rsidR="00DE270C">
        <w:t xml:space="preserve"> osutaja osutab teenust hinnaga, mis ei vasta seaduse §-des 39</w:t>
      </w:r>
      <w:r w:rsidR="00DE270C" w:rsidRPr="2916609E">
        <w:rPr>
          <w:vertAlign w:val="superscript"/>
        </w:rPr>
        <w:t>1</w:t>
      </w:r>
      <w:r w:rsidR="00DE270C">
        <w:t>–39</w:t>
      </w:r>
      <w:r w:rsidR="00794895" w:rsidRPr="2916609E">
        <w:rPr>
          <w:vertAlign w:val="superscript"/>
        </w:rPr>
        <w:t>3</w:t>
      </w:r>
      <w:r w:rsidR="00DE270C">
        <w:t xml:space="preserve"> sätestatud põhimõtetele</w:t>
      </w:r>
      <w:r w:rsidR="00324B72">
        <w:t>,</w:t>
      </w:r>
      <w:r>
        <w:t xml:space="preserve"> ning UPT osutaja on jätnud täitmata Konkurentsiameti ettekirjutuse.</w:t>
      </w:r>
    </w:p>
    <w:p w14:paraId="5ED41B01" w14:textId="77777777" w:rsidR="00DE270C" w:rsidRPr="008940D2" w:rsidRDefault="00DE270C" w:rsidP="00DE270C">
      <w:pPr>
        <w:rPr>
          <w:rFonts w:eastAsia="Times New Roman" w:cs="Times New Roman"/>
          <w:szCs w:val="24"/>
          <w:lang w:eastAsia="ar-SA"/>
        </w:rPr>
      </w:pPr>
    </w:p>
    <w:p w14:paraId="660510C6" w14:textId="020F8C8E" w:rsidR="00235B71" w:rsidRPr="008940D2" w:rsidRDefault="001D4177" w:rsidP="00DE270C">
      <w:pPr>
        <w:rPr>
          <w:rFonts w:eastAsia="Times New Roman" w:cs="Times New Roman"/>
          <w:szCs w:val="24"/>
          <w:lang w:eastAsia="ar-SA"/>
        </w:rPr>
      </w:pPr>
      <w:r w:rsidRPr="008940D2">
        <w:rPr>
          <w:rFonts w:eastAsia="Times New Roman" w:cs="Times New Roman"/>
          <w:szCs w:val="24"/>
          <w:lang w:eastAsia="ar-SA"/>
        </w:rPr>
        <w:t>Konkurentsiamet lähtub ajutise hinna määramisel seaduse § 3</w:t>
      </w:r>
      <w:r w:rsidR="00DE270C" w:rsidRPr="008940D2">
        <w:rPr>
          <w:rFonts w:eastAsia="Times New Roman" w:cs="Times New Roman"/>
          <w:szCs w:val="24"/>
          <w:lang w:eastAsia="ar-SA"/>
        </w:rPr>
        <w:t>9</w:t>
      </w:r>
      <w:r w:rsidRPr="008940D2">
        <w:rPr>
          <w:rFonts w:eastAsia="Times New Roman" w:cs="Times New Roman"/>
          <w:szCs w:val="24"/>
          <w:vertAlign w:val="superscript"/>
          <w:lang w:eastAsia="ar-SA"/>
        </w:rPr>
        <w:t>1</w:t>
      </w:r>
      <w:r w:rsidRPr="008940D2">
        <w:rPr>
          <w:rFonts w:eastAsia="Times New Roman" w:cs="Times New Roman"/>
          <w:szCs w:val="24"/>
          <w:lang w:eastAsia="ar-SA"/>
        </w:rPr>
        <w:t xml:space="preserve"> ja § 3</w:t>
      </w:r>
      <w:r w:rsidR="00DE270C" w:rsidRPr="008940D2">
        <w:rPr>
          <w:rFonts w:eastAsia="Times New Roman" w:cs="Times New Roman"/>
          <w:szCs w:val="24"/>
          <w:lang w:eastAsia="ar-SA"/>
        </w:rPr>
        <w:t>9</w:t>
      </w:r>
      <w:r w:rsidR="002D61D8" w:rsidRPr="008940D2">
        <w:rPr>
          <w:rFonts w:eastAsia="Times New Roman" w:cs="Times New Roman"/>
          <w:szCs w:val="24"/>
          <w:vertAlign w:val="superscript"/>
          <w:lang w:eastAsia="ar-SA"/>
        </w:rPr>
        <w:t>2</w:t>
      </w:r>
      <w:r w:rsidRPr="008940D2">
        <w:rPr>
          <w:rFonts w:eastAsia="Times New Roman" w:cs="Times New Roman"/>
          <w:szCs w:val="24"/>
          <w:vertAlign w:val="superscript"/>
          <w:lang w:eastAsia="ar-SA"/>
        </w:rPr>
        <w:t xml:space="preserve"> </w:t>
      </w:r>
      <w:r w:rsidRPr="008940D2">
        <w:rPr>
          <w:rFonts w:eastAsia="Times New Roman" w:cs="Times New Roman"/>
          <w:szCs w:val="24"/>
          <w:lang w:eastAsia="ar-SA"/>
        </w:rPr>
        <w:t xml:space="preserve">sätetest. Ajutine hind kehtib senikaua kuni UPT osutaja kooskõlastab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põhjendatud tasu Konkurentsiametiga. </w:t>
      </w:r>
    </w:p>
    <w:p w14:paraId="6EDD5FCF" w14:textId="77777777" w:rsidR="005910C0" w:rsidRPr="008940D2" w:rsidRDefault="005910C0" w:rsidP="0009140B">
      <w:pPr>
        <w:rPr>
          <w:rFonts w:cs="Times New Roman"/>
          <w:szCs w:val="24"/>
        </w:rPr>
      </w:pPr>
    </w:p>
    <w:p w14:paraId="6B5DF7C7" w14:textId="1ED66A57" w:rsidR="001054AC" w:rsidRPr="008940D2" w:rsidRDefault="001054AC" w:rsidP="001054AC">
      <w:pPr>
        <w:rPr>
          <w:rFonts w:cs="Times New Roman"/>
          <w:b/>
          <w:szCs w:val="24"/>
        </w:rPr>
      </w:pPr>
      <w:r w:rsidRPr="008940D2">
        <w:rPr>
          <w:rFonts w:cs="Times New Roman"/>
          <w:b/>
          <w:szCs w:val="24"/>
        </w:rPr>
        <w:t>Eelnõu § 1 punkt 4</w:t>
      </w:r>
      <w:r w:rsidR="00743137" w:rsidRPr="008940D2">
        <w:rPr>
          <w:rFonts w:cs="Times New Roman"/>
          <w:b/>
          <w:szCs w:val="24"/>
        </w:rPr>
        <w:t>9</w:t>
      </w:r>
    </w:p>
    <w:p w14:paraId="0EF77359" w14:textId="155E6A45" w:rsidR="001054AC" w:rsidRPr="008940D2" w:rsidRDefault="001054AC" w:rsidP="001054AC">
      <w:pPr>
        <w:rPr>
          <w:rFonts w:cs="Times New Roman"/>
          <w:bCs/>
          <w:szCs w:val="24"/>
        </w:rPr>
      </w:pPr>
      <w:r w:rsidRPr="008940D2">
        <w:rPr>
          <w:rFonts w:cs="Times New Roman"/>
          <w:bCs/>
          <w:szCs w:val="24"/>
        </w:rPr>
        <w:t>Eelnõu § 1 punkti 4</w:t>
      </w:r>
      <w:r w:rsidR="00743137" w:rsidRPr="008940D2">
        <w:rPr>
          <w:rFonts w:cs="Times New Roman"/>
          <w:bCs/>
          <w:szCs w:val="24"/>
        </w:rPr>
        <w:t>9</w:t>
      </w:r>
      <w:r w:rsidRPr="008940D2">
        <w:rPr>
          <w:rFonts w:cs="Times New Roman"/>
          <w:bCs/>
          <w:szCs w:val="24"/>
        </w:rPr>
        <w:t xml:space="preserve"> kohaselt tunnistatakse kehtetuks seaduse § 40 lõige 6, mis sätestas UPT osutaja tulu- ja kuluarvestusele esitatavad nõuded. Seoses üleminekuga põhjendatud tasule ning Konkurentsiameti poolt koostatava metoodika rakendamisele, ei ole nimetatud nõuete säilitamine </w:t>
      </w:r>
      <w:r w:rsidR="0047453B">
        <w:rPr>
          <w:rFonts w:cs="Times New Roman"/>
          <w:bCs/>
          <w:szCs w:val="24"/>
        </w:rPr>
        <w:t xml:space="preserve">eraldi määrusena </w:t>
      </w:r>
      <w:r w:rsidRPr="008940D2">
        <w:rPr>
          <w:rFonts w:cs="Times New Roman"/>
          <w:bCs/>
          <w:szCs w:val="24"/>
        </w:rPr>
        <w:t>vajalik.</w:t>
      </w:r>
    </w:p>
    <w:p w14:paraId="5CE8D5C6" w14:textId="77777777" w:rsidR="001054AC" w:rsidRPr="008940D2" w:rsidRDefault="001054AC" w:rsidP="002E3283">
      <w:pPr>
        <w:rPr>
          <w:rFonts w:cs="Times New Roman"/>
          <w:b/>
          <w:szCs w:val="24"/>
        </w:rPr>
      </w:pPr>
    </w:p>
    <w:p w14:paraId="3C726A82" w14:textId="3C2FB032" w:rsidR="004C4ED3" w:rsidRPr="008940D2" w:rsidRDefault="004C4ED3" w:rsidP="002E3283">
      <w:pPr>
        <w:rPr>
          <w:rFonts w:cs="Times New Roman"/>
          <w:b/>
          <w:szCs w:val="24"/>
        </w:rPr>
      </w:pPr>
      <w:r w:rsidRPr="008940D2">
        <w:rPr>
          <w:rFonts w:cs="Times New Roman"/>
          <w:b/>
          <w:szCs w:val="24"/>
        </w:rPr>
        <w:t xml:space="preserve">Eelnõu § 1 punkt </w:t>
      </w:r>
      <w:r w:rsidR="00743137" w:rsidRPr="008940D2">
        <w:rPr>
          <w:rFonts w:cs="Times New Roman"/>
          <w:b/>
          <w:szCs w:val="24"/>
        </w:rPr>
        <w:t>50</w:t>
      </w:r>
    </w:p>
    <w:p w14:paraId="35DAC1B0" w14:textId="4C4C3620" w:rsidR="004C4ED3" w:rsidRPr="008940D2" w:rsidRDefault="004C4ED3" w:rsidP="002E3283">
      <w:pPr>
        <w:rPr>
          <w:rFonts w:cs="Times New Roman"/>
          <w:bCs/>
          <w:szCs w:val="24"/>
        </w:rPr>
      </w:pPr>
      <w:r w:rsidRPr="008940D2">
        <w:rPr>
          <w:rFonts w:cs="Times New Roman"/>
          <w:bCs/>
          <w:szCs w:val="24"/>
        </w:rPr>
        <w:t xml:space="preserve">Eelnõu § 1 punkti </w:t>
      </w:r>
      <w:r w:rsidR="00743137" w:rsidRPr="008940D2">
        <w:rPr>
          <w:rFonts w:cs="Times New Roman"/>
          <w:bCs/>
          <w:szCs w:val="24"/>
        </w:rPr>
        <w:t>50</w:t>
      </w:r>
      <w:r w:rsidRPr="008940D2">
        <w:rPr>
          <w:rFonts w:cs="Times New Roman"/>
          <w:bCs/>
          <w:szCs w:val="24"/>
        </w:rPr>
        <w:t xml:space="preserve"> kohaselt tunnistatakse kehtetuks seaduse § 41. Eestis pole seaduse ja selle alusel kehtestatud õigusaktides sätestatud harmoniseeritud standard</w:t>
      </w:r>
      <w:r w:rsidR="008B2A0F" w:rsidRPr="008940D2">
        <w:rPr>
          <w:rFonts w:cs="Times New Roman"/>
          <w:bCs/>
          <w:szCs w:val="24"/>
        </w:rPr>
        <w:t>e</w:t>
      </w:r>
      <w:r w:rsidRPr="008940D2">
        <w:rPr>
          <w:rFonts w:cs="Times New Roman"/>
          <w:bCs/>
          <w:szCs w:val="24"/>
        </w:rPr>
        <w:t xml:space="preserve">id, millest </w:t>
      </w:r>
      <w:r w:rsidR="008B2A0F" w:rsidRPr="008940D2">
        <w:rPr>
          <w:rFonts w:cs="Times New Roman"/>
          <w:bCs/>
          <w:szCs w:val="24"/>
        </w:rPr>
        <w:t>UPT</w:t>
      </w:r>
      <w:r w:rsidRPr="008940D2">
        <w:rPr>
          <w:rFonts w:cs="Times New Roman"/>
          <w:bCs/>
          <w:szCs w:val="24"/>
        </w:rPr>
        <w:t xml:space="preserve"> osutaja peaks lähtuma</w:t>
      </w:r>
      <w:r w:rsidR="008B2A0F" w:rsidRPr="008940D2">
        <w:rPr>
          <w:rFonts w:cs="Times New Roman"/>
          <w:bCs/>
          <w:szCs w:val="24"/>
        </w:rPr>
        <w:t xml:space="preserve">. Seega ei ole praktikas </w:t>
      </w:r>
      <w:r w:rsidRPr="008940D2">
        <w:rPr>
          <w:rFonts w:cs="Times New Roman"/>
          <w:bCs/>
          <w:szCs w:val="24"/>
        </w:rPr>
        <w:t xml:space="preserve">seaduse § 41 </w:t>
      </w:r>
      <w:r w:rsidR="008B2A0F" w:rsidRPr="008940D2">
        <w:rPr>
          <w:rFonts w:cs="Times New Roman"/>
          <w:bCs/>
          <w:szCs w:val="24"/>
        </w:rPr>
        <w:t>vajalik.</w:t>
      </w:r>
    </w:p>
    <w:p w14:paraId="317131B1" w14:textId="0ADA4B1C" w:rsidR="004C4ED3" w:rsidRPr="008940D2" w:rsidRDefault="004C4ED3" w:rsidP="002E3283">
      <w:pPr>
        <w:rPr>
          <w:rFonts w:cs="Times New Roman"/>
          <w:b/>
          <w:szCs w:val="24"/>
        </w:rPr>
      </w:pPr>
    </w:p>
    <w:p w14:paraId="5C102884" w14:textId="06D0A5DA" w:rsidR="005910C0" w:rsidRPr="008940D2" w:rsidRDefault="005910C0" w:rsidP="002E3283">
      <w:pPr>
        <w:rPr>
          <w:rFonts w:cs="Times New Roman"/>
          <w:b/>
          <w:szCs w:val="24"/>
        </w:rPr>
      </w:pPr>
      <w:r w:rsidRPr="008940D2">
        <w:rPr>
          <w:rFonts w:cs="Times New Roman"/>
          <w:b/>
          <w:szCs w:val="24"/>
        </w:rPr>
        <w:t xml:space="preserve">Eelnõu § 1 punkt </w:t>
      </w:r>
      <w:r w:rsidR="0094021B" w:rsidRPr="008940D2">
        <w:rPr>
          <w:rFonts w:cs="Times New Roman"/>
          <w:b/>
          <w:szCs w:val="24"/>
        </w:rPr>
        <w:t>5</w:t>
      </w:r>
      <w:r w:rsidR="00743137" w:rsidRPr="008940D2">
        <w:rPr>
          <w:rFonts w:cs="Times New Roman"/>
          <w:b/>
          <w:szCs w:val="24"/>
        </w:rPr>
        <w:t>1</w:t>
      </w:r>
    </w:p>
    <w:p w14:paraId="09D9AD33" w14:textId="3543CAA4" w:rsidR="00F87AC9" w:rsidRPr="008940D2" w:rsidRDefault="005910C0" w:rsidP="00C108ED">
      <w:pPr>
        <w:suppressAutoHyphens/>
      </w:pPr>
      <w:r w:rsidRPr="008940D2">
        <w:rPr>
          <w:rFonts w:eastAsia="Times New Roman" w:cs="Times New Roman"/>
          <w:szCs w:val="24"/>
          <w:lang w:eastAsia="ar-SA"/>
        </w:rPr>
        <w:t>Eelnõu § 1 punkt</w:t>
      </w:r>
      <w:r w:rsidR="004551F1" w:rsidRPr="008940D2">
        <w:rPr>
          <w:rFonts w:eastAsia="Times New Roman" w:cs="Times New Roman"/>
          <w:szCs w:val="24"/>
          <w:lang w:eastAsia="ar-SA"/>
        </w:rPr>
        <w:t>i</w:t>
      </w:r>
      <w:r w:rsidRPr="008940D2">
        <w:rPr>
          <w:rFonts w:eastAsia="Times New Roman" w:cs="Times New Roman"/>
          <w:szCs w:val="24"/>
          <w:lang w:eastAsia="ar-SA"/>
        </w:rPr>
        <w:t xml:space="preserve"> </w:t>
      </w:r>
      <w:r w:rsidR="0094021B" w:rsidRPr="008940D2">
        <w:rPr>
          <w:rFonts w:eastAsia="Times New Roman" w:cs="Times New Roman"/>
          <w:szCs w:val="24"/>
          <w:lang w:eastAsia="ar-SA"/>
        </w:rPr>
        <w:t>5</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kohaselt tunnistatakse kehtetuks </w:t>
      </w:r>
      <w:r w:rsidR="00C11031" w:rsidRPr="008940D2">
        <w:rPr>
          <w:rFonts w:eastAsia="Times New Roman" w:cs="Times New Roman"/>
          <w:szCs w:val="24"/>
          <w:lang w:eastAsia="ar-SA"/>
        </w:rPr>
        <w:t>4. peatüki 2. ja</w:t>
      </w:r>
      <w:r w:rsidR="00EF65D5" w:rsidRPr="008940D2">
        <w:rPr>
          <w:rFonts w:eastAsia="Times New Roman" w:cs="Times New Roman"/>
          <w:szCs w:val="24"/>
          <w:lang w:eastAsia="ar-SA"/>
        </w:rPr>
        <w:t>gu</w:t>
      </w:r>
      <w:r w:rsidR="00C11031" w:rsidRPr="008940D2">
        <w:rPr>
          <w:rFonts w:eastAsia="Times New Roman" w:cs="Times New Roman"/>
          <w:szCs w:val="24"/>
          <w:lang w:eastAsia="ar-SA"/>
        </w:rPr>
        <w:t xml:space="preserve">. Kuna </w:t>
      </w:r>
      <w:r w:rsidR="00EF65D5" w:rsidRPr="008940D2">
        <w:rPr>
          <w:rFonts w:eastAsia="Times New Roman" w:cs="Times New Roman"/>
          <w:szCs w:val="24"/>
          <w:lang w:eastAsia="ar-SA"/>
        </w:rPr>
        <w:t>edaspidi</w:t>
      </w:r>
      <w:r w:rsidR="00C11031" w:rsidRPr="008940D2">
        <w:rPr>
          <w:rFonts w:eastAsia="Times New Roman" w:cs="Times New Roman"/>
          <w:szCs w:val="24"/>
          <w:lang w:eastAsia="ar-SA"/>
        </w:rPr>
        <w:t xml:space="preserve"> hakkab UPT põhjendatud tasu ja selle suuruse muutmist UPT osutaja poolt esitatava taotluse alusel kooskõlastama Konkurentsi</w:t>
      </w:r>
      <w:r w:rsidR="00285ECF" w:rsidRPr="008940D2">
        <w:rPr>
          <w:rFonts w:eastAsia="Times New Roman" w:cs="Times New Roman"/>
          <w:szCs w:val="24"/>
          <w:lang w:eastAsia="ar-SA"/>
        </w:rPr>
        <w:t>a</w:t>
      </w:r>
      <w:r w:rsidR="00C11031" w:rsidRPr="008940D2">
        <w:rPr>
          <w:rFonts w:eastAsia="Times New Roman" w:cs="Times New Roman"/>
          <w:szCs w:val="24"/>
          <w:lang w:eastAsia="ar-SA"/>
        </w:rPr>
        <w:t xml:space="preserve">met ning muudatustega kaob </w:t>
      </w:r>
      <w:r w:rsidR="001A2231" w:rsidRPr="008940D2">
        <w:rPr>
          <w:rFonts w:eastAsia="Times New Roman" w:cs="Times New Roman"/>
          <w:szCs w:val="24"/>
          <w:lang w:eastAsia="ar-SA"/>
        </w:rPr>
        <w:t xml:space="preserve">UPT </w:t>
      </w:r>
      <w:r w:rsidR="00C11031" w:rsidRPr="008940D2">
        <w:rPr>
          <w:rFonts w:eastAsia="Times New Roman" w:cs="Times New Roman"/>
          <w:szCs w:val="24"/>
          <w:lang w:eastAsia="ar-SA"/>
        </w:rPr>
        <w:t>osutamisega seonduv rahastamiskohustus, tunnistatakse</w:t>
      </w:r>
      <w:r w:rsidR="00EF65D5" w:rsidRPr="008940D2">
        <w:rPr>
          <w:rFonts w:eastAsia="Times New Roman" w:cs="Times New Roman"/>
          <w:szCs w:val="24"/>
          <w:lang w:eastAsia="ar-SA"/>
        </w:rPr>
        <w:t xml:space="preserve"> kehtetuks</w:t>
      </w:r>
      <w:r w:rsidR="00C11031" w:rsidRPr="008940D2">
        <w:rPr>
          <w:rFonts w:eastAsia="Times New Roman" w:cs="Times New Roman"/>
          <w:szCs w:val="24"/>
          <w:lang w:eastAsia="ar-SA"/>
        </w:rPr>
        <w:t xml:space="preserve"> seaduse 4</w:t>
      </w:r>
      <w:r w:rsidR="001A2231" w:rsidRPr="008940D2">
        <w:rPr>
          <w:rFonts w:eastAsia="Times New Roman" w:cs="Times New Roman"/>
          <w:szCs w:val="24"/>
          <w:lang w:eastAsia="ar-SA"/>
        </w:rPr>
        <w:t>.</w:t>
      </w:r>
      <w:r w:rsidR="00C11031" w:rsidRPr="008940D2">
        <w:rPr>
          <w:rFonts w:eastAsia="Times New Roman" w:cs="Times New Roman"/>
          <w:szCs w:val="24"/>
          <w:lang w:eastAsia="ar-SA"/>
        </w:rPr>
        <w:t xml:space="preserve"> peatüki 2.</w:t>
      </w:r>
      <w:r w:rsidR="00EF65D5" w:rsidRPr="008940D2">
        <w:rPr>
          <w:rFonts w:eastAsia="Times New Roman" w:cs="Times New Roman"/>
          <w:szCs w:val="24"/>
          <w:lang w:eastAsia="ar-SA"/>
        </w:rPr>
        <w:t xml:space="preserve"> jagu.</w:t>
      </w:r>
      <w:r w:rsidR="00EF65D5" w:rsidRPr="008940D2">
        <w:t xml:space="preserve"> </w:t>
      </w:r>
      <w:r w:rsidR="00F87AC9" w:rsidRPr="008940D2">
        <w:rPr>
          <w:rFonts w:cs="Times New Roman"/>
          <w:szCs w:val="24"/>
        </w:rPr>
        <w:t xml:space="preserve">Kuna UPT tasud muutuvad kulupõhiseks, </w:t>
      </w:r>
      <w:r w:rsidRPr="008940D2">
        <w:rPr>
          <w:rFonts w:cs="Times New Roman"/>
          <w:szCs w:val="24"/>
        </w:rPr>
        <w:t xml:space="preserve">ei teki </w:t>
      </w:r>
      <w:r w:rsidR="005442CE" w:rsidRPr="008940D2">
        <w:rPr>
          <w:rFonts w:cs="Times New Roman"/>
          <w:szCs w:val="24"/>
        </w:rPr>
        <w:t>UPT</w:t>
      </w:r>
      <w:r w:rsidRPr="008940D2">
        <w:rPr>
          <w:rFonts w:cs="Times New Roman"/>
          <w:szCs w:val="24"/>
        </w:rPr>
        <w:t xml:space="preserve"> osutamisel enam ebamõistlikult koormavaid kulusid ning </w:t>
      </w:r>
      <w:r w:rsidR="001B317F" w:rsidRPr="008940D2">
        <w:rPr>
          <w:rFonts w:cs="Times New Roman"/>
          <w:szCs w:val="24"/>
        </w:rPr>
        <w:t xml:space="preserve">edaspidi </w:t>
      </w:r>
      <w:r w:rsidR="00F87AC9" w:rsidRPr="008940D2">
        <w:rPr>
          <w:rFonts w:cs="Times New Roman"/>
          <w:szCs w:val="24"/>
        </w:rPr>
        <w:t xml:space="preserve">puudub </w:t>
      </w:r>
      <w:r w:rsidR="005442CE" w:rsidRPr="008940D2">
        <w:rPr>
          <w:rFonts w:cs="Times New Roman"/>
          <w:szCs w:val="24"/>
        </w:rPr>
        <w:t>UPT</w:t>
      </w:r>
      <w:r w:rsidR="00F87AC9" w:rsidRPr="008940D2">
        <w:rPr>
          <w:rFonts w:cs="Times New Roman"/>
          <w:szCs w:val="24"/>
        </w:rPr>
        <w:t xml:space="preserve"> </w:t>
      </w:r>
      <w:r w:rsidR="004F3EB2" w:rsidRPr="008940D2">
        <w:rPr>
          <w:rFonts w:cs="Times New Roman"/>
          <w:szCs w:val="24"/>
        </w:rPr>
        <w:t>ebamõistlikult koormavate kulude hüvitamise</w:t>
      </w:r>
      <w:r w:rsidR="00F87AC9" w:rsidRPr="008940D2">
        <w:rPr>
          <w:rFonts w:cs="Times New Roman"/>
          <w:szCs w:val="24"/>
        </w:rPr>
        <w:t xml:space="preserve"> järele vajadus</w:t>
      </w:r>
      <w:r w:rsidR="00EF65D5" w:rsidRPr="008940D2">
        <w:rPr>
          <w:rFonts w:cs="Times New Roman"/>
          <w:szCs w:val="24"/>
        </w:rPr>
        <w:t>.</w:t>
      </w:r>
    </w:p>
    <w:p w14:paraId="7ED63DF6" w14:textId="77777777" w:rsidR="0009140B" w:rsidRPr="008940D2" w:rsidRDefault="0009140B" w:rsidP="0009140B">
      <w:pPr>
        <w:rPr>
          <w:rFonts w:cs="Times New Roman"/>
          <w:szCs w:val="24"/>
        </w:rPr>
      </w:pPr>
    </w:p>
    <w:p w14:paraId="510D0BA5" w14:textId="28999A7D" w:rsidR="002C420F" w:rsidRPr="008940D2" w:rsidRDefault="00FD6840" w:rsidP="008A6A96">
      <w:pPr>
        <w:rPr>
          <w:rFonts w:eastAsia="Times New Roman" w:cs="Times New Roman"/>
          <w:szCs w:val="24"/>
          <w:lang w:eastAsia="ar-SA"/>
        </w:rPr>
      </w:pPr>
      <w:r w:rsidRPr="008940D2">
        <w:rPr>
          <w:rFonts w:eastAsia="Times New Roman" w:cs="Times New Roman"/>
          <w:szCs w:val="24"/>
          <w:lang w:eastAsia="ar-SA"/>
        </w:rPr>
        <w:lastRenderedPageBreak/>
        <w:t>S</w:t>
      </w:r>
      <w:r w:rsidR="002C420F" w:rsidRPr="008940D2">
        <w:rPr>
          <w:rFonts w:eastAsia="Times New Roman" w:cs="Times New Roman"/>
          <w:szCs w:val="24"/>
          <w:lang w:eastAsia="ar-SA"/>
        </w:rPr>
        <w:t>eaduse § 41</w:t>
      </w:r>
      <w:r w:rsidR="008A6A96" w:rsidRPr="008940D2">
        <w:rPr>
          <w:rFonts w:eastAsia="Times New Roman" w:cs="Times New Roman"/>
          <w:szCs w:val="24"/>
          <w:vertAlign w:val="superscript"/>
          <w:lang w:eastAsia="ar-SA"/>
        </w:rPr>
        <w:t>2</w:t>
      </w:r>
      <w:r w:rsidR="002C420F" w:rsidRPr="008940D2">
        <w:rPr>
          <w:rFonts w:eastAsia="Times New Roman" w:cs="Times New Roman"/>
          <w:szCs w:val="24"/>
          <w:lang w:eastAsia="ar-SA"/>
        </w:rPr>
        <w:t xml:space="preserve"> lõike 1 kohaselt hüvitatakse nimetatud kulud UPT makse kohustusega postiteenuse osutajate (käesoleval hetkel </w:t>
      </w:r>
      <w:r w:rsidR="00B14AC1" w:rsidRPr="008940D2">
        <w:rPr>
          <w:rFonts w:eastAsia="Times New Roman" w:cs="Times New Roman"/>
          <w:szCs w:val="24"/>
          <w:lang w:eastAsia="ar-SA"/>
        </w:rPr>
        <w:t>Nova Post Estonia OÜ</w:t>
      </w:r>
      <w:r w:rsidR="002C420F" w:rsidRPr="008940D2">
        <w:rPr>
          <w:rFonts w:eastAsia="Times New Roman" w:cs="Times New Roman"/>
          <w:szCs w:val="24"/>
          <w:lang w:eastAsia="ar-SA"/>
        </w:rPr>
        <w:t xml:space="preserve"> ja </w:t>
      </w:r>
      <w:r w:rsidR="00DE642E" w:rsidRPr="008940D2">
        <w:rPr>
          <w:rFonts w:eastAsia="Times New Roman" w:cs="Times New Roman"/>
          <w:szCs w:val="24"/>
          <w:lang w:eastAsia="ar-SA"/>
        </w:rPr>
        <w:t xml:space="preserve">AS </w:t>
      </w:r>
      <w:r w:rsidR="002C420F" w:rsidRPr="008940D2">
        <w:rPr>
          <w:rFonts w:eastAsia="Times New Roman" w:cs="Times New Roman"/>
          <w:szCs w:val="24"/>
          <w:lang w:eastAsia="ar-SA"/>
        </w:rPr>
        <w:t xml:space="preserve">Eesti Post) poolt tasutavast UPT maksest. UPT makse tasutakse selleks ettenähtud pangakontole (edaspidi ka </w:t>
      </w:r>
      <w:r w:rsidR="002C420F" w:rsidRPr="008940D2">
        <w:rPr>
          <w:rFonts w:eastAsia="Times New Roman" w:cs="Times New Roman"/>
          <w:i/>
          <w:szCs w:val="24"/>
          <w:lang w:eastAsia="ar-SA"/>
        </w:rPr>
        <w:t>UPT makse fond</w:t>
      </w:r>
      <w:r w:rsidR="002C420F" w:rsidRPr="008940D2">
        <w:rPr>
          <w:rFonts w:eastAsia="Times New Roman" w:cs="Times New Roman"/>
          <w:szCs w:val="24"/>
          <w:lang w:eastAsia="ar-SA"/>
        </w:rPr>
        <w:t xml:space="preserve">). </w:t>
      </w:r>
      <w:r w:rsidRPr="008940D2">
        <w:rPr>
          <w:rFonts w:eastAsia="Times New Roman" w:cs="Times New Roman"/>
          <w:szCs w:val="24"/>
          <w:lang w:eastAsia="ar-SA"/>
        </w:rPr>
        <w:t>S</w:t>
      </w:r>
      <w:r w:rsidR="002C420F" w:rsidRPr="008940D2">
        <w:rPr>
          <w:rFonts w:eastAsia="Times New Roman" w:cs="Times New Roman"/>
          <w:szCs w:val="24"/>
          <w:lang w:eastAsia="ar-SA"/>
        </w:rPr>
        <w:t>eaduse § 41</w:t>
      </w:r>
      <w:r w:rsidR="008A6A96" w:rsidRPr="008940D2">
        <w:rPr>
          <w:rFonts w:eastAsia="Times New Roman" w:cs="Times New Roman"/>
          <w:szCs w:val="24"/>
          <w:vertAlign w:val="superscript"/>
          <w:lang w:eastAsia="ar-SA"/>
        </w:rPr>
        <w:t>2</w:t>
      </w:r>
      <w:r w:rsidR="002C420F" w:rsidRPr="008940D2">
        <w:rPr>
          <w:rFonts w:eastAsia="Times New Roman" w:cs="Times New Roman"/>
          <w:szCs w:val="24"/>
          <w:lang w:eastAsia="ar-SA"/>
        </w:rPr>
        <w:t xml:space="preserve"> lõike 4 alusel kehtestab UPT makse määra Vabariigi Valitsus m</w:t>
      </w:r>
      <w:r w:rsidR="00B651EF" w:rsidRPr="008940D2">
        <w:rPr>
          <w:rFonts w:eastAsia="Times New Roman" w:cs="Times New Roman"/>
          <w:szCs w:val="24"/>
          <w:lang w:eastAsia="ar-SA"/>
        </w:rPr>
        <w:t xml:space="preserve">äärusega </w:t>
      </w:r>
      <w:r w:rsidR="0017676F" w:rsidRPr="008940D2">
        <w:rPr>
          <w:rFonts w:eastAsia="Times New Roman" w:cs="Times New Roman"/>
          <w:szCs w:val="24"/>
          <w:lang w:eastAsia="ar-SA"/>
        </w:rPr>
        <w:t xml:space="preserve">valdkonna eest vastutava ministri </w:t>
      </w:r>
      <w:r w:rsidR="002C420F" w:rsidRPr="008940D2">
        <w:rPr>
          <w:rFonts w:eastAsia="Times New Roman" w:cs="Times New Roman"/>
          <w:szCs w:val="24"/>
          <w:lang w:eastAsia="ar-SA"/>
        </w:rPr>
        <w:t>ettepanekul.</w:t>
      </w:r>
      <w:r w:rsidR="00A67A9D" w:rsidRPr="008940D2">
        <w:rPr>
          <w:rStyle w:val="Allmrkuseviide"/>
          <w:rFonts w:eastAsia="Times New Roman" w:cs="Times New Roman"/>
          <w:szCs w:val="24"/>
          <w:lang w:eastAsia="ar-SA"/>
        </w:rPr>
        <w:footnoteReference w:id="8"/>
      </w:r>
      <w:r w:rsidR="002C420F" w:rsidRPr="008940D2">
        <w:rPr>
          <w:rFonts w:eastAsia="Times New Roman" w:cs="Times New Roman"/>
          <w:szCs w:val="24"/>
          <w:lang w:eastAsia="ar-SA"/>
        </w:rPr>
        <w:t xml:space="preserve"> Sama paragrahvi lõike 5 kohaselt võtab </w:t>
      </w:r>
      <w:r w:rsidR="00CC1798" w:rsidRPr="008940D2">
        <w:rPr>
          <w:rFonts w:eastAsia="Times New Roman" w:cs="Times New Roman"/>
          <w:szCs w:val="24"/>
          <w:lang w:eastAsia="ar-SA"/>
        </w:rPr>
        <w:t xml:space="preserve">valdkonna eest vastutav </w:t>
      </w:r>
      <w:r w:rsidR="002C420F" w:rsidRPr="008940D2">
        <w:rPr>
          <w:rFonts w:eastAsia="Times New Roman" w:cs="Times New Roman"/>
          <w:szCs w:val="24"/>
          <w:lang w:eastAsia="ar-SA"/>
        </w:rPr>
        <w:t>minister ettepaneku esitamisel aluseks Konkurentsiameti ettepaneku.</w:t>
      </w:r>
      <w:r w:rsidR="00A67A9D" w:rsidRPr="008940D2">
        <w:rPr>
          <w:rFonts w:eastAsia="Times New Roman" w:cs="Times New Roman"/>
          <w:szCs w:val="24"/>
          <w:lang w:eastAsia="ar-SA"/>
        </w:rPr>
        <w:t xml:space="preserve"> </w:t>
      </w:r>
      <w:r w:rsidR="002C420F" w:rsidRPr="008940D2">
        <w:rPr>
          <w:rFonts w:eastAsia="Times New Roman" w:cs="Times New Roman"/>
          <w:szCs w:val="24"/>
          <w:lang w:eastAsia="ar-SA"/>
        </w:rPr>
        <w:t>Hetkel kehtivad UPT makse määrad on 0,08 eurot lihtsaadetisena edastatava kirisaadetise eest ja 0,40 eurot täht- ja väärtsaadetisena edastatava kirisaadetise eest. Postipakkide makse määr on 0 eurot.</w:t>
      </w:r>
    </w:p>
    <w:p w14:paraId="7C848C1C" w14:textId="0E3C60A3" w:rsidR="008A6A96" w:rsidRPr="008940D2" w:rsidRDefault="008A6A96" w:rsidP="008A6A96">
      <w:pPr>
        <w:rPr>
          <w:rFonts w:eastAsia="Times New Roman" w:cs="Times New Roman"/>
          <w:szCs w:val="24"/>
          <w:lang w:eastAsia="ar-SA"/>
        </w:rPr>
      </w:pPr>
    </w:p>
    <w:p w14:paraId="0CC35756" w14:textId="28279B05" w:rsidR="002C420F" w:rsidRPr="008940D2" w:rsidRDefault="002C420F" w:rsidP="008A6A96">
      <w:pPr>
        <w:rPr>
          <w:rFonts w:eastAsia="Times New Roman" w:cs="Times New Roman"/>
          <w:szCs w:val="24"/>
          <w:lang w:eastAsia="ar-SA"/>
        </w:rPr>
      </w:pPr>
      <w:r w:rsidRPr="008940D2">
        <w:rPr>
          <w:rFonts w:eastAsia="Times New Roman" w:cs="Times New Roman"/>
          <w:szCs w:val="24"/>
          <w:lang w:eastAsia="ar-SA"/>
        </w:rPr>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w:t>
      </w:r>
      <w:r w:rsidR="003D22B0" w:rsidRPr="008940D2">
        <w:rPr>
          <w:rFonts w:eastAsia="Times New Roman" w:cs="Times New Roman"/>
          <w:szCs w:val="24"/>
          <w:lang w:eastAsia="ar-SA"/>
        </w:rPr>
        <w:t xml:space="preserve">UPT </w:t>
      </w:r>
      <w:r w:rsidRPr="008940D2">
        <w:rPr>
          <w:rFonts w:eastAsia="Times New Roman" w:cs="Times New Roman"/>
          <w:szCs w:val="24"/>
          <w:lang w:eastAsia="ar-SA"/>
        </w:rPr>
        <w:t>osutamise kohustuse täitmisega seotud ebamõistlikult koormavate kulude hüvitamise regulatsioon tunnistatakse kehtetuks.</w:t>
      </w:r>
      <w:r w:rsidR="00B14AC1" w:rsidRPr="008940D2">
        <w:rPr>
          <w:rFonts w:eastAsia="Times New Roman" w:cs="Times New Roman"/>
          <w:szCs w:val="24"/>
          <w:lang w:eastAsia="ar-SA"/>
        </w:rPr>
        <w:t xml:space="preserve"> Samuti ei ole vajalik jätkat</w:t>
      </w:r>
      <w:r w:rsidR="008B2A0F" w:rsidRPr="008940D2">
        <w:rPr>
          <w:rFonts w:eastAsia="Times New Roman" w:cs="Times New Roman"/>
          <w:szCs w:val="24"/>
          <w:lang w:eastAsia="ar-SA"/>
        </w:rPr>
        <w:t>a</w:t>
      </w:r>
      <w:r w:rsidR="00B14AC1" w:rsidRPr="008940D2">
        <w:rPr>
          <w:rFonts w:eastAsia="Times New Roman" w:cs="Times New Roman"/>
          <w:szCs w:val="24"/>
          <w:lang w:eastAsia="ar-SA"/>
        </w:rPr>
        <w:t xml:space="preserve"> tegevusloa regulatsiooniga väljaspool UPT-</w:t>
      </w:r>
      <w:proofErr w:type="spellStart"/>
      <w:r w:rsidR="00B14AC1" w:rsidRPr="008940D2">
        <w:rPr>
          <w:rFonts w:eastAsia="Times New Roman" w:cs="Times New Roman"/>
          <w:szCs w:val="24"/>
          <w:lang w:eastAsia="ar-SA"/>
        </w:rPr>
        <w:t>d</w:t>
      </w:r>
      <w:r w:rsidR="00D325D1" w:rsidRPr="008940D2">
        <w:rPr>
          <w:rFonts w:eastAsia="Times New Roman" w:cs="Times New Roman"/>
          <w:szCs w:val="24"/>
          <w:lang w:eastAsia="ar-SA"/>
        </w:rPr>
        <w:t>.</w:t>
      </w:r>
      <w:proofErr w:type="spellEnd"/>
      <w:r w:rsidR="00D325D1" w:rsidRPr="008940D2">
        <w:rPr>
          <w:rFonts w:eastAsia="Times New Roman" w:cs="Times New Roman"/>
          <w:szCs w:val="24"/>
          <w:lang w:eastAsia="ar-SA"/>
        </w:rPr>
        <w:t xml:space="preserve"> </w:t>
      </w:r>
      <w:r w:rsidR="008B2A0F" w:rsidRPr="008940D2">
        <w:rPr>
          <w:rFonts w:eastAsia="Times New Roman" w:cs="Times New Roman"/>
          <w:szCs w:val="24"/>
          <w:lang w:eastAsia="ar-SA"/>
        </w:rPr>
        <w:t>Nimetatud</w:t>
      </w:r>
      <w:r w:rsidR="00B14AC1" w:rsidRPr="008940D2">
        <w:rPr>
          <w:rFonts w:eastAsia="Times New Roman" w:cs="Times New Roman"/>
          <w:szCs w:val="24"/>
          <w:lang w:eastAsia="ar-SA"/>
        </w:rPr>
        <w:t xml:space="preserve"> </w:t>
      </w:r>
      <w:r w:rsidRPr="008940D2">
        <w:rPr>
          <w:rFonts w:eastAsia="Times New Roman" w:cs="Times New Roman"/>
          <w:szCs w:val="24"/>
          <w:lang w:eastAsia="ar-SA"/>
        </w:rPr>
        <w:t>regulatsiooni</w:t>
      </w:r>
      <w:r w:rsidR="00B14AC1" w:rsidRPr="008940D2">
        <w:rPr>
          <w:rFonts w:eastAsia="Times New Roman" w:cs="Times New Roman"/>
          <w:szCs w:val="24"/>
          <w:lang w:eastAsia="ar-SA"/>
        </w:rPr>
        <w:t>de</w:t>
      </w:r>
      <w:r w:rsidRPr="008940D2">
        <w:rPr>
          <w:rFonts w:eastAsia="Times New Roman" w:cs="Times New Roman"/>
          <w:szCs w:val="24"/>
          <w:lang w:eastAsia="ar-SA"/>
        </w:rPr>
        <w:t xml:space="preserve"> kehtetuks tunnistamine</w:t>
      </w:r>
      <w:r w:rsidR="008B2A0F" w:rsidRPr="008940D2">
        <w:rPr>
          <w:rFonts w:eastAsia="Times New Roman" w:cs="Times New Roman"/>
          <w:szCs w:val="24"/>
          <w:lang w:eastAsia="ar-SA"/>
        </w:rPr>
        <w:t xml:space="preserve"> toob</w:t>
      </w:r>
      <w:r w:rsidRPr="008940D2">
        <w:rPr>
          <w:rFonts w:eastAsia="Times New Roman" w:cs="Times New Roman"/>
          <w:szCs w:val="24"/>
          <w:lang w:eastAsia="ar-SA"/>
        </w:rPr>
        <w:t xml:space="preserve"> kaasa nii postiteenuse osutajate kui ka Konkurentsiameti </w:t>
      </w:r>
      <w:r w:rsidR="00376279" w:rsidRPr="008940D2">
        <w:rPr>
          <w:rFonts w:eastAsia="Times New Roman" w:cs="Times New Roman"/>
          <w:szCs w:val="24"/>
          <w:lang w:eastAsia="ar-SA"/>
        </w:rPr>
        <w:t>töö</w:t>
      </w:r>
      <w:r w:rsidRPr="008940D2">
        <w:rPr>
          <w:rFonts w:eastAsia="Times New Roman" w:cs="Times New Roman"/>
          <w:szCs w:val="24"/>
          <w:lang w:eastAsia="ar-SA"/>
        </w:rPr>
        <w:t>koormuse vähenemise. UPT fondi kaotamisega on tagatud ka põhimõte, et tarbetute sätete seaduses hoidmine ei ole põhjendatud ning võimalusel tuleb need k</w:t>
      </w:r>
      <w:r w:rsidR="00376279" w:rsidRPr="008940D2">
        <w:rPr>
          <w:rFonts w:eastAsia="Times New Roman" w:cs="Times New Roman"/>
          <w:szCs w:val="24"/>
          <w:lang w:eastAsia="ar-SA"/>
        </w:rPr>
        <w:t>ehtetuks tunnis</w:t>
      </w:r>
      <w:r w:rsidRPr="008940D2">
        <w:rPr>
          <w:rFonts w:eastAsia="Times New Roman" w:cs="Times New Roman"/>
          <w:szCs w:val="24"/>
          <w:lang w:eastAsia="ar-SA"/>
        </w:rPr>
        <w:t>tada.</w:t>
      </w:r>
    </w:p>
    <w:p w14:paraId="3CFA2608" w14:textId="77777777" w:rsidR="008A6A96" w:rsidRPr="008940D2" w:rsidRDefault="008A6A96" w:rsidP="008A6A96">
      <w:pPr>
        <w:rPr>
          <w:rFonts w:eastAsia="Times New Roman" w:cs="Times New Roman"/>
          <w:szCs w:val="24"/>
          <w:lang w:eastAsia="ar-SA"/>
        </w:rPr>
      </w:pPr>
    </w:p>
    <w:p w14:paraId="5B828378" w14:textId="17B56AC6" w:rsidR="00F36204" w:rsidRPr="008940D2" w:rsidRDefault="00F36204" w:rsidP="00F36204">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94021B" w:rsidRPr="008940D2">
        <w:rPr>
          <w:rFonts w:eastAsia="Times New Roman" w:cs="Times New Roman"/>
          <w:b/>
          <w:szCs w:val="24"/>
          <w:lang w:eastAsia="ar-SA"/>
        </w:rPr>
        <w:t>5</w:t>
      </w:r>
      <w:r w:rsidR="00743137" w:rsidRPr="008940D2">
        <w:rPr>
          <w:rFonts w:eastAsia="Times New Roman" w:cs="Times New Roman"/>
          <w:b/>
          <w:szCs w:val="24"/>
          <w:lang w:eastAsia="ar-SA"/>
        </w:rPr>
        <w:t>2</w:t>
      </w:r>
    </w:p>
    <w:p w14:paraId="4C6450C4" w14:textId="67D412DD" w:rsidR="00F36204" w:rsidRPr="008940D2" w:rsidRDefault="00E45E38" w:rsidP="00F36204">
      <w:pPr>
        <w:suppressAutoHyphens/>
        <w:rPr>
          <w:rFonts w:eastAsia="Times New Roman" w:cs="Times New Roman"/>
          <w:bCs/>
          <w:szCs w:val="24"/>
          <w:lang w:eastAsia="ar-SA"/>
        </w:rPr>
      </w:pPr>
      <w:r w:rsidRPr="008940D2">
        <w:rPr>
          <w:rFonts w:eastAsia="Times New Roman" w:cs="Times New Roman"/>
          <w:bCs/>
          <w:szCs w:val="24"/>
          <w:lang w:eastAsia="ar-SA"/>
        </w:rPr>
        <w:t xml:space="preserve">Eelnõu § 1 punktiga </w:t>
      </w:r>
      <w:r w:rsidR="0094021B" w:rsidRPr="008940D2">
        <w:rPr>
          <w:rFonts w:eastAsia="Times New Roman" w:cs="Times New Roman"/>
          <w:bCs/>
          <w:szCs w:val="24"/>
          <w:lang w:eastAsia="ar-SA"/>
        </w:rPr>
        <w:t>5</w:t>
      </w:r>
      <w:r w:rsidR="00743137" w:rsidRPr="008940D2">
        <w:rPr>
          <w:rFonts w:eastAsia="Times New Roman" w:cs="Times New Roman"/>
          <w:bCs/>
          <w:szCs w:val="24"/>
          <w:lang w:eastAsia="ar-SA"/>
        </w:rPr>
        <w:t>2</w:t>
      </w:r>
      <w:r w:rsidRPr="008940D2">
        <w:rPr>
          <w:rFonts w:eastAsia="Times New Roman" w:cs="Times New Roman"/>
          <w:bCs/>
          <w:szCs w:val="24"/>
          <w:lang w:eastAsia="ar-SA"/>
        </w:rPr>
        <w:t xml:space="preserve"> on seotud eelnõu </w:t>
      </w:r>
      <w:r w:rsidR="00914616" w:rsidRPr="008940D2">
        <w:rPr>
          <w:rFonts w:eastAsia="Times New Roman" w:cs="Times New Roman"/>
          <w:bCs/>
          <w:szCs w:val="24"/>
          <w:lang w:eastAsia="ar-SA"/>
        </w:rPr>
        <w:t>eelnevate punktidega</w:t>
      </w:r>
      <w:r w:rsidRPr="008940D2">
        <w:rPr>
          <w:rFonts w:eastAsia="Times New Roman" w:cs="Times New Roman"/>
          <w:bCs/>
          <w:szCs w:val="24"/>
          <w:lang w:eastAsia="ar-SA"/>
        </w:rPr>
        <w:t xml:space="preserve">, mille kohaselt sätestatakse </w:t>
      </w:r>
      <w:r w:rsidR="008B2A0F" w:rsidRPr="008940D2">
        <w:rPr>
          <w:rFonts w:eastAsia="Times New Roman" w:cs="Times New Roman"/>
          <w:bCs/>
          <w:szCs w:val="24"/>
          <w:lang w:eastAsia="ar-SA"/>
        </w:rPr>
        <w:t>UPT</w:t>
      </w:r>
      <w:r w:rsidRPr="008940D2">
        <w:rPr>
          <w:rFonts w:eastAsia="Times New Roman" w:cs="Times New Roman"/>
          <w:bCs/>
          <w:szCs w:val="24"/>
          <w:lang w:eastAsia="ar-SA"/>
        </w:rPr>
        <w:t xml:space="preserve"> kvaliteedinõuded</w:t>
      </w:r>
      <w:r w:rsidR="007111C6" w:rsidRPr="008940D2">
        <w:rPr>
          <w:rFonts w:eastAsia="Times New Roman" w:cs="Times New Roman"/>
          <w:bCs/>
          <w:szCs w:val="24"/>
          <w:lang w:eastAsia="ar-SA"/>
        </w:rPr>
        <w:t xml:space="preserve">, lubatud erandid ja nende kontrollimise kord </w:t>
      </w:r>
      <w:r w:rsidR="00F36204" w:rsidRPr="008940D2">
        <w:rPr>
          <w:rFonts w:eastAsia="Times New Roman" w:cs="Times New Roman"/>
          <w:bCs/>
          <w:szCs w:val="24"/>
          <w:lang w:eastAsia="ar-SA"/>
        </w:rPr>
        <w:t>valdkonna eest vastutava ministri määrusega</w:t>
      </w:r>
      <w:r w:rsidRPr="008940D2">
        <w:rPr>
          <w:rFonts w:eastAsia="Times New Roman" w:cs="Times New Roman"/>
          <w:bCs/>
          <w:szCs w:val="24"/>
          <w:lang w:eastAsia="ar-SA"/>
        </w:rPr>
        <w:t>.</w:t>
      </w:r>
      <w:r w:rsidR="00F36204" w:rsidRPr="008940D2">
        <w:rPr>
          <w:rFonts w:eastAsia="Times New Roman" w:cs="Times New Roman"/>
          <w:bCs/>
          <w:szCs w:val="24"/>
          <w:lang w:eastAsia="ar-SA"/>
        </w:rPr>
        <w:t xml:space="preserve"> </w:t>
      </w:r>
    </w:p>
    <w:p w14:paraId="14940B6F" w14:textId="77777777" w:rsidR="00F36204" w:rsidRPr="008940D2" w:rsidRDefault="00F36204" w:rsidP="008A6A96">
      <w:pPr>
        <w:suppressAutoHyphens/>
        <w:rPr>
          <w:rFonts w:eastAsia="Times New Roman" w:cs="Times New Roman"/>
          <w:b/>
          <w:szCs w:val="24"/>
          <w:lang w:eastAsia="ar-SA"/>
        </w:rPr>
      </w:pPr>
    </w:p>
    <w:p w14:paraId="6A59E766" w14:textId="548E7E35" w:rsidR="008A6A96" w:rsidRPr="008940D2" w:rsidRDefault="00376279" w:rsidP="008A6A96">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BB6949" w:rsidRPr="008940D2">
        <w:rPr>
          <w:rFonts w:eastAsia="Times New Roman" w:cs="Times New Roman"/>
          <w:b/>
          <w:szCs w:val="24"/>
          <w:lang w:eastAsia="ar-SA"/>
        </w:rPr>
        <w:t>5</w:t>
      </w:r>
      <w:r w:rsidR="00743137" w:rsidRPr="008940D2">
        <w:rPr>
          <w:rFonts w:eastAsia="Times New Roman" w:cs="Times New Roman"/>
          <w:b/>
          <w:szCs w:val="24"/>
          <w:lang w:eastAsia="ar-SA"/>
        </w:rPr>
        <w:t>3</w:t>
      </w:r>
    </w:p>
    <w:p w14:paraId="160F1491" w14:textId="2F2354C7" w:rsidR="00D77C8F" w:rsidRPr="008940D2" w:rsidRDefault="00376279" w:rsidP="008A6A96">
      <w:pPr>
        <w:suppressAutoHyphens/>
        <w:rPr>
          <w:rFonts w:cs="Times New Roman"/>
          <w:szCs w:val="24"/>
        </w:rPr>
      </w:pPr>
      <w:r w:rsidRPr="008940D2">
        <w:rPr>
          <w:rFonts w:eastAsia="Times New Roman" w:cs="Times New Roman"/>
          <w:szCs w:val="24"/>
          <w:lang w:eastAsia="ar-SA"/>
        </w:rPr>
        <w:t xml:space="preserve">Eelnõu § 1 punkt </w:t>
      </w:r>
      <w:r w:rsidR="00BB6949" w:rsidRPr="008940D2">
        <w:rPr>
          <w:rFonts w:eastAsia="Times New Roman" w:cs="Times New Roman"/>
          <w:szCs w:val="24"/>
          <w:lang w:eastAsia="ar-SA"/>
        </w:rPr>
        <w:t>5</w:t>
      </w:r>
      <w:r w:rsidR="00743137" w:rsidRPr="008940D2">
        <w:rPr>
          <w:rFonts w:eastAsia="Times New Roman" w:cs="Times New Roman"/>
          <w:szCs w:val="24"/>
          <w:lang w:eastAsia="ar-SA"/>
        </w:rPr>
        <w:t>3</w:t>
      </w:r>
      <w:r w:rsidRPr="008940D2">
        <w:rPr>
          <w:rFonts w:eastAsia="Times New Roman" w:cs="Times New Roman"/>
          <w:szCs w:val="24"/>
          <w:lang w:eastAsia="ar-SA"/>
        </w:rPr>
        <w:t xml:space="preserve"> on seotud </w:t>
      </w:r>
      <w:r w:rsidR="00FB0EFF" w:rsidRPr="008940D2">
        <w:rPr>
          <w:rFonts w:eastAsia="Times New Roman" w:cs="Times New Roman"/>
          <w:szCs w:val="24"/>
          <w:lang w:eastAsia="ar-SA"/>
        </w:rPr>
        <w:t xml:space="preserve">eelnõu § 1 </w:t>
      </w:r>
      <w:r w:rsidR="00545BFD" w:rsidRPr="008940D2">
        <w:rPr>
          <w:rFonts w:eastAsia="Times New Roman" w:cs="Times New Roman"/>
          <w:szCs w:val="24"/>
          <w:lang w:eastAsia="ar-SA"/>
        </w:rPr>
        <w:t xml:space="preserve">punktiga </w:t>
      </w:r>
      <w:r w:rsidR="0094021B" w:rsidRPr="008940D2">
        <w:rPr>
          <w:rFonts w:eastAsia="Times New Roman" w:cs="Times New Roman"/>
          <w:szCs w:val="24"/>
          <w:lang w:eastAsia="ar-SA"/>
        </w:rPr>
        <w:t>5</w:t>
      </w:r>
      <w:r w:rsidR="00743137" w:rsidRPr="008940D2">
        <w:rPr>
          <w:rFonts w:eastAsia="Times New Roman" w:cs="Times New Roman"/>
          <w:szCs w:val="24"/>
          <w:lang w:eastAsia="ar-SA"/>
        </w:rPr>
        <w:t>1</w:t>
      </w:r>
      <w:r w:rsidRPr="008940D2">
        <w:rPr>
          <w:rFonts w:eastAsia="Times New Roman" w:cs="Times New Roman"/>
          <w:szCs w:val="24"/>
          <w:lang w:eastAsia="ar-SA"/>
        </w:rPr>
        <w:t xml:space="preserve"> ehk </w:t>
      </w:r>
      <w:r w:rsidR="003D22B0" w:rsidRPr="008940D2">
        <w:rPr>
          <w:rFonts w:eastAsia="Times New Roman" w:cs="Times New Roman"/>
          <w:szCs w:val="24"/>
          <w:lang w:eastAsia="ar-SA"/>
        </w:rPr>
        <w:t xml:space="preserve">UPT </w:t>
      </w:r>
      <w:r w:rsidRPr="008940D2">
        <w:rPr>
          <w:rFonts w:eastAsia="Times New Roman" w:cs="Times New Roman"/>
          <w:szCs w:val="24"/>
          <w:lang w:eastAsia="ar-SA"/>
        </w:rPr>
        <w:t xml:space="preserve">rahastamise regulatsiooni kehtetuks tunnistamisega. Seoses sellega </w:t>
      </w:r>
      <w:r w:rsidR="00ED7E71" w:rsidRPr="008940D2">
        <w:rPr>
          <w:rFonts w:eastAsia="Times New Roman" w:cs="Times New Roman"/>
          <w:szCs w:val="24"/>
          <w:lang w:eastAsia="ar-SA"/>
        </w:rPr>
        <w:t xml:space="preserve">tunnistatakse kõnealuse punktiga </w:t>
      </w:r>
      <w:r w:rsidRPr="008940D2">
        <w:rPr>
          <w:rFonts w:eastAsia="Times New Roman" w:cs="Times New Roman"/>
          <w:szCs w:val="24"/>
          <w:lang w:eastAsia="ar-SA"/>
        </w:rPr>
        <w:t xml:space="preserve">kehtetuks </w:t>
      </w:r>
      <w:r w:rsidR="00D80ACF" w:rsidRPr="008940D2">
        <w:rPr>
          <w:rFonts w:cs="Times New Roman"/>
          <w:szCs w:val="24"/>
        </w:rPr>
        <w:t>seaduse §</w:t>
      </w:r>
      <w:r w:rsidR="0020146C" w:rsidRPr="008940D2">
        <w:rPr>
          <w:rFonts w:cs="Times New Roman"/>
          <w:szCs w:val="24"/>
        </w:rPr>
        <w:t> </w:t>
      </w:r>
      <w:r w:rsidR="00D80ACF" w:rsidRPr="008940D2">
        <w:rPr>
          <w:rFonts w:cs="Times New Roman"/>
          <w:szCs w:val="24"/>
        </w:rPr>
        <w:t xml:space="preserve">43 lõiked 2 ja 3, mille kohaselt </w:t>
      </w:r>
      <w:r w:rsidR="00C72792" w:rsidRPr="008940D2">
        <w:rPr>
          <w:rFonts w:cs="Times New Roman"/>
          <w:szCs w:val="24"/>
        </w:rPr>
        <w:t>o</w:t>
      </w:r>
      <w:r w:rsidR="00914616" w:rsidRPr="008940D2">
        <w:rPr>
          <w:rFonts w:cs="Times New Roman"/>
          <w:szCs w:val="24"/>
        </w:rPr>
        <w:t>li</w:t>
      </w:r>
      <w:r w:rsidR="00C72792" w:rsidRPr="008940D2">
        <w:rPr>
          <w:rFonts w:cs="Times New Roman"/>
          <w:szCs w:val="24"/>
        </w:rPr>
        <w:t xml:space="preserve"> </w:t>
      </w:r>
      <w:r w:rsidR="00D77C8F" w:rsidRPr="008940D2">
        <w:rPr>
          <w:rFonts w:cs="Times New Roman"/>
          <w:szCs w:val="24"/>
        </w:rPr>
        <w:t xml:space="preserve">Konkurentsiametil </w:t>
      </w:r>
      <w:r w:rsidR="00D77C8F" w:rsidRPr="008940D2">
        <w:rPr>
          <w:rFonts w:eastAsia="Times New Roman" w:cs="Times New Roman"/>
          <w:szCs w:val="24"/>
          <w:lang w:eastAsia="et-EE"/>
        </w:rPr>
        <w:t xml:space="preserve">õigus kontrollida rahastamiskohustusega postiteenuse osutaja tegevusloaga määratud teenuste osutamise tulu- ja kuluarvestust,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 xml:space="preserve">makse tasumise õigsust ja teha riigieelarvest väljamakseid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 xml:space="preserve">osutamise kohustuse täitmisega seotud ebamõistlikult koormavate kulude hüvitamiseks </w:t>
      </w:r>
      <w:r w:rsidR="003D22B0" w:rsidRPr="008940D2">
        <w:rPr>
          <w:rFonts w:eastAsia="Times New Roman" w:cs="Times New Roman"/>
          <w:szCs w:val="24"/>
          <w:lang w:eastAsia="et-EE"/>
        </w:rPr>
        <w:t xml:space="preserve">UPT </w:t>
      </w:r>
      <w:r w:rsidR="00D77C8F" w:rsidRPr="008940D2">
        <w:rPr>
          <w:rFonts w:eastAsia="Times New Roman" w:cs="Times New Roman"/>
          <w:szCs w:val="24"/>
          <w:lang w:eastAsia="et-EE"/>
        </w:rPr>
        <w:t>osutajale.</w:t>
      </w:r>
      <w:r w:rsidRPr="008940D2">
        <w:rPr>
          <w:rFonts w:eastAsia="Times New Roman" w:cs="Times New Roman"/>
          <w:szCs w:val="24"/>
          <w:lang w:eastAsia="et-EE"/>
        </w:rPr>
        <w:t xml:space="preserve"> </w:t>
      </w:r>
    </w:p>
    <w:p w14:paraId="5B94B05A" w14:textId="029357CF" w:rsidR="008A6A96" w:rsidRPr="008940D2" w:rsidRDefault="008A6A96" w:rsidP="008A6A96">
      <w:pPr>
        <w:suppressAutoHyphens/>
        <w:rPr>
          <w:rFonts w:eastAsia="Times New Roman" w:cs="Times New Roman"/>
          <w:szCs w:val="24"/>
          <w:lang w:eastAsia="ar-SA"/>
        </w:rPr>
      </w:pPr>
    </w:p>
    <w:p w14:paraId="699C57B8" w14:textId="38BC6039" w:rsidR="00E41739" w:rsidRPr="008940D2" w:rsidRDefault="00E41739" w:rsidP="008A6A96">
      <w:pPr>
        <w:suppressAutoHyphens/>
        <w:rPr>
          <w:rFonts w:eastAsia="Times New Roman" w:cs="Times New Roman"/>
          <w:b/>
          <w:bCs/>
          <w:szCs w:val="24"/>
          <w:lang w:eastAsia="ar-SA"/>
        </w:rPr>
      </w:pPr>
      <w:r w:rsidRPr="008940D2">
        <w:rPr>
          <w:rFonts w:eastAsia="Times New Roman" w:cs="Times New Roman"/>
          <w:b/>
          <w:bCs/>
          <w:szCs w:val="24"/>
          <w:lang w:eastAsia="ar-SA"/>
        </w:rPr>
        <w:t xml:space="preserve">Eelnõu § 1 punkt </w:t>
      </w:r>
      <w:r w:rsidR="00BB6949" w:rsidRPr="008940D2">
        <w:rPr>
          <w:rFonts w:eastAsia="Times New Roman" w:cs="Times New Roman"/>
          <w:b/>
          <w:bCs/>
          <w:szCs w:val="24"/>
          <w:lang w:eastAsia="ar-SA"/>
        </w:rPr>
        <w:t>5</w:t>
      </w:r>
      <w:r w:rsidR="00743137" w:rsidRPr="008940D2">
        <w:rPr>
          <w:rFonts w:eastAsia="Times New Roman" w:cs="Times New Roman"/>
          <w:b/>
          <w:bCs/>
          <w:szCs w:val="24"/>
          <w:lang w:eastAsia="ar-SA"/>
        </w:rPr>
        <w:t>4</w:t>
      </w:r>
    </w:p>
    <w:p w14:paraId="0E75DEAF" w14:textId="5A507C85" w:rsidR="00E41739" w:rsidRPr="008940D2" w:rsidRDefault="00FF2DA0" w:rsidP="008A6A96">
      <w:pPr>
        <w:suppressAutoHyphens/>
        <w:rPr>
          <w:rFonts w:eastAsia="Times New Roman" w:cs="Times New Roman"/>
          <w:szCs w:val="24"/>
          <w:lang w:eastAsia="ar-SA"/>
        </w:rPr>
      </w:pPr>
      <w:r w:rsidRPr="008940D2">
        <w:rPr>
          <w:rFonts w:eastAsia="Times New Roman" w:cs="Times New Roman"/>
          <w:szCs w:val="24"/>
          <w:lang w:eastAsia="ar-SA"/>
        </w:rPr>
        <w:t>Eelnõu § 1 punkt</w:t>
      </w:r>
      <w:r w:rsidR="0073614B" w:rsidRPr="008940D2">
        <w:rPr>
          <w:rFonts w:eastAsia="Times New Roman" w:cs="Times New Roman"/>
          <w:szCs w:val="24"/>
          <w:lang w:eastAsia="ar-SA"/>
        </w:rPr>
        <w:t>i</w:t>
      </w:r>
      <w:r w:rsidRPr="008940D2">
        <w:rPr>
          <w:rFonts w:eastAsia="Times New Roman" w:cs="Times New Roman"/>
          <w:szCs w:val="24"/>
          <w:lang w:eastAsia="ar-SA"/>
        </w:rPr>
        <w:t xml:space="preserve"> </w:t>
      </w:r>
      <w:r w:rsidR="00E104F9" w:rsidRPr="008940D2">
        <w:rPr>
          <w:rFonts w:eastAsia="Times New Roman" w:cs="Times New Roman"/>
          <w:szCs w:val="24"/>
          <w:lang w:eastAsia="ar-SA"/>
        </w:rPr>
        <w:t>5</w:t>
      </w:r>
      <w:r w:rsidR="00743137" w:rsidRPr="008940D2">
        <w:rPr>
          <w:rFonts w:eastAsia="Times New Roman" w:cs="Times New Roman"/>
          <w:szCs w:val="24"/>
          <w:lang w:eastAsia="ar-SA"/>
        </w:rPr>
        <w:t>4</w:t>
      </w:r>
      <w:r w:rsidRPr="008940D2">
        <w:rPr>
          <w:rFonts w:eastAsia="Times New Roman" w:cs="Times New Roman"/>
          <w:szCs w:val="24"/>
          <w:lang w:eastAsia="ar-SA"/>
        </w:rPr>
        <w:t xml:space="preserve"> kohaselt muudetakse seaduse § 44, </w:t>
      </w:r>
      <w:bookmarkStart w:id="89" w:name="_Hlk163117051"/>
      <w:r w:rsidRPr="008940D2">
        <w:rPr>
          <w:rFonts w:eastAsia="Times New Roman" w:cs="Times New Roman"/>
          <w:szCs w:val="24"/>
          <w:lang w:eastAsia="ar-SA"/>
        </w:rPr>
        <w:t>millega tõstetakse ettekirjutuse täitmata jätmise korral rakendatava sunniraha määra</w:t>
      </w:r>
      <w:r w:rsidR="00746D03" w:rsidRPr="008940D2">
        <w:rPr>
          <w:rFonts w:eastAsia="Times New Roman" w:cs="Times New Roman"/>
          <w:szCs w:val="24"/>
          <w:lang w:eastAsia="ar-SA"/>
        </w:rPr>
        <w:t xml:space="preserve"> 640 eurolt </w:t>
      </w:r>
      <w:r w:rsidR="005F65F1" w:rsidRPr="008940D2">
        <w:rPr>
          <w:rFonts w:eastAsia="Times New Roman" w:cs="Times New Roman"/>
          <w:szCs w:val="24"/>
          <w:lang w:eastAsia="ar-SA"/>
        </w:rPr>
        <w:t>96</w:t>
      </w:r>
      <w:r w:rsidR="00746D03" w:rsidRPr="008940D2">
        <w:rPr>
          <w:rFonts w:eastAsia="Times New Roman" w:cs="Times New Roman"/>
          <w:szCs w:val="24"/>
          <w:lang w:eastAsia="ar-SA"/>
        </w:rPr>
        <w:t>00 euroni</w:t>
      </w:r>
      <w:r w:rsidRPr="008940D2">
        <w:rPr>
          <w:rFonts w:eastAsia="Times New Roman" w:cs="Times New Roman"/>
          <w:szCs w:val="24"/>
          <w:lang w:eastAsia="ar-SA"/>
        </w:rPr>
        <w:t xml:space="preserve">. </w:t>
      </w:r>
      <w:r w:rsidR="00D92169" w:rsidRPr="008940D2">
        <w:rPr>
          <w:rFonts w:eastAsia="Times New Roman" w:cs="Times New Roman"/>
          <w:szCs w:val="24"/>
          <w:lang w:eastAsia="ar-SA"/>
        </w:rPr>
        <w:t xml:space="preserve">Maksimaalne võimalik sunniraha määr peab olema selline, mis ka kõige suurema ärihuvi üles kaalub ning on piisavalt mõjus juriidilisele isikule. </w:t>
      </w:r>
      <w:r w:rsidR="001054AC" w:rsidRPr="008940D2">
        <w:rPr>
          <w:rFonts w:eastAsia="Times New Roman" w:cs="Times New Roman"/>
          <w:szCs w:val="24"/>
          <w:lang w:eastAsia="ar-SA"/>
        </w:rPr>
        <w:t>S</w:t>
      </w:r>
      <w:r w:rsidR="007A7FA0" w:rsidRPr="008940D2">
        <w:rPr>
          <w:rFonts w:eastAsia="Times New Roman" w:cs="Times New Roman"/>
          <w:szCs w:val="24"/>
          <w:lang w:eastAsia="ar-SA"/>
        </w:rPr>
        <w:t xml:space="preserve">eaduses sätestatud </w:t>
      </w:r>
      <w:r w:rsidR="00ED7E71" w:rsidRPr="008940D2">
        <w:rPr>
          <w:rFonts w:eastAsia="Times New Roman" w:cs="Times New Roman"/>
          <w:szCs w:val="24"/>
          <w:lang w:eastAsia="ar-SA"/>
        </w:rPr>
        <w:t xml:space="preserve">sunniraha </w:t>
      </w:r>
      <w:r w:rsidR="00312F6D" w:rsidRPr="008940D2">
        <w:rPr>
          <w:rFonts w:eastAsia="Times New Roman" w:cs="Times New Roman"/>
          <w:szCs w:val="24"/>
          <w:lang w:eastAsia="ar-SA"/>
        </w:rPr>
        <w:t>ülempiir</w:t>
      </w:r>
      <w:r w:rsidRPr="008940D2">
        <w:rPr>
          <w:rFonts w:eastAsia="Times New Roman" w:cs="Times New Roman"/>
          <w:szCs w:val="24"/>
          <w:lang w:eastAsia="ar-SA"/>
        </w:rPr>
        <w:t xml:space="preserve"> </w:t>
      </w:r>
      <w:r w:rsidR="00746D03" w:rsidRPr="008940D2">
        <w:rPr>
          <w:rFonts w:eastAsia="Times New Roman" w:cs="Times New Roman"/>
          <w:szCs w:val="24"/>
          <w:lang w:eastAsia="ar-SA"/>
        </w:rPr>
        <w:t xml:space="preserve">(s.o. </w:t>
      </w:r>
      <w:r w:rsidRPr="008940D2">
        <w:rPr>
          <w:rFonts w:eastAsia="Times New Roman" w:cs="Times New Roman"/>
          <w:szCs w:val="24"/>
          <w:lang w:eastAsia="ar-SA"/>
        </w:rPr>
        <w:t>640 eurot</w:t>
      </w:r>
      <w:r w:rsidR="00746D03" w:rsidRPr="008940D2">
        <w:rPr>
          <w:rFonts w:eastAsia="Times New Roman" w:cs="Times New Roman"/>
          <w:szCs w:val="24"/>
          <w:lang w:eastAsia="ar-SA"/>
        </w:rPr>
        <w:t>)</w:t>
      </w:r>
      <w:r w:rsidR="007A7FA0" w:rsidRPr="008940D2">
        <w:rPr>
          <w:rFonts w:eastAsia="Times New Roman" w:cs="Times New Roman"/>
          <w:szCs w:val="24"/>
          <w:lang w:eastAsia="ar-SA"/>
        </w:rPr>
        <w:t xml:space="preserve"> kehtib alates aastast 2014. S</w:t>
      </w:r>
      <w:r w:rsidR="00312F6D" w:rsidRPr="008940D2">
        <w:rPr>
          <w:rFonts w:eastAsia="Times New Roman" w:cs="Times New Roman"/>
          <w:szCs w:val="24"/>
          <w:lang w:eastAsia="ar-SA"/>
        </w:rPr>
        <w:t>ee</w:t>
      </w:r>
      <w:r w:rsidRPr="008940D2">
        <w:rPr>
          <w:rFonts w:eastAsia="Times New Roman" w:cs="Times New Roman"/>
          <w:szCs w:val="24"/>
          <w:lang w:eastAsia="ar-SA"/>
        </w:rPr>
        <w:t xml:space="preserve"> on madal ja ei motiveeri ettevõtjat täitma ettekirjutusi.</w:t>
      </w:r>
    </w:p>
    <w:p w14:paraId="15BDD1F2" w14:textId="2E2BECEF" w:rsidR="0094424A" w:rsidRPr="008940D2" w:rsidRDefault="0094424A" w:rsidP="008A6A96">
      <w:pPr>
        <w:suppressAutoHyphens/>
        <w:rPr>
          <w:rFonts w:eastAsia="Times New Roman" w:cs="Times New Roman"/>
          <w:szCs w:val="24"/>
          <w:lang w:eastAsia="ar-SA"/>
        </w:rPr>
      </w:pPr>
    </w:p>
    <w:p w14:paraId="0F275155" w14:textId="635F5376" w:rsidR="007A7FA0" w:rsidRPr="008940D2" w:rsidRDefault="0094424A" w:rsidP="007A7FA0">
      <w:pPr>
        <w:suppressAutoHyphens/>
        <w:rPr>
          <w:rFonts w:eastAsia="Times New Roman" w:cs="Times New Roman"/>
          <w:szCs w:val="24"/>
          <w:lang w:eastAsia="ar-SA"/>
        </w:rPr>
      </w:pPr>
      <w:r w:rsidRPr="008940D2">
        <w:rPr>
          <w:rFonts w:eastAsia="Times New Roman" w:cs="Times New Roman"/>
          <w:szCs w:val="24"/>
          <w:lang w:eastAsia="ar-SA"/>
        </w:rPr>
        <w:t xml:space="preserve">Eelnõus sätestatud sunniraha </w:t>
      </w:r>
      <w:r w:rsidR="00981720" w:rsidRPr="008940D2">
        <w:rPr>
          <w:rFonts w:eastAsia="Times New Roman" w:cs="Times New Roman"/>
          <w:szCs w:val="24"/>
          <w:lang w:eastAsia="ar-SA"/>
        </w:rPr>
        <w:t>ülem</w:t>
      </w:r>
      <w:r w:rsidRPr="008940D2">
        <w:rPr>
          <w:rFonts w:eastAsia="Times New Roman" w:cs="Times New Roman"/>
          <w:szCs w:val="24"/>
          <w:lang w:eastAsia="ar-SA"/>
        </w:rPr>
        <w:t xml:space="preserve">määr </w:t>
      </w:r>
      <w:r w:rsidR="005F65F1" w:rsidRPr="008940D2">
        <w:rPr>
          <w:rFonts w:eastAsia="Times New Roman" w:cs="Times New Roman"/>
          <w:szCs w:val="24"/>
          <w:lang w:eastAsia="ar-SA"/>
        </w:rPr>
        <w:t>96</w:t>
      </w:r>
      <w:r w:rsidR="00981720" w:rsidRPr="008940D2">
        <w:rPr>
          <w:rFonts w:eastAsia="Times New Roman" w:cs="Times New Roman"/>
          <w:szCs w:val="24"/>
          <w:lang w:eastAsia="ar-SA"/>
        </w:rPr>
        <w:t xml:space="preserve">00 eurot </w:t>
      </w:r>
      <w:r w:rsidRPr="008940D2">
        <w:rPr>
          <w:rFonts w:eastAsia="Times New Roman" w:cs="Times New Roman"/>
          <w:szCs w:val="24"/>
          <w:lang w:eastAsia="ar-SA"/>
        </w:rPr>
        <w:t>on</w:t>
      </w:r>
      <w:r w:rsidR="008B2A0F" w:rsidRPr="008940D2">
        <w:rPr>
          <w:rFonts w:eastAsia="Times New Roman" w:cs="Times New Roman"/>
          <w:szCs w:val="24"/>
          <w:lang w:eastAsia="ar-SA"/>
        </w:rPr>
        <w:t xml:space="preserve"> korrakaitseseaduse (</w:t>
      </w:r>
      <w:proofErr w:type="spellStart"/>
      <w:r w:rsidR="008B2A0F" w:rsidRPr="008940D2">
        <w:rPr>
          <w:rFonts w:eastAsia="Times New Roman" w:cs="Times New Roman"/>
          <w:szCs w:val="24"/>
          <w:lang w:eastAsia="ar-SA"/>
        </w:rPr>
        <w:t>KorS</w:t>
      </w:r>
      <w:proofErr w:type="spellEnd"/>
      <w:r w:rsidR="008B2A0F" w:rsidRPr="008940D2">
        <w:rPr>
          <w:rFonts w:eastAsia="Times New Roman" w:cs="Times New Roman"/>
          <w:szCs w:val="24"/>
          <w:lang w:eastAsia="ar-SA"/>
        </w:rPr>
        <w:t>)</w:t>
      </w:r>
      <w:r w:rsidR="007A7FA0" w:rsidRPr="008940D2">
        <w:rPr>
          <w:rFonts w:eastAsia="Times New Roman" w:cs="Times New Roman"/>
          <w:szCs w:val="24"/>
          <w:lang w:eastAsia="ar-SA"/>
        </w:rPr>
        <w:t xml:space="preserve"> üldreegli kohaselt </w:t>
      </w:r>
      <w:r w:rsidR="005F65F1" w:rsidRPr="008940D2">
        <w:rPr>
          <w:rFonts w:eastAsia="Times New Roman" w:cs="Times New Roman"/>
          <w:szCs w:val="24"/>
          <w:lang w:eastAsia="ar-SA"/>
        </w:rPr>
        <w:t xml:space="preserve">lubatud </w:t>
      </w:r>
      <w:r w:rsidR="00D92169" w:rsidRPr="008940D2">
        <w:rPr>
          <w:rFonts w:eastAsia="Times New Roman" w:cs="Times New Roman"/>
          <w:szCs w:val="24"/>
          <w:lang w:eastAsia="ar-SA"/>
        </w:rPr>
        <w:t xml:space="preserve">maksimaalne </w:t>
      </w:r>
      <w:r w:rsidR="007A7FA0" w:rsidRPr="008940D2">
        <w:rPr>
          <w:rFonts w:eastAsia="Times New Roman" w:cs="Times New Roman"/>
          <w:szCs w:val="24"/>
          <w:lang w:eastAsia="ar-SA"/>
        </w:rPr>
        <w:t>sunniraha ülemmäär</w:t>
      </w:r>
      <w:r w:rsidR="005F65F1" w:rsidRPr="008940D2">
        <w:rPr>
          <w:rFonts w:eastAsia="Times New Roman" w:cs="Times New Roman"/>
          <w:szCs w:val="24"/>
          <w:lang w:eastAsia="ar-SA"/>
        </w:rPr>
        <w:t xml:space="preserve">.  </w:t>
      </w:r>
      <w:proofErr w:type="spellStart"/>
      <w:r w:rsidR="007A7FA0" w:rsidRPr="008940D2">
        <w:rPr>
          <w:rFonts w:eastAsia="Times New Roman" w:cs="Times New Roman"/>
          <w:szCs w:val="24"/>
          <w:lang w:eastAsia="ar-SA"/>
        </w:rPr>
        <w:t>KorS</w:t>
      </w:r>
      <w:proofErr w:type="spellEnd"/>
      <w:r w:rsidR="007A7FA0" w:rsidRPr="008940D2">
        <w:rPr>
          <w:rFonts w:eastAsia="Times New Roman" w:cs="Times New Roman"/>
          <w:szCs w:val="24"/>
          <w:lang w:eastAsia="ar-SA"/>
        </w:rPr>
        <w:t xml:space="preserve"> § 23 lg </w:t>
      </w:r>
      <w:r w:rsidR="00E9658A" w:rsidRPr="008940D2">
        <w:rPr>
          <w:rFonts w:eastAsia="Times New Roman" w:cs="Times New Roman"/>
          <w:szCs w:val="24"/>
          <w:lang w:eastAsia="ar-SA"/>
        </w:rPr>
        <w:t>4</w:t>
      </w:r>
      <w:r w:rsidR="005F65F1" w:rsidRPr="008940D2">
        <w:rPr>
          <w:rFonts w:eastAsia="Times New Roman" w:cs="Times New Roman"/>
          <w:szCs w:val="24"/>
          <w:lang w:eastAsia="ar-SA"/>
        </w:rPr>
        <w:t xml:space="preserve"> näeb ette võimaluse eriseaduses sätestada ka teistsuguse ülemmäära, kuid antud hetkel ei ole see </w:t>
      </w:r>
      <w:r w:rsidR="00D92169" w:rsidRPr="008940D2">
        <w:rPr>
          <w:rFonts w:eastAsia="Times New Roman" w:cs="Times New Roman"/>
          <w:szCs w:val="24"/>
          <w:lang w:eastAsia="ar-SA"/>
        </w:rPr>
        <w:t>põhjendatud.</w:t>
      </w:r>
      <w:r w:rsidR="007A7FA0" w:rsidRPr="008940D2">
        <w:rPr>
          <w:rFonts w:eastAsia="Times New Roman" w:cs="Times New Roman"/>
          <w:szCs w:val="24"/>
          <w:lang w:eastAsia="ar-SA"/>
        </w:rPr>
        <w:t xml:space="preserve"> </w:t>
      </w:r>
    </w:p>
    <w:p w14:paraId="7267DCD4" w14:textId="77777777" w:rsidR="007A7FA0" w:rsidRPr="008940D2" w:rsidRDefault="007A7FA0" w:rsidP="007A7FA0">
      <w:pPr>
        <w:suppressAutoHyphens/>
        <w:rPr>
          <w:rFonts w:eastAsia="Times New Roman" w:cs="Times New Roman"/>
          <w:szCs w:val="24"/>
          <w:lang w:eastAsia="ar-SA"/>
        </w:rPr>
      </w:pPr>
    </w:p>
    <w:p w14:paraId="662D5341" w14:textId="67B7402E" w:rsidR="0094424A" w:rsidRPr="008940D2" w:rsidRDefault="007A7FA0" w:rsidP="007A7FA0">
      <w:pPr>
        <w:suppressAutoHyphens/>
        <w:rPr>
          <w:rFonts w:eastAsia="Times New Roman" w:cs="Times New Roman"/>
          <w:szCs w:val="24"/>
          <w:lang w:eastAsia="ar-SA"/>
        </w:rPr>
      </w:pPr>
      <w:r w:rsidRPr="008940D2">
        <w:rPr>
          <w:rFonts w:eastAsia="Times New Roman" w:cs="Times New Roman"/>
          <w:szCs w:val="24"/>
          <w:lang w:eastAsia="ar-SA"/>
        </w:rPr>
        <w:t>Sunniraha ülemmäär ei tähenda, et sunniraha tuleks just selles summas määrata. Sunniraha suurus määratakse igal konkreetsel juhtumil vastavalt proportsionaalsuse põhimõttele: mida raskem on korrarikkumise võimalik tagajärg, ja mida olulisem on piiratav avalik hüve, seda suurem on kohaldatav sunniraha.</w:t>
      </w:r>
    </w:p>
    <w:bookmarkEnd w:id="89"/>
    <w:p w14:paraId="063BE801" w14:textId="77777777" w:rsidR="00E41739" w:rsidRPr="008940D2" w:rsidRDefault="00E41739" w:rsidP="008A6A96">
      <w:pPr>
        <w:suppressAutoHyphens/>
        <w:rPr>
          <w:rFonts w:eastAsia="Times New Roman" w:cs="Times New Roman"/>
          <w:szCs w:val="24"/>
          <w:lang w:eastAsia="ar-SA"/>
        </w:rPr>
      </w:pPr>
    </w:p>
    <w:p w14:paraId="5C9A4B1E" w14:textId="1231C1A8" w:rsidR="00FC517A" w:rsidRPr="008940D2" w:rsidRDefault="00376279" w:rsidP="008A6A96">
      <w:pPr>
        <w:suppressAutoHyphens/>
        <w:rPr>
          <w:rFonts w:eastAsia="Times New Roman" w:cs="Times New Roman"/>
          <w:b/>
          <w:szCs w:val="24"/>
          <w:lang w:eastAsia="ar-SA"/>
        </w:rPr>
      </w:pPr>
      <w:r w:rsidRPr="008940D2">
        <w:rPr>
          <w:rFonts w:eastAsia="Times New Roman" w:cs="Times New Roman"/>
          <w:b/>
          <w:szCs w:val="24"/>
          <w:lang w:eastAsia="ar-SA"/>
        </w:rPr>
        <w:t>Eelnõu § 1 punkt</w:t>
      </w:r>
      <w:r w:rsidR="00D8789B" w:rsidRPr="008940D2">
        <w:rPr>
          <w:rFonts w:eastAsia="Times New Roman" w:cs="Times New Roman"/>
          <w:b/>
          <w:szCs w:val="24"/>
          <w:lang w:eastAsia="ar-SA"/>
        </w:rPr>
        <w:t xml:space="preserve"> 5</w:t>
      </w:r>
      <w:r w:rsidR="00743137" w:rsidRPr="008940D2">
        <w:rPr>
          <w:rFonts w:eastAsia="Times New Roman" w:cs="Times New Roman"/>
          <w:b/>
          <w:szCs w:val="24"/>
          <w:lang w:eastAsia="ar-SA"/>
        </w:rPr>
        <w:t>5</w:t>
      </w:r>
    </w:p>
    <w:p w14:paraId="2640A993" w14:textId="1C93202D" w:rsidR="00E55191" w:rsidRPr="008940D2" w:rsidRDefault="00376279" w:rsidP="008B1A16">
      <w:pPr>
        <w:suppressAutoHyphens/>
        <w:rPr>
          <w:rFonts w:cs="Times New Roman"/>
          <w:szCs w:val="24"/>
        </w:rPr>
      </w:pPr>
      <w:r w:rsidRPr="008940D2">
        <w:rPr>
          <w:rFonts w:eastAsia="Times New Roman" w:cs="Times New Roman"/>
          <w:szCs w:val="24"/>
          <w:lang w:eastAsia="ar-SA"/>
        </w:rPr>
        <w:t xml:space="preserve">Eelnõu § 1 punkt </w:t>
      </w:r>
      <w:r w:rsidR="00FB0EFF" w:rsidRPr="008940D2">
        <w:rPr>
          <w:rFonts w:eastAsia="Times New Roman" w:cs="Times New Roman"/>
          <w:szCs w:val="24"/>
          <w:lang w:eastAsia="ar-SA"/>
        </w:rPr>
        <w:t>5</w:t>
      </w:r>
      <w:r w:rsidR="00743137" w:rsidRPr="008940D2">
        <w:rPr>
          <w:rFonts w:eastAsia="Times New Roman" w:cs="Times New Roman"/>
          <w:szCs w:val="24"/>
          <w:lang w:eastAsia="ar-SA"/>
        </w:rPr>
        <w:t>5</w:t>
      </w:r>
      <w:r w:rsidRPr="008940D2">
        <w:rPr>
          <w:rFonts w:eastAsia="Times New Roman" w:cs="Times New Roman"/>
          <w:szCs w:val="24"/>
          <w:lang w:eastAsia="ar-SA"/>
        </w:rPr>
        <w:t xml:space="preserve"> on samuti seotud</w:t>
      </w:r>
      <w:r w:rsidR="00EF65D5" w:rsidRPr="008940D2">
        <w:rPr>
          <w:rFonts w:eastAsia="Times New Roman" w:cs="Times New Roman"/>
          <w:szCs w:val="24"/>
          <w:lang w:eastAsia="ar-SA"/>
        </w:rPr>
        <w:t xml:space="preserve"> eelnõu </w:t>
      </w:r>
      <w:r w:rsidR="00914616" w:rsidRPr="008940D2">
        <w:rPr>
          <w:rFonts w:eastAsia="Times New Roman" w:cs="Times New Roman"/>
          <w:szCs w:val="24"/>
          <w:lang w:eastAsia="ar-SA"/>
        </w:rPr>
        <w:t>eelnevalt mainitud muudatustega.</w:t>
      </w:r>
      <w:r w:rsidR="00CD2A8C" w:rsidRPr="008940D2">
        <w:rPr>
          <w:rFonts w:eastAsia="Times New Roman" w:cs="Times New Roman"/>
          <w:szCs w:val="24"/>
          <w:lang w:eastAsia="ar-SA"/>
        </w:rPr>
        <w:t xml:space="preserve"> </w:t>
      </w:r>
      <w:r w:rsidR="001054AC" w:rsidRPr="008940D2">
        <w:rPr>
          <w:rFonts w:cs="Times New Roman"/>
          <w:szCs w:val="24"/>
        </w:rPr>
        <w:t>S</w:t>
      </w:r>
      <w:r w:rsidR="00030BC1" w:rsidRPr="008940D2">
        <w:rPr>
          <w:rFonts w:cs="Times New Roman"/>
          <w:szCs w:val="24"/>
        </w:rPr>
        <w:t>eaduse</w:t>
      </w:r>
      <w:r w:rsidR="00C72792" w:rsidRPr="008940D2">
        <w:rPr>
          <w:rFonts w:cs="Times New Roman"/>
          <w:szCs w:val="24"/>
        </w:rPr>
        <w:t xml:space="preserve"> </w:t>
      </w:r>
      <w:r w:rsidR="00030BC1" w:rsidRPr="008940D2">
        <w:rPr>
          <w:rFonts w:cs="Times New Roman"/>
          <w:szCs w:val="24"/>
        </w:rPr>
        <w:t xml:space="preserve">§ 47 </w:t>
      </w:r>
      <w:r w:rsidR="00CD2A8C" w:rsidRPr="008940D2">
        <w:rPr>
          <w:rFonts w:cs="Times New Roman"/>
          <w:szCs w:val="24"/>
        </w:rPr>
        <w:t>lõike 2 punkt</w:t>
      </w:r>
      <w:r w:rsidR="005B1F4B" w:rsidRPr="008940D2">
        <w:rPr>
          <w:rFonts w:cs="Times New Roman"/>
          <w:szCs w:val="24"/>
        </w:rPr>
        <w:t xml:space="preserve"> 5</w:t>
      </w:r>
      <w:r w:rsidR="006307D2" w:rsidRPr="008940D2">
        <w:rPr>
          <w:rFonts w:cs="Times New Roman"/>
          <w:szCs w:val="24"/>
        </w:rPr>
        <w:t xml:space="preserve"> </w:t>
      </w:r>
      <w:r w:rsidR="00E347DE" w:rsidRPr="008940D2">
        <w:rPr>
          <w:rFonts w:cs="Times New Roman"/>
          <w:szCs w:val="24"/>
        </w:rPr>
        <w:t>kohaselt p</w:t>
      </w:r>
      <w:r w:rsidR="006307D2" w:rsidRPr="008940D2">
        <w:rPr>
          <w:rFonts w:cs="Times New Roman"/>
          <w:szCs w:val="24"/>
        </w:rPr>
        <w:t>idi</w:t>
      </w:r>
      <w:r w:rsidR="00E347DE" w:rsidRPr="008940D2">
        <w:rPr>
          <w:rFonts w:cs="Times New Roman"/>
          <w:szCs w:val="24"/>
        </w:rPr>
        <w:t xml:space="preserve"> Konkurentsiameti aruanne sisaldama ülevaadet </w:t>
      </w:r>
      <w:r w:rsidR="00B36E72" w:rsidRPr="008940D2">
        <w:rPr>
          <w:rFonts w:cs="Times New Roman"/>
          <w:szCs w:val="24"/>
        </w:rPr>
        <w:t>UPT</w:t>
      </w:r>
      <w:r w:rsidR="00E347DE" w:rsidRPr="008940D2">
        <w:rPr>
          <w:rFonts w:cs="Times New Roman"/>
          <w:szCs w:val="24"/>
        </w:rPr>
        <w:t xml:space="preserve"> maksete kasutamise kohta ning </w:t>
      </w:r>
      <w:r w:rsidR="00B36E72" w:rsidRPr="008940D2">
        <w:rPr>
          <w:rFonts w:cs="Times New Roman"/>
          <w:szCs w:val="24"/>
        </w:rPr>
        <w:t>UPT</w:t>
      </w:r>
      <w:r w:rsidR="00E347DE" w:rsidRPr="008940D2">
        <w:rPr>
          <w:rFonts w:cs="Times New Roman"/>
          <w:szCs w:val="24"/>
        </w:rPr>
        <w:t xml:space="preserve"> makse määra ja </w:t>
      </w:r>
      <w:r w:rsidR="00B36E72" w:rsidRPr="008940D2">
        <w:rPr>
          <w:rFonts w:cs="Times New Roman"/>
          <w:szCs w:val="24"/>
        </w:rPr>
        <w:t>UPT</w:t>
      </w:r>
      <w:r w:rsidR="00E347DE" w:rsidRPr="008940D2">
        <w:rPr>
          <w:rFonts w:cs="Times New Roman"/>
          <w:szCs w:val="24"/>
        </w:rPr>
        <w:t xml:space="preserve"> taskukohase tasu prognoosi järgmiseks kalendriaastaks</w:t>
      </w:r>
      <w:r w:rsidR="005B1F4B" w:rsidRPr="008940D2">
        <w:rPr>
          <w:rFonts w:cs="Times New Roman"/>
          <w:szCs w:val="24"/>
        </w:rPr>
        <w:t xml:space="preserve">. </w:t>
      </w:r>
      <w:r w:rsidR="006307D2" w:rsidRPr="008940D2">
        <w:rPr>
          <w:rFonts w:cs="Times New Roman"/>
          <w:szCs w:val="24"/>
        </w:rPr>
        <w:t>Arvesta</w:t>
      </w:r>
      <w:r w:rsidR="006307D2" w:rsidRPr="008940D2">
        <w:rPr>
          <w:rFonts w:eastAsia="Times New Roman" w:cs="Times New Roman"/>
          <w:szCs w:val="24"/>
          <w:lang w:eastAsia="ar-SA"/>
        </w:rPr>
        <w:t>des asjaoluga</w:t>
      </w:r>
      <w:r w:rsidR="006307D2" w:rsidRPr="008940D2">
        <w:rPr>
          <w:rFonts w:cs="Times New Roman"/>
          <w:szCs w:val="24"/>
        </w:rPr>
        <w:t>, et seaduses tunnistatakse kehtetuks senine UPT rahastamise regulatsioon, mis põhines UPT makse määral ja UPT tasukohasel tasul, ei ole nimetatud andmete kajastamine aruandes tulevikus enam asjakohane.</w:t>
      </w:r>
    </w:p>
    <w:p w14:paraId="19B6208E" w14:textId="77777777" w:rsidR="008B1A16" w:rsidRPr="008940D2" w:rsidRDefault="008B1A16" w:rsidP="008B1A16">
      <w:pPr>
        <w:suppressAutoHyphens/>
        <w:rPr>
          <w:rFonts w:cs="Times New Roman"/>
          <w:szCs w:val="24"/>
        </w:rPr>
      </w:pPr>
    </w:p>
    <w:p w14:paraId="09B56A8E" w14:textId="41D06134" w:rsidR="008B1A16" w:rsidRPr="008940D2" w:rsidRDefault="008B1A16" w:rsidP="00AD1E97">
      <w:pPr>
        <w:suppressAutoHyphens/>
        <w:rPr>
          <w:rFonts w:eastAsia="Times New Roman" w:cs="Times New Roman"/>
          <w:b/>
          <w:szCs w:val="24"/>
          <w:lang w:eastAsia="ar-SA"/>
        </w:rPr>
      </w:pPr>
      <w:r w:rsidRPr="008940D2">
        <w:rPr>
          <w:rFonts w:eastAsia="Times New Roman" w:cs="Times New Roman"/>
          <w:b/>
          <w:szCs w:val="24"/>
          <w:lang w:eastAsia="ar-SA"/>
        </w:rPr>
        <w:t xml:space="preserve">Eelnõu § 1 punkt </w:t>
      </w:r>
      <w:r w:rsidR="004A3BFD" w:rsidRPr="008940D2">
        <w:rPr>
          <w:rFonts w:eastAsia="Times New Roman" w:cs="Times New Roman"/>
          <w:b/>
          <w:szCs w:val="24"/>
          <w:lang w:eastAsia="ar-SA"/>
        </w:rPr>
        <w:t>5</w:t>
      </w:r>
      <w:r w:rsidR="00743137" w:rsidRPr="008940D2">
        <w:rPr>
          <w:rFonts w:eastAsia="Times New Roman" w:cs="Times New Roman"/>
          <w:b/>
          <w:szCs w:val="24"/>
          <w:lang w:eastAsia="ar-SA"/>
        </w:rPr>
        <w:t>6</w:t>
      </w:r>
    </w:p>
    <w:p w14:paraId="2A992CB8" w14:textId="667006A3" w:rsidR="00B86C0C" w:rsidRPr="008940D2" w:rsidRDefault="008B1A16" w:rsidP="00C0646B">
      <w:pPr>
        <w:suppressAutoHyphens/>
        <w:rPr>
          <w:rFonts w:eastAsia="Times New Roman" w:cs="Times New Roman"/>
          <w:szCs w:val="24"/>
          <w:lang w:eastAsia="ar-SA"/>
        </w:rPr>
      </w:pPr>
      <w:r w:rsidRPr="008940D2">
        <w:rPr>
          <w:rFonts w:eastAsia="Times New Roman" w:cs="Times New Roman"/>
          <w:szCs w:val="24"/>
          <w:lang w:eastAsia="ar-SA"/>
        </w:rPr>
        <w:t>Eelnõu § 1 punkt</w:t>
      </w:r>
      <w:r w:rsidR="001737E0" w:rsidRPr="008940D2">
        <w:rPr>
          <w:rFonts w:eastAsia="Times New Roman" w:cs="Times New Roman"/>
          <w:szCs w:val="24"/>
          <w:lang w:eastAsia="ar-SA"/>
        </w:rPr>
        <w:t>i</w:t>
      </w:r>
      <w:r w:rsidR="0094021B" w:rsidRPr="008940D2">
        <w:rPr>
          <w:rFonts w:eastAsia="Times New Roman" w:cs="Times New Roman"/>
          <w:szCs w:val="24"/>
          <w:lang w:eastAsia="ar-SA"/>
        </w:rPr>
        <w:t xml:space="preserve"> 5</w:t>
      </w:r>
      <w:r w:rsidR="00743137" w:rsidRPr="008940D2">
        <w:rPr>
          <w:rFonts w:eastAsia="Times New Roman" w:cs="Times New Roman"/>
          <w:szCs w:val="24"/>
          <w:lang w:eastAsia="ar-SA"/>
        </w:rPr>
        <w:t>6</w:t>
      </w:r>
      <w:r w:rsidR="00033099" w:rsidRPr="008940D2">
        <w:rPr>
          <w:rFonts w:eastAsia="Times New Roman" w:cs="Times New Roman"/>
          <w:szCs w:val="24"/>
          <w:lang w:eastAsia="ar-SA"/>
        </w:rPr>
        <w:t xml:space="preserve"> </w:t>
      </w:r>
      <w:r w:rsidRPr="008940D2">
        <w:rPr>
          <w:rFonts w:eastAsia="Times New Roman" w:cs="Times New Roman"/>
          <w:szCs w:val="24"/>
          <w:lang w:eastAsia="ar-SA"/>
        </w:rPr>
        <w:t xml:space="preserve">kohaselt täiendatakse </w:t>
      </w:r>
      <w:r w:rsidR="00943DDF" w:rsidRPr="008940D2">
        <w:t>seadust §-ga 53</w:t>
      </w:r>
      <w:r w:rsidR="00943DDF" w:rsidRPr="008940D2">
        <w:rPr>
          <w:vertAlign w:val="superscript"/>
        </w:rPr>
        <w:t>1</w:t>
      </w:r>
      <w:r w:rsidR="00943DDF" w:rsidRPr="008940D2">
        <w:rPr>
          <w:rFonts w:ascii="Calibri" w:hAnsi="Calibri"/>
          <w:sz w:val="22"/>
          <w:lang w:eastAsia="ar-SA"/>
        </w:rPr>
        <w:t>–</w:t>
      </w:r>
      <w:r w:rsidR="00943DDF" w:rsidRPr="008940D2">
        <w:t>53</w:t>
      </w:r>
      <w:r w:rsidR="00943DDF" w:rsidRPr="008940D2">
        <w:rPr>
          <w:vertAlign w:val="superscript"/>
        </w:rPr>
        <w:t>2</w:t>
      </w:r>
      <w:r w:rsidR="00943DDF" w:rsidRPr="008940D2">
        <w:rPr>
          <w:rFonts w:eastAsia="Times New Roman" w:cs="Times New Roman"/>
          <w:szCs w:val="24"/>
          <w:lang w:eastAsia="ar-SA"/>
        </w:rPr>
        <w:t xml:space="preserve">, mis sätestavad vastavalt </w:t>
      </w:r>
      <w:r w:rsidR="00B36E72" w:rsidRPr="008940D2">
        <w:rPr>
          <w:rFonts w:eastAsia="Times New Roman" w:cs="Times New Roman"/>
          <w:szCs w:val="24"/>
          <w:lang w:eastAsia="ar-SA"/>
        </w:rPr>
        <w:t>UPT</w:t>
      </w:r>
      <w:r w:rsidR="00943DDF" w:rsidRPr="008940D2">
        <w:rPr>
          <w:rFonts w:eastAsia="Times New Roman" w:cs="Times New Roman"/>
          <w:szCs w:val="24"/>
          <w:lang w:eastAsia="ar-SA"/>
        </w:rPr>
        <w:t xml:space="preserve"> põhjendatud tasule ülemineku ja </w:t>
      </w:r>
      <w:r w:rsidR="00B36E72" w:rsidRPr="008940D2">
        <w:rPr>
          <w:rFonts w:eastAsia="Times New Roman" w:cs="Times New Roman"/>
          <w:szCs w:val="24"/>
          <w:lang w:eastAsia="ar-SA"/>
        </w:rPr>
        <w:t>UPT</w:t>
      </w:r>
      <w:r w:rsidR="00943DDF" w:rsidRPr="008940D2">
        <w:rPr>
          <w:rFonts w:eastAsia="Times New Roman" w:cs="Times New Roman"/>
          <w:szCs w:val="24"/>
          <w:lang w:eastAsia="ar-SA"/>
        </w:rPr>
        <w:t xml:space="preserve"> rahastamisega seotud rahastamiskohustuse lõpetamise.</w:t>
      </w:r>
    </w:p>
    <w:p w14:paraId="325A68C5" w14:textId="77777777" w:rsidR="00B86C0C" w:rsidRPr="008940D2" w:rsidRDefault="00B86C0C" w:rsidP="00C0646B">
      <w:pPr>
        <w:suppressAutoHyphens/>
        <w:rPr>
          <w:rFonts w:eastAsia="Times New Roman" w:cs="Times New Roman"/>
          <w:szCs w:val="24"/>
          <w:lang w:eastAsia="ar-SA"/>
        </w:rPr>
      </w:pPr>
    </w:p>
    <w:p w14:paraId="7F566D2C" w14:textId="7990BB14" w:rsidR="00943DDF" w:rsidRPr="008940D2" w:rsidRDefault="00B36E72" w:rsidP="2916609E">
      <w:pPr>
        <w:suppressAutoHyphens/>
        <w:rPr>
          <w:rFonts w:eastAsia="Times New Roman" w:cs="Times New Roman"/>
          <w:u w:val="single"/>
          <w:lang w:eastAsia="ar-SA"/>
        </w:rPr>
      </w:pPr>
      <w:commentRangeStart w:id="90"/>
      <w:r w:rsidRPr="2916609E">
        <w:rPr>
          <w:rFonts w:eastAsia="Times New Roman" w:cs="Times New Roman"/>
          <w:u w:val="single"/>
          <w:lang w:eastAsia="ar-SA"/>
        </w:rPr>
        <w:t>UPT</w:t>
      </w:r>
      <w:r w:rsidR="00943DDF" w:rsidRPr="2916609E">
        <w:rPr>
          <w:rFonts w:eastAsia="Times New Roman" w:cs="Times New Roman"/>
          <w:u w:val="single"/>
          <w:lang w:eastAsia="ar-SA"/>
        </w:rPr>
        <w:t xml:space="preserve"> põhjendatud tasule üleminek</w:t>
      </w:r>
      <w:commentRangeEnd w:id="90"/>
      <w:r>
        <w:commentReference w:id="90"/>
      </w:r>
    </w:p>
    <w:p w14:paraId="29B34865" w14:textId="77777777" w:rsidR="00943DDF" w:rsidRPr="008940D2" w:rsidRDefault="00943DDF" w:rsidP="00C0646B">
      <w:pPr>
        <w:suppressAutoHyphens/>
        <w:rPr>
          <w:rFonts w:eastAsia="Times New Roman" w:cs="Times New Roman"/>
          <w:szCs w:val="24"/>
          <w:lang w:eastAsia="ar-SA"/>
        </w:rPr>
      </w:pPr>
    </w:p>
    <w:p w14:paraId="115A4BAC" w14:textId="0CABAA38" w:rsidR="0094021B" w:rsidRPr="0047453B" w:rsidRDefault="0094021B" w:rsidP="00B86C0C">
      <w:pPr>
        <w:suppressAutoHyphens/>
        <w:rPr>
          <w:rFonts w:eastAsia="Times New Roman" w:cs="Times New Roman"/>
          <w:szCs w:val="24"/>
          <w:lang w:eastAsia="ar-SA"/>
        </w:rPr>
      </w:pPr>
      <w:r w:rsidRPr="0047453B">
        <w:rPr>
          <w:rFonts w:eastAsia="Times New Roman" w:cs="Times New Roman"/>
          <w:szCs w:val="24"/>
          <w:lang w:eastAsia="ar-SA"/>
        </w:rPr>
        <w:t>Lõike 1 kohaselt töötab välja ja avalikustab Konkurentsiamet seaduse § 39</w:t>
      </w:r>
      <w:r w:rsidRPr="0047453B">
        <w:rPr>
          <w:rFonts w:eastAsia="Times New Roman" w:cs="Times New Roman"/>
          <w:szCs w:val="24"/>
          <w:vertAlign w:val="superscript"/>
          <w:lang w:eastAsia="ar-SA"/>
        </w:rPr>
        <w:t>2</w:t>
      </w:r>
      <w:r w:rsidRPr="0047453B">
        <w:rPr>
          <w:rFonts w:eastAsia="Times New Roman" w:cs="Times New Roman"/>
          <w:szCs w:val="24"/>
          <w:lang w:eastAsia="ar-SA"/>
        </w:rPr>
        <w:t xml:space="preserve"> lõikes 6 nimetatud </w:t>
      </w:r>
      <w:r w:rsidRPr="0047453B">
        <w:t>põhjendatud tasu arvestamiseks ning kulude ja põhjendatud tulukuse hindamiseks ühtse kaalutud keskmisel kapitalikulul põhineva metoodika</w:t>
      </w:r>
      <w:r w:rsidRPr="0047453B">
        <w:rPr>
          <w:rFonts w:eastAsia="Times New Roman" w:cs="Times New Roman"/>
          <w:szCs w:val="24"/>
          <w:lang w:eastAsia="ar-SA"/>
        </w:rPr>
        <w:t xml:space="preserve"> hiljemalt 2026. aasta 31. jaanuariks.</w:t>
      </w:r>
    </w:p>
    <w:p w14:paraId="19F44EAB" w14:textId="77777777" w:rsidR="0094021B" w:rsidRPr="0047453B" w:rsidRDefault="0094021B" w:rsidP="00B86C0C">
      <w:pPr>
        <w:suppressAutoHyphens/>
        <w:rPr>
          <w:rFonts w:eastAsia="Times New Roman" w:cs="Times New Roman"/>
          <w:szCs w:val="24"/>
          <w:lang w:eastAsia="ar-SA"/>
        </w:rPr>
      </w:pPr>
    </w:p>
    <w:p w14:paraId="45CDFB2D" w14:textId="39C2113B" w:rsidR="00B86C0C" w:rsidRPr="008940D2" w:rsidRDefault="004F3EB2" w:rsidP="00B86C0C">
      <w:pPr>
        <w:suppressAutoHyphens/>
        <w:rPr>
          <w:rFonts w:eastAsia="Times New Roman" w:cs="Times New Roman"/>
          <w:szCs w:val="24"/>
          <w:lang w:eastAsia="ar-SA"/>
        </w:rPr>
      </w:pPr>
      <w:r w:rsidRPr="0047453B">
        <w:rPr>
          <w:rFonts w:eastAsia="Times New Roman" w:cs="Times New Roman"/>
          <w:szCs w:val="24"/>
          <w:lang w:eastAsia="ar-SA"/>
        </w:rPr>
        <w:t>L</w:t>
      </w:r>
      <w:r w:rsidR="00B86C0C" w:rsidRPr="0047453B">
        <w:rPr>
          <w:rFonts w:eastAsia="Times New Roman" w:cs="Times New Roman"/>
          <w:szCs w:val="24"/>
          <w:lang w:eastAsia="ar-SA"/>
        </w:rPr>
        <w:t>õi</w:t>
      </w:r>
      <w:r w:rsidR="00E104F9" w:rsidRPr="0047453B">
        <w:rPr>
          <w:rFonts w:eastAsia="Times New Roman" w:cs="Times New Roman"/>
          <w:szCs w:val="24"/>
          <w:lang w:eastAsia="ar-SA"/>
        </w:rPr>
        <w:t>k</w:t>
      </w:r>
      <w:r w:rsidR="00B86C0C" w:rsidRPr="0047453B">
        <w:rPr>
          <w:rFonts w:eastAsia="Times New Roman" w:cs="Times New Roman"/>
          <w:szCs w:val="24"/>
          <w:lang w:eastAsia="ar-SA"/>
        </w:rPr>
        <w:t xml:space="preserve">e </w:t>
      </w:r>
      <w:r w:rsidR="0094021B" w:rsidRPr="0047453B">
        <w:rPr>
          <w:rFonts w:eastAsia="Times New Roman" w:cs="Times New Roman"/>
          <w:szCs w:val="24"/>
          <w:lang w:eastAsia="ar-SA"/>
        </w:rPr>
        <w:t>2</w:t>
      </w:r>
      <w:r w:rsidR="00B86C0C" w:rsidRPr="0047453B">
        <w:rPr>
          <w:rFonts w:eastAsia="Times New Roman" w:cs="Times New Roman"/>
          <w:szCs w:val="24"/>
          <w:lang w:eastAsia="ar-SA"/>
        </w:rPr>
        <w:t xml:space="preserve"> kohaselt esitatakse eelnõuga loodava seaduse § 39</w:t>
      </w:r>
      <w:r w:rsidR="004256E1" w:rsidRPr="0047453B">
        <w:rPr>
          <w:rFonts w:eastAsia="Times New Roman" w:cs="Times New Roman"/>
          <w:szCs w:val="24"/>
          <w:vertAlign w:val="superscript"/>
          <w:lang w:eastAsia="ar-SA"/>
        </w:rPr>
        <w:t>3</w:t>
      </w:r>
      <w:r w:rsidR="00B86C0C" w:rsidRPr="0047453B">
        <w:rPr>
          <w:rFonts w:eastAsia="Times New Roman" w:cs="Times New Roman"/>
          <w:szCs w:val="24"/>
          <w:lang w:eastAsia="ar-SA"/>
        </w:rPr>
        <w:t xml:space="preserve"> lõikes </w:t>
      </w:r>
      <w:r w:rsidRPr="0047453B">
        <w:rPr>
          <w:rFonts w:eastAsia="Times New Roman" w:cs="Times New Roman"/>
          <w:szCs w:val="24"/>
          <w:lang w:eastAsia="ar-SA"/>
        </w:rPr>
        <w:t>1</w:t>
      </w:r>
      <w:r w:rsidR="00B86C0C" w:rsidRPr="0047453B">
        <w:rPr>
          <w:rFonts w:eastAsia="Times New Roman" w:cs="Times New Roman"/>
          <w:szCs w:val="24"/>
          <w:lang w:eastAsia="ar-SA"/>
        </w:rPr>
        <w:t xml:space="preserve"> sätestatud UPT põhjendatud tasu kooskõlastamiseks taotlus Konkurentsiametile esmakordselt </w:t>
      </w:r>
      <w:r w:rsidR="00FE4C17" w:rsidRPr="0047453B">
        <w:rPr>
          <w:rFonts w:eastAsia="Times New Roman" w:cs="Times New Roman"/>
          <w:szCs w:val="24"/>
          <w:lang w:eastAsia="ar-SA"/>
        </w:rPr>
        <w:t xml:space="preserve">hiljemalt 2026. aasta </w:t>
      </w:r>
      <w:r w:rsidR="00743137" w:rsidRPr="0047453B">
        <w:rPr>
          <w:rFonts w:eastAsia="Times New Roman" w:cs="Times New Roman"/>
          <w:szCs w:val="24"/>
          <w:lang w:eastAsia="ar-SA"/>
        </w:rPr>
        <w:t>28. veebruariks</w:t>
      </w:r>
      <w:r w:rsidR="00B86C0C" w:rsidRPr="0047453B">
        <w:rPr>
          <w:rFonts w:eastAsia="Times New Roman" w:cs="Times New Roman"/>
          <w:szCs w:val="24"/>
          <w:lang w:eastAsia="ar-SA"/>
        </w:rPr>
        <w:t>.</w:t>
      </w:r>
      <w:r w:rsidR="00FC2661" w:rsidRPr="0047453B">
        <w:rPr>
          <w:rFonts w:eastAsia="Times New Roman" w:cs="Times New Roman"/>
          <w:szCs w:val="24"/>
          <w:lang w:eastAsia="ar-SA"/>
        </w:rPr>
        <w:t xml:space="preserve"> </w:t>
      </w:r>
      <w:r w:rsidR="00201BF2" w:rsidRPr="0047453B">
        <w:rPr>
          <w:rFonts w:eastAsia="Times New Roman" w:cs="Times New Roman"/>
          <w:szCs w:val="24"/>
          <w:lang w:eastAsia="ar-SA"/>
        </w:rPr>
        <w:t>Eelmainitud</w:t>
      </w:r>
      <w:r w:rsidR="00201BF2" w:rsidRPr="008940D2">
        <w:rPr>
          <w:rFonts w:eastAsia="Times New Roman" w:cs="Times New Roman"/>
          <w:szCs w:val="24"/>
          <w:lang w:eastAsia="ar-SA"/>
        </w:rPr>
        <w:t xml:space="preserve"> kaks sätet on vajalikud</w:t>
      </w:r>
      <w:r w:rsidR="00B86C0C" w:rsidRPr="008940D2">
        <w:rPr>
          <w:rFonts w:eastAsia="Times New Roman" w:cs="Times New Roman"/>
          <w:szCs w:val="24"/>
          <w:lang w:eastAsia="ar-SA"/>
        </w:rPr>
        <w:t xml:space="preserve"> sujuva ülemineku jaoks UPT taskukohaselt tasult UPT põhjendatud tasu kehtestamisele.</w:t>
      </w:r>
    </w:p>
    <w:p w14:paraId="42F913BE" w14:textId="77777777" w:rsidR="004F3EB2" w:rsidRPr="008940D2" w:rsidRDefault="004F3EB2" w:rsidP="00B86C0C">
      <w:pPr>
        <w:suppressAutoHyphens/>
        <w:rPr>
          <w:rFonts w:eastAsia="Times New Roman" w:cs="Times New Roman"/>
          <w:szCs w:val="24"/>
          <w:lang w:eastAsia="ar-SA"/>
        </w:rPr>
      </w:pPr>
    </w:p>
    <w:p w14:paraId="13083D95" w14:textId="42EF3A05" w:rsidR="004F3EB2" w:rsidRPr="008940D2" w:rsidRDefault="004F3EB2" w:rsidP="00B86C0C">
      <w:pPr>
        <w:suppressAutoHyphens/>
        <w:rPr>
          <w:rFonts w:eastAsia="Times New Roman" w:cs="Times New Roman"/>
          <w:szCs w:val="24"/>
          <w:lang w:eastAsia="ar-SA"/>
        </w:rPr>
      </w:pPr>
      <w:r w:rsidRPr="008940D2">
        <w:rPr>
          <w:rFonts w:eastAsia="Times New Roman" w:cs="Times New Roman"/>
          <w:szCs w:val="24"/>
          <w:lang w:eastAsia="ar-SA"/>
        </w:rPr>
        <w:t>L</w:t>
      </w:r>
      <w:r w:rsidR="00E104F9" w:rsidRPr="008940D2">
        <w:rPr>
          <w:rFonts w:eastAsia="Times New Roman" w:cs="Times New Roman"/>
          <w:szCs w:val="24"/>
          <w:lang w:eastAsia="ar-SA"/>
        </w:rPr>
        <w:t xml:space="preserve">õike </w:t>
      </w:r>
      <w:r w:rsidR="0094021B" w:rsidRPr="008940D2">
        <w:rPr>
          <w:rFonts w:eastAsia="Times New Roman" w:cs="Times New Roman"/>
          <w:szCs w:val="24"/>
          <w:lang w:eastAsia="ar-SA"/>
        </w:rPr>
        <w:t>3</w:t>
      </w:r>
      <w:r w:rsidRPr="008940D2">
        <w:rPr>
          <w:rFonts w:eastAsia="Times New Roman" w:cs="Times New Roman"/>
          <w:szCs w:val="24"/>
          <w:lang w:eastAsia="ar-SA"/>
        </w:rPr>
        <w:t xml:space="preserve"> kohaselt seatakse</w:t>
      </w:r>
      <w:r w:rsidR="002D61D8" w:rsidRPr="008940D2">
        <w:rPr>
          <w:rFonts w:eastAsia="Times New Roman" w:cs="Times New Roman"/>
          <w:szCs w:val="24"/>
          <w:lang w:eastAsia="ar-SA"/>
        </w:rPr>
        <w:t xml:space="preserve"> üleminekuaeg </w:t>
      </w:r>
      <w:r w:rsidR="005243EC" w:rsidRPr="008940D2">
        <w:rPr>
          <w:rFonts w:eastAsia="Times New Roman" w:cs="Times New Roman"/>
          <w:szCs w:val="24"/>
          <w:lang w:eastAsia="ar-SA"/>
        </w:rPr>
        <w:t xml:space="preserve">täielikule </w:t>
      </w:r>
      <w:r w:rsidR="002D61D8" w:rsidRPr="008940D2">
        <w:rPr>
          <w:rFonts w:eastAsia="Times New Roman" w:cs="Times New Roman"/>
          <w:szCs w:val="24"/>
          <w:lang w:eastAsia="ar-SA"/>
        </w:rPr>
        <w:t>kulupõhisusele jõudmiseks,</w:t>
      </w:r>
      <w:r w:rsidRPr="008940D2">
        <w:rPr>
          <w:rFonts w:eastAsia="Times New Roman" w:cs="Times New Roman"/>
          <w:szCs w:val="24"/>
          <w:lang w:eastAsia="ar-SA"/>
        </w:rPr>
        <w:t xml:space="preserve"> </w:t>
      </w:r>
      <w:r w:rsidR="005243EC" w:rsidRPr="008940D2">
        <w:rPr>
          <w:rFonts w:eastAsia="Times New Roman" w:cs="Times New Roman"/>
          <w:szCs w:val="24"/>
          <w:lang w:eastAsia="ar-SA"/>
        </w:rPr>
        <w:t>tagamaks</w:t>
      </w:r>
      <w:r w:rsidRPr="008940D2">
        <w:rPr>
          <w:rFonts w:eastAsia="Times New Roman" w:cs="Times New Roman"/>
          <w:szCs w:val="24"/>
          <w:lang w:eastAsia="ar-SA"/>
        </w:rPr>
        <w:t xml:space="preserve"> et hinnatõus ei oleks UPT kasutajatele liiga järsk.</w:t>
      </w:r>
      <w:r w:rsidR="002D61D8" w:rsidRPr="008940D2">
        <w:rPr>
          <w:rFonts w:eastAsia="Times New Roman" w:cs="Times New Roman"/>
          <w:szCs w:val="24"/>
          <w:lang w:eastAsia="ar-SA"/>
        </w:rPr>
        <w:t xml:space="preserve"> Seega seatakse põhjendatud tasule esimestel aastatel </w:t>
      </w:r>
      <w:r w:rsidR="005243EC" w:rsidRPr="008940D2">
        <w:rPr>
          <w:rFonts w:eastAsia="Times New Roman" w:cs="Times New Roman"/>
          <w:szCs w:val="24"/>
          <w:lang w:eastAsia="ar-SA"/>
        </w:rPr>
        <w:t>lagi</w:t>
      </w:r>
      <w:r w:rsidR="002D61D8" w:rsidRPr="008940D2">
        <w:rPr>
          <w:rFonts w:eastAsia="Times New Roman" w:cs="Times New Roman"/>
          <w:szCs w:val="24"/>
          <w:lang w:eastAsia="ar-SA"/>
        </w:rPr>
        <w:t>, kui palju võib maksimaalset põhjendatud tasu</w:t>
      </w:r>
      <w:r w:rsidR="005243EC" w:rsidRPr="008940D2">
        <w:rPr>
          <w:rFonts w:eastAsia="Times New Roman" w:cs="Times New Roman"/>
          <w:szCs w:val="24"/>
          <w:lang w:eastAsia="ar-SA"/>
        </w:rPr>
        <w:t xml:space="preserve"> iga muudatusega</w:t>
      </w:r>
      <w:r w:rsidR="002D61D8" w:rsidRPr="008940D2">
        <w:rPr>
          <w:rFonts w:eastAsia="Times New Roman" w:cs="Times New Roman"/>
          <w:szCs w:val="24"/>
          <w:lang w:eastAsia="ar-SA"/>
        </w:rPr>
        <w:t xml:space="preserve"> tõusta.</w:t>
      </w:r>
      <w:r w:rsidRPr="008940D2">
        <w:rPr>
          <w:rFonts w:eastAsia="Times New Roman" w:cs="Times New Roman"/>
          <w:szCs w:val="24"/>
          <w:lang w:eastAsia="ar-SA"/>
        </w:rPr>
        <w:t xml:space="preserve"> Sätte kohaselt ei</w:t>
      </w:r>
      <w:r w:rsidR="002D61D8" w:rsidRPr="008940D2">
        <w:rPr>
          <w:rFonts w:eastAsia="Times New Roman" w:cs="Times New Roman"/>
          <w:szCs w:val="24"/>
          <w:lang w:eastAsia="ar-SA"/>
        </w:rPr>
        <w:t xml:space="preserve"> tohi aastatel 2026 – 20</w:t>
      </w:r>
      <w:r w:rsidR="009A0CA5" w:rsidRPr="008940D2">
        <w:rPr>
          <w:rFonts w:eastAsia="Times New Roman" w:cs="Times New Roman"/>
          <w:szCs w:val="24"/>
          <w:lang w:eastAsia="ar-SA"/>
        </w:rPr>
        <w:t>27</w:t>
      </w:r>
      <w:r w:rsidR="002D61D8" w:rsidRPr="008940D2">
        <w:rPr>
          <w:rFonts w:eastAsia="Times New Roman" w:cs="Times New Roman"/>
          <w:szCs w:val="24"/>
          <w:lang w:eastAsia="ar-SA"/>
        </w:rPr>
        <w:t xml:space="preserve"> UPT põhjendatud tasu suureneda korraga rohkem kui </w:t>
      </w:r>
      <w:r w:rsidR="00CE5B64" w:rsidRPr="008940D2">
        <w:rPr>
          <w:rFonts w:eastAsia="Times New Roman" w:cs="Times New Roman"/>
          <w:szCs w:val="24"/>
          <w:lang w:eastAsia="ar-SA"/>
        </w:rPr>
        <w:t>5</w:t>
      </w:r>
      <w:r w:rsidR="002D61D8" w:rsidRPr="008940D2">
        <w:rPr>
          <w:rFonts w:eastAsia="Times New Roman" w:cs="Times New Roman"/>
          <w:szCs w:val="24"/>
          <w:lang w:eastAsia="ar-SA"/>
        </w:rPr>
        <w:t xml:space="preserve">0% </w:t>
      </w:r>
      <w:r w:rsidR="00CE48E5" w:rsidRPr="008940D2">
        <w:rPr>
          <w:rFonts w:eastAsia="Times New Roman" w:cs="Times New Roman"/>
          <w:szCs w:val="24"/>
          <w:lang w:eastAsia="ar-SA"/>
        </w:rPr>
        <w:t xml:space="preserve">eelneval aastal kehtinud </w:t>
      </w:r>
      <w:r w:rsidR="002D61D8" w:rsidRPr="008940D2">
        <w:rPr>
          <w:rFonts w:eastAsia="Times New Roman" w:cs="Times New Roman"/>
          <w:szCs w:val="24"/>
          <w:lang w:eastAsia="ar-SA"/>
        </w:rPr>
        <w:t>tasust</w:t>
      </w:r>
      <w:r w:rsidR="00CE48E5" w:rsidRPr="008940D2">
        <w:rPr>
          <w:rFonts w:eastAsia="Times New Roman" w:cs="Times New Roman"/>
          <w:szCs w:val="24"/>
          <w:lang w:eastAsia="ar-SA"/>
        </w:rPr>
        <w:t xml:space="preserve">. </w:t>
      </w:r>
      <w:r w:rsidR="002D61D8" w:rsidRPr="008940D2">
        <w:rPr>
          <w:rFonts w:eastAsia="Times New Roman" w:cs="Times New Roman"/>
          <w:szCs w:val="24"/>
          <w:lang w:eastAsia="ar-SA"/>
        </w:rPr>
        <w:t xml:space="preserve">Nimetatud säte võimaldab liikuda </w:t>
      </w:r>
      <w:r w:rsidR="00401F9C" w:rsidRPr="008940D2">
        <w:rPr>
          <w:rFonts w:eastAsia="Times New Roman" w:cs="Times New Roman"/>
          <w:szCs w:val="24"/>
          <w:lang w:eastAsia="ar-SA"/>
        </w:rPr>
        <w:t>mõõdukal tempol</w:t>
      </w:r>
      <w:r w:rsidR="002D61D8" w:rsidRPr="008940D2">
        <w:rPr>
          <w:rFonts w:eastAsia="Times New Roman" w:cs="Times New Roman"/>
          <w:szCs w:val="24"/>
          <w:lang w:eastAsia="ar-SA"/>
        </w:rPr>
        <w:t xml:space="preserve"> kulupõhisuse poole, tagades UPT kasutajatele</w:t>
      </w:r>
      <w:r w:rsidR="00401F9C" w:rsidRPr="008940D2">
        <w:rPr>
          <w:rFonts w:eastAsia="Times New Roman" w:cs="Times New Roman"/>
          <w:szCs w:val="24"/>
          <w:lang w:eastAsia="ar-SA"/>
        </w:rPr>
        <w:t xml:space="preserve"> </w:t>
      </w:r>
      <w:r w:rsidR="00202FA7" w:rsidRPr="008940D2">
        <w:rPr>
          <w:rFonts w:eastAsia="Times New Roman" w:cs="Times New Roman"/>
          <w:szCs w:val="24"/>
          <w:lang w:eastAsia="ar-SA"/>
        </w:rPr>
        <w:t>kindluse hinna osas</w:t>
      </w:r>
      <w:r w:rsidR="002D61D8" w:rsidRPr="008940D2">
        <w:rPr>
          <w:rFonts w:eastAsia="Times New Roman" w:cs="Times New Roman"/>
          <w:szCs w:val="24"/>
          <w:lang w:eastAsia="ar-SA"/>
        </w:rPr>
        <w:t>. Regionaal- ja põllumajandusministeeriumi poolt tellitud uuringu</w:t>
      </w:r>
      <w:r w:rsidR="002D61D8" w:rsidRPr="008940D2">
        <w:rPr>
          <w:rStyle w:val="Allmrkuseviide"/>
          <w:rFonts w:eastAsia="Times New Roman" w:cs="Times New Roman"/>
          <w:szCs w:val="24"/>
          <w:lang w:eastAsia="ar-SA"/>
        </w:rPr>
        <w:footnoteReference w:id="9"/>
      </w:r>
      <w:r w:rsidR="002D61D8" w:rsidRPr="008940D2">
        <w:rPr>
          <w:rFonts w:eastAsia="Times New Roman" w:cs="Times New Roman"/>
          <w:szCs w:val="24"/>
          <w:lang w:eastAsia="ar-SA"/>
        </w:rPr>
        <w:t xml:space="preserve"> kohaselt o</w:t>
      </w:r>
      <w:r w:rsidR="00202FA7" w:rsidRPr="008940D2">
        <w:rPr>
          <w:rFonts w:eastAsia="Times New Roman" w:cs="Times New Roman"/>
          <w:szCs w:val="24"/>
          <w:lang w:eastAsia="ar-SA"/>
        </w:rPr>
        <w:t>n</w:t>
      </w:r>
      <w:r w:rsidR="002D61D8" w:rsidRPr="008940D2">
        <w:rPr>
          <w:rFonts w:eastAsia="Times New Roman" w:cs="Times New Roman"/>
          <w:szCs w:val="24"/>
          <w:lang w:eastAsia="ar-SA"/>
        </w:rPr>
        <w:t xml:space="preserve"> kuni </w:t>
      </w:r>
      <w:r w:rsidR="00CE5B64" w:rsidRPr="008940D2">
        <w:rPr>
          <w:rFonts w:eastAsia="Times New Roman" w:cs="Times New Roman"/>
          <w:szCs w:val="24"/>
          <w:lang w:eastAsia="ar-SA"/>
        </w:rPr>
        <w:t>5</w:t>
      </w:r>
      <w:r w:rsidR="002D61D8" w:rsidRPr="008940D2">
        <w:rPr>
          <w:rFonts w:eastAsia="Times New Roman" w:cs="Times New Roman"/>
          <w:szCs w:val="24"/>
          <w:lang w:eastAsia="ar-SA"/>
        </w:rPr>
        <w:t xml:space="preserve">0% hinnatõus </w:t>
      </w:r>
      <w:r w:rsidR="00CE5B64" w:rsidRPr="008940D2">
        <w:rPr>
          <w:rFonts w:eastAsia="Times New Roman" w:cs="Times New Roman"/>
          <w:szCs w:val="24"/>
          <w:lang w:eastAsia="ar-SA"/>
        </w:rPr>
        <w:t>tarbijatele vastuvõetav.</w:t>
      </w:r>
      <w:r w:rsidR="00401F9C" w:rsidRPr="008940D2">
        <w:rPr>
          <w:rFonts w:eastAsia="Times New Roman" w:cs="Times New Roman"/>
          <w:szCs w:val="24"/>
          <w:lang w:eastAsia="ar-SA"/>
        </w:rPr>
        <w:t xml:space="preserve"> Nimetatud lävi ei tähenda, et hind peaks igakordselt maksimaalselt tõusma </w:t>
      </w:r>
      <w:r w:rsidR="00CE5B64" w:rsidRPr="008940D2">
        <w:rPr>
          <w:rFonts w:eastAsia="Times New Roman" w:cs="Times New Roman"/>
          <w:szCs w:val="24"/>
          <w:lang w:eastAsia="ar-SA"/>
        </w:rPr>
        <w:t>5</w:t>
      </w:r>
      <w:r w:rsidR="00401F9C" w:rsidRPr="008940D2">
        <w:rPr>
          <w:rFonts w:eastAsia="Times New Roman" w:cs="Times New Roman"/>
          <w:szCs w:val="24"/>
          <w:lang w:eastAsia="ar-SA"/>
        </w:rPr>
        <w:t xml:space="preserve">0%, vaid sätestab pelgalt piiri, mida ei või ületada. </w:t>
      </w:r>
      <w:r w:rsidR="00F932EB" w:rsidRPr="008940D2">
        <w:rPr>
          <w:rFonts w:eastAsia="Times New Roman" w:cs="Times New Roman"/>
          <w:szCs w:val="24"/>
          <w:lang w:eastAsia="ar-SA"/>
        </w:rPr>
        <w:t xml:space="preserve">Tagamaks hinnalae korral siiski ettevõtte jätkuva kasumlikkuse, on oluline, et ettevõtte lubatud kasumimarginaal oleks nendel aastatel kõrgem, võimaldades tagada jätkusuutlikku postiteenuse osutamise. </w:t>
      </w:r>
      <w:r w:rsidR="00401F9C" w:rsidRPr="008940D2">
        <w:rPr>
          <w:rFonts w:eastAsia="Times New Roman" w:cs="Times New Roman"/>
          <w:szCs w:val="24"/>
          <w:lang w:eastAsia="ar-SA"/>
        </w:rPr>
        <w:t>Kuna põhjendatud tasu kooskõlastab Konkurentsiamet, on viimase ülesandeks kontrollida, et põhjendatud tasu suurus on põhjendatud ning kooskõlas õigusaktidega.</w:t>
      </w:r>
    </w:p>
    <w:p w14:paraId="39616A19" w14:textId="77777777" w:rsidR="00CE5B64" w:rsidRPr="008940D2" w:rsidRDefault="00CE5B64" w:rsidP="00B86C0C">
      <w:pPr>
        <w:suppressAutoHyphens/>
        <w:rPr>
          <w:rFonts w:eastAsia="Times New Roman" w:cs="Times New Roman"/>
          <w:szCs w:val="24"/>
          <w:lang w:eastAsia="ar-SA"/>
        </w:rPr>
      </w:pPr>
    </w:p>
    <w:p w14:paraId="7218E8D9" w14:textId="4AA239DE" w:rsidR="00CE5B64" w:rsidRPr="008940D2" w:rsidRDefault="00CE5B64" w:rsidP="00B86C0C">
      <w:pPr>
        <w:suppressAutoHyphens/>
        <w:rPr>
          <w:rFonts w:eastAsia="Times New Roman" w:cs="Times New Roman"/>
          <w:szCs w:val="24"/>
          <w:lang w:eastAsia="ar-SA"/>
        </w:rPr>
      </w:pPr>
      <w:r w:rsidRPr="008940D2">
        <w:rPr>
          <w:rFonts w:eastAsia="Times New Roman" w:cs="Times New Roman"/>
          <w:szCs w:val="24"/>
          <w:lang w:eastAsia="ar-SA"/>
        </w:rPr>
        <w:t xml:space="preserve">Lõikes </w:t>
      </w:r>
      <w:r w:rsidR="0094021B" w:rsidRPr="008940D2">
        <w:rPr>
          <w:rFonts w:eastAsia="Times New Roman" w:cs="Times New Roman"/>
          <w:szCs w:val="24"/>
          <w:lang w:eastAsia="ar-SA"/>
        </w:rPr>
        <w:t>4</w:t>
      </w:r>
      <w:r w:rsidRPr="008940D2">
        <w:rPr>
          <w:rFonts w:eastAsia="Times New Roman" w:cs="Times New Roman"/>
          <w:szCs w:val="24"/>
          <w:lang w:eastAsia="ar-SA"/>
        </w:rPr>
        <w:t xml:space="preserve"> </w:t>
      </w:r>
      <w:r w:rsidR="00D325D1" w:rsidRPr="008940D2">
        <w:rPr>
          <w:rFonts w:eastAsia="Times New Roman" w:cs="Times New Roman"/>
          <w:szCs w:val="24"/>
          <w:lang w:eastAsia="ar-SA"/>
        </w:rPr>
        <w:t>täpsustatakse, et</w:t>
      </w:r>
      <w:r w:rsidRPr="008940D2">
        <w:rPr>
          <w:rFonts w:eastAsia="Times New Roman" w:cs="Times New Roman"/>
          <w:szCs w:val="24"/>
          <w:lang w:eastAsia="ar-SA"/>
        </w:rPr>
        <w:t xml:space="preserve"> </w:t>
      </w:r>
      <w:r w:rsidR="00D325D1" w:rsidRPr="008940D2">
        <w:rPr>
          <w:rFonts w:eastAsia="Times New Roman" w:cs="Times New Roman"/>
          <w:szCs w:val="24"/>
          <w:lang w:eastAsia="ar-SA"/>
        </w:rPr>
        <w:t>seni kuni pole kooskõlastatud</w:t>
      </w:r>
      <w:r w:rsidR="00202FA7" w:rsidRPr="008940D2">
        <w:rPr>
          <w:rFonts w:eastAsia="Times New Roman" w:cs="Times New Roman"/>
          <w:szCs w:val="24"/>
          <w:lang w:eastAsia="ar-SA"/>
        </w:rPr>
        <w:t xml:space="preserve"> ja k</w:t>
      </w:r>
      <w:r w:rsidR="0047453B">
        <w:rPr>
          <w:rFonts w:eastAsia="Times New Roman" w:cs="Times New Roman"/>
          <w:szCs w:val="24"/>
          <w:lang w:eastAsia="ar-SA"/>
        </w:rPr>
        <w:t>ehtestatud</w:t>
      </w:r>
      <w:r w:rsidR="00D325D1" w:rsidRPr="008940D2">
        <w:rPr>
          <w:rFonts w:eastAsia="Times New Roman" w:cs="Times New Roman"/>
          <w:szCs w:val="24"/>
          <w:lang w:eastAsia="ar-SA"/>
        </w:rPr>
        <w:t xml:space="preserve"> esmast põhjendatud tasu, jääb kehtima seaduse § 6</w:t>
      </w:r>
      <w:r w:rsidR="00D325D1" w:rsidRPr="008940D2">
        <w:rPr>
          <w:rFonts w:eastAsia="Times New Roman" w:cs="Times New Roman"/>
          <w:szCs w:val="24"/>
          <w:vertAlign w:val="superscript"/>
          <w:lang w:eastAsia="ar-SA"/>
        </w:rPr>
        <w:t>1</w:t>
      </w:r>
      <w:r w:rsidR="00D325D1" w:rsidRPr="008940D2">
        <w:rPr>
          <w:rFonts w:eastAsia="Times New Roman" w:cs="Times New Roman"/>
          <w:szCs w:val="24"/>
          <w:lang w:eastAsia="ar-SA"/>
        </w:rPr>
        <w:t xml:space="preserve"> lõike 2 alusel kehtestatud taskukohane tasu.</w:t>
      </w:r>
      <w:r w:rsidR="005B1E76" w:rsidRPr="008940D2">
        <w:rPr>
          <w:rFonts w:eastAsia="Times New Roman" w:cs="Times New Roman"/>
          <w:szCs w:val="24"/>
          <w:lang w:eastAsia="ar-SA"/>
        </w:rPr>
        <w:t xml:space="preserve"> Nimetatud üleminek on vajalik tagamaks, et võimalikult kiirel</w:t>
      </w:r>
      <w:r w:rsidR="00D325D1" w:rsidRPr="008940D2">
        <w:rPr>
          <w:rFonts w:eastAsia="Times New Roman" w:cs="Times New Roman"/>
          <w:szCs w:val="24"/>
          <w:lang w:eastAsia="ar-SA"/>
        </w:rPr>
        <w:t>t</w:t>
      </w:r>
      <w:r w:rsidR="005B1E76" w:rsidRPr="008940D2">
        <w:rPr>
          <w:rFonts w:eastAsia="Times New Roman" w:cs="Times New Roman"/>
          <w:szCs w:val="24"/>
          <w:lang w:eastAsia="ar-SA"/>
        </w:rPr>
        <w:t xml:space="preserve"> lõpetada ära praktikas mitte töötav UPT </w:t>
      </w:r>
      <w:r w:rsidR="00D325D1" w:rsidRPr="008940D2">
        <w:rPr>
          <w:rFonts w:eastAsia="Times New Roman" w:cs="Times New Roman"/>
          <w:szCs w:val="24"/>
          <w:lang w:eastAsia="ar-SA"/>
        </w:rPr>
        <w:t>rahastamisskeem</w:t>
      </w:r>
      <w:r w:rsidR="005B1E76" w:rsidRPr="008940D2">
        <w:rPr>
          <w:rFonts w:eastAsia="Times New Roman" w:cs="Times New Roman"/>
          <w:szCs w:val="24"/>
          <w:lang w:eastAsia="ar-SA"/>
        </w:rPr>
        <w:t xml:space="preserve"> ning samas jääks osapooltele (Konkurentsiamet, UPT osutaja) piisavalt aega, et </w:t>
      </w:r>
      <w:r w:rsidR="00D325D1" w:rsidRPr="008940D2">
        <w:rPr>
          <w:rFonts w:eastAsia="Times New Roman" w:cs="Times New Roman"/>
          <w:szCs w:val="24"/>
          <w:lang w:eastAsia="ar-SA"/>
        </w:rPr>
        <w:t xml:space="preserve">viia läbi esmane kooskõlastusprotsess </w:t>
      </w:r>
      <w:r w:rsidR="005B1E76" w:rsidRPr="008940D2">
        <w:rPr>
          <w:rFonts w:eastAsia="Times New Roman" w:cs="Times New Roman"/>
          <w:szCs w:val="24"/>
          <w:lang w:eastAsia="ar-SA"/>
        </w:rPr>
        <w:t>UPT põhjendatud tasu</w:t>
      </w:r>
      <w:r w:rsidR="00D325D1" w:rsidRPr="008940D2">
        <w:rPr>
          <w:rFonts w:eastAsia="Times New Roman" w:cs="Times New Roman"/>
          <w:szCs w:val="24"/>
          <w:lang w:eastAsia="ar-SA"/>
        </w:rPr>
        <w:t>ks</w:t>
      </w:r>
      <w:r w:rsidR="005B1E76" w:rsidRPr="008940D2">
        <w:rPr>
          <w:rFonts w:eastAsia="Times New Roman" w:cs="Times New Roman"/>
          <w:szCs w:val="24"/>
          <w:lang w:eastAsia="ar-SA"/>
        </w:rPr>
        <w:t xml:space="preserve">. </w:t>
      </w:r>
      <w:r w:rsidR="00D325D1" w:rsidRPr="008940D2">
        <w:rPr>
          <w:rFonts w:eastAsia="Times New Roman" w:cs="Times New Roman"/>
          <w:szCs w:val="24"/>
          <w:lang w:eastAsia="ar-SA"/>
        </w:rPr>
        <w:t xml:space="preserve">Nimetatud üleminek on planeeritud kestma 6 kuud ning selle </w:t>
      </w:r>
      <w:r w:rsidR="00202FA7" w:rsidRPr="008940D2">
        <w:rPr>
          <w:rFonts w:eastAsia="Times New Roman" w:cs="Times New Roman"/>
          <w:szCs w:val="24"/>
          <w:lang w:eastAsia="ar-SA"/>
        </w:rPr>
        <w:t>möödumisel</w:t>
      </w:r>
      <w:r w:rsidR="00D325D1" w:rsidRPr="008940D2">
        <w:rPr>
          <w:rFonts w:eastAsia="Times New Roman" w:cs="Times New Roman"/>
          <w:szCs w:val="24"/>
          <w:lang w:eastAsia="ar-SA"/>
        </w:rPr>
        <w:t xml:space="preserve"> kinnitatakse </w:t>
      </w:r>
      <w:r w:rsidR="00202FA7" w:rsidRPr="008940D2">
        <w:rPr>
          <w:rFonts w:eastAsia="Times New Roman" w:cs="Times New Roman"/>
          <w:szCs w:val="24"/>
          <w:lang w:eastAsia="ar-SA"/>
        </w:rPr>
        <w:t>esmane</w:t>
      </w:r>
      <w:r w:rsidR="00D325D1" w:rsidRPr="008940D2">
        <w:rPr>
          <w:rFonts w:eastAsia="Times New Roman" w:cs="Times New Roman"/>
          <w:szCs w:val="24"/>
          <w:lang w:eastAsia="ar-SA"/>
        </w:rPr>
        <w:t xml:space="preserve"> põhjendatud tasu, mis on eelnevalt Konkurentsiameti poolt kooskõlastatud. Nimetatud perioodil tekkinud ebamõistlikult koormavad kulud UPT osutamise eest on võimalik UPT osutajal hõlmata § 53</w:t>
      </w:r>
      <w:r w:rsidR="00D325D1" w:rsidRPr="008940D2">
        <w:rPr>
          <w:rFonts w:eastAsia="Times New Roman" w:cs="Times New Roman"/>
          <w:szCs w:val="24"/>
          <w:vertAlign w:val="superscript"/>
          <w:lang w:eastAsia="ar-SA"/>
        </w:rPr>
        <w:t>2</w:t>
      </w:r>
      <w:r w:rsidR="00D325D1" w:rsidRPr="008940D2">
        <w:rPr>
          <w:rFonts w:eastAsia="Times New Roman" w:cs="Times New Roman"/>
          <w:szCs w:val="24"/>
          <w:lang w:eastAsia="ar-SA"/>
        </w:rPr>
        <w:t xml:space="preserve"> lõike 1 alusel esitatavasse taotlusse.</w:t>
      </w:r>
    </w:p>
    <w:p w14:paraId="1BC0F575" w14:textId="77777777" w:rsidR="001D4177" w:rsidRPr="008940D2" w:rsidRDefault="001D4177" w:rsidP="00B86C0C">
      <w:pPr>
        <w:suppressAutoHyphens/>
        <w:rPr>
          <w:rFonts w:eastAsia="Times New Roman" w:cs="Times New Roman"/>
          <w:szCs w:val="24"/>
          <w:lang w:eastAsia="ar-SA"/>
        </w:rPr>
      </w:pPr>
    </w:p>
    <w:p w14:paraId="696953F7" w14:textId="1EAE839F" w:rsidR="00943DDF" w:rsidRPr="008940D2" w:rsidRDefault="00B36E72" w:rsidP="00B86C0C">
      <w:pPr>
        <w:suppressAutoHyphens/>
        <w:rPr>
          <w:u w:val="single"/>
        </w:rPr>
      </w:pPr>
      <w:r w:rsidRPr="008940D2">
        <w:rPr>
          <w:u w:val="single"/>
        </w:rPr>
        <w:t>UPT</w:t>
      </w:r>
      <w:r w:rsidR="00943DDF" w:rsidRPr="008940D2">
        <w:rPr>
          <w:u w:val="single"/>
        </w:rPr>
        <w:t xml:space="preserve"> rahastamisega seotud rahastamiskohustuse lõpetamine</w:t>
      </w:r>
    </w:p>
    <w:p w14:paraId="4072A081" w14:textId="77777777" w:rsidR="00943DDF" w:rsidRPr="008940D2" w:rsidRDefault="00943DDF" w:rsidP="00B86C0C">
      <w:pPr>
        <w:suppressAutoHyphens/>
        <w:rPr>
          <w:rFonts w:eastAsia="Times New Roman" w:cs="Times New Roman"/>
          <w:szCs w:val="24"/>
          <w:lang w:eastAsia="ar-SA"/>
        </w:rPr>
      </w:pPr>
    </w:p>
    <w:p w14:paraId="631867E5" w14:textId="0EB3753D" w:rsidR="00D325D1" w:rsidRPr="008940D2" w:rsidRDefault="004F3EB2" w:rsidP="00B86C0C">
      <w:pPr>
        <w:suppressAutoHyphens/>
        <w:rPr>
          <w:rFonts w:eastAsia="Times New Roman" w:cs="Times New Roman"/>
          <w:szCs w:val="24"/>
          <w:lang w:eastAsia="ar-SA"/>
        </w:rPr>
      </w:pPr>
      <w:r w:rsidRPr="008940D2">
        <w:rPr>
          <w:rFonts w:eastAsia="Times New Roman" w:cs="Times New Roman"/>
          <w:szCs w:val="24"/>
          <w:lang w:eastAsia="ar-SA"/>
        </w:rPr>
        <w:lastRenderedPageBreak/>
        <w:t>Lõi</w:t>
      </w:r>
      <w:r w:rsidR="007606F6" w:rsidRPr="008940D2">
        <w:rPr>
          <w:rFonts w:eastAsia="Times New Roman" w:cs="Times New Roman"/>
          <w:szCs w:val="24"/>
          <w:lang w:eastAsia="ar-SA"/>
        </w:rPr>
        <w:t>g</w:t>
      </w:r>
      <w:r w:rsidRPr="008940D2">
        <w:rPr>
          <w:rFonts w:eastAsia="Times New Roman" w:cs="Times New Roman"/>
          <w:szCs w:val="24"/>
          <w:lang w:eastAsia="ar-SA"/>
        </w:rPr>
        <w:t>e</w:t>
      </w:r>
      <w:r w:rsidR="007606F6" w:rsidRPr="008940D2">
        <w:rPr>
          <w:rFonts w:eastAsia="Times New Roman" w:cs="Times New Roman"/>
          <w:szCs w:val="24"/>
          <w:lang w:eastAsia="ar-SA"/>
        </w:rPr>
        <w:t>te</w:t>
      </w:r>
      <w:r w:rsidRPr="008940D2">
        <w:rPr>
          <w:rFonts w:eastAsia="Times New Roman" w:cs="Times New Roman"/>
          <w:szCs w:val="24"/>
          <w:lang w:eastAsia="ar-SA"/>
        </w:rPr>
        <w:t xml:space="preserve">s </w:t>
      </w:r>
      <w:r w:rsidR="00943DDF" w:rsidRPr="008940D2">
        <w:rPr>
          <w:rFonts w:eastAsia="Times New Roman" w:cs="Times New Roman"/>
          <w:szCs w:val="24"/>
          <w:lang w:eastAsia="ar-SA"/>
        </w:rPr>
        <w:t>1 ja 2</w:t>
      </w:r>
      <w:r w:rsidR="00B86C0C" w:rsidRPr="008940D2">
        <w:rPr>
          <w:rFonts w:eastAsia="Times New Roman" w:cs="Times New Roman"/>
          <w:szCs w:val="24"/>
          <w:lang w:eastAsia="ar-SA"/>
        </w:rPr>
        <w:t xml:space="preserve"> sätestatakse üleminekusätetena periood kaua peab tasuma </w:t>
      </w:r>
      <w:r w:rsidR="00B36E72" w:rsidRPr="008940D2">
        <w:rPr>
          <w:rFonts w:eastAsia="Times New Roman" w:cs="Times New Roman"/>
          <w:szCs w:val="24"/>
          <w:lang w:eastAsia="ar-SA"/>
        </w:rPr>
        <w:t>UPT</w:t>
      </w:r>
      <w:r w:rsidR="00E104F9" w:rsidRPr="008940D2">
        <w:rPr>
          <w:rFonts w:eastAsia="Times New Roman" w:cs="Times New Roman"/>
          <w:szCs w:val="24"/>
          <w:lang w:eastAsia="ar-SA"/>
        </w:rPr>
        <w:t xml:space="preserve"> makse</w:t>
      </w:r>
      <w:r w:rsidR="007606F6" w:rsidRPr="008940D2">
        <w:rPr>
          <w:rFonts w:eastAsia="Times New Roman" w:cs="Times New Roman"/>
          <w:szCs w:val="24"/>
          <w:lang w:eastAsia="ar-SA"/>
        </w:rPr>
        <w:t>t</w:t>
      </w:r>
      <w:r w:rsidR="00E104F9" w:rsidRPr="008940D2">
        <w:rPr>
          <w:rFonts w:eastAsia="Times New Roman" w:cs="Times New Roman"/>
          <w:szCs w:val="24"/>
          <w:lang w:eastAsia="ar-SA"/>
        </w:rPr>
        <w:t xml:space="preserve"> (rahastamiskohustus)</w:t>
      </w:r>
      <w:r w:rsidR="00B86C0C" w:rsidRPr="008940D2">
        <w:rPr>
          <w:rFonts w:eastAsia="Times New Roman" w:cs="Times New Roman"/>
          <w:szCs w:val="24"/>
          <w:lang w:eastAsia="ar-SA"/>
        </w:rPr>
        <w:t xml:space="preserve"> ning kui kaua on UPT osutajal õigus küsida taotlusega hüvitist </w:t>
      </w:r>
      <w:r w:rsidR="00042F41" w:rsidRPr="008940D2">
        <w:rPr>
          <w:rFonts w:eastAsia="Times New Roman" w:cs="Times New Roman"/>
          <w:szCs w:val="24"/>
          <w:lang w:eastAsia="ar-SA"/>
        </w:rPr>
        <w:t>ebamõistlikult</w:t>
      </w:r>
      <w:r w:rsidR="00B86C0C" w:rsidRPr="008940D2">
        <w:rPr>
          <w:rFonts w:eastAsia="Times New Roman" w:cs="Times New Roman"/>
          <w:szCs w:val="24"/>
          <w:lang w:eastAsia="ar-SA"/>
        </w:rPr>
        <w:t xml:space="preserve"> koorm</w:t>
      </w:r>
      <w:r w:rsidR="00D01EA3" w:rsidRPr="008940D2">
        <w:rPr>
          <w:rFonts w:eastAsia="Times New Roman" w:cs="Times New Roman"/>
          <w:szCs w:val="24"/>
          <w:lang w:eastAsia="ar-SA"/>
        </w:rPr>
        <w:t>a</w:t>
      </w:r>
      <w:r w:rsidR="00B86C0C" w:rsidRPr="008940D2">
        <w:rPr>
          <w:rFonts w:eastAsia="Times New Roman" w:cs="Times New Roman"/>
          <w:szCs w:val="24"/>
          <w:lang w:eastAsia="ar-SA"/>
        </w:rPr>
        <w:t xml:space="preserve">vate kulude hüvitamiseks. Sätetega luuakse selgus, et </w:t>
      </w:r>
      <w:r w:rsidR="00D325D1" w:rsidRPr="008940D2">
        <w:rPr>
          <w:rFonts w:eastAsia="Times New Roman" w:cs="Times New Roman"/>
          <w:szCs w:val="24"/>
          <w:lang w:eastAsia="ar-SA"/>
        </w:rPr>
        <w:t xml:space="preserve">rahastamiskohustus ning ebamõistlikult koormavate kulude hüvitamise õigus kehtib </w:t>
      </w:r>
      <w:r w:rsidR="00B86C0C" w:rsidRPr="008940D2">
        <w:rPr>
          <w:rFonts w:eastAsia="Times New Roman" w:cs="Times New Roman"/>
          <w:szCs w:val="24"/>
          <w:lang w:eastAsia="ar-SA"/>
        </w:rPr>
        <w:t xml:space="preserve">kuni põhjendatud tasu jõustumiseni. </w:t>
      </w:r>
    </w:p>
    <w:p w14:paraId="2789F9C9" w14:textId="77777777" w:rsidR="00D325D1" w:rsidRPr="008940D2" w:rsidRDefault="00D325D1" w:rsidP="00B86C0C">
      <w:pPr>
        <w:suppressAutoHyphens/>
        <w:rPr>
          <w:rFonts w:eastAsia="Times New Roman" w:cs="Times New Roman"/>
          <w:szCs w:val="24"/>
          <w:lang w:eastAsia="ar-SA"/>
        </w:rPr>
      </w:pPr>
    </w:p>
    <w:p w14:paraId="1AFFE691" w14:textId="70755456" w:rsidR="00B86C0C" w:rsidRPr="008940D2" w:rsidRDefault="00D325D1" w:rsidP="00B86C0C">
      <w:pPr>
        <w:suppressAutoHyphens/>
        <w:rPr>
          <w:rFonts w:eastAsia="Times New Roman" w:cs="Times New Roman"/>
          <w:szCs w:val="24"/>
          <w:lang w:eastAsia="ar-SA"/>
        </w:rPr>
      </w:pPr>
      <w:r w:rsidRPr="008940D2">
        <w:rPr>
          <w:rFonts w:eastAsia="Times New Roman" w:cs="Times New Roman"/>
          <w:szCs w:val="24"/>
          <w:lang w:eastAsia="ar-SA"/>
        </w:rPr>
        <w:t>Põhjendatud</w:t>
      </w:r>
      <w:r w:rsidR="00B86C0C" w:rsidRPr="008940D2">
        <w:rPr>
          <w:rFonts w:eastAsia="Times New Roman" w:cs="Times New Roman"/>
          <w:szCs w:val="24"/>
          <w:lang w:eastAsia="ar-SA"/>
        </w:rPr>
        <w:t xml:space="preserve"> tasu jõustumis</w:t>
      </w:r>
      <w:r w:rsidRPr="008940D2">
        <w:rPr>
          <w:rFonts w:eastAsia="Times New Roman" w:cs="Times New Roman"/>
          <w:szCs w:val="24"/>
          <w:lang w:eastAsia="ar-SA"/>
        </w:rPr>
        <w:t xml:space="preserve">e aastale </w:t>
      </w:r>
      <w:r w:rsidR="005B1E76" w:rsidRPr="008940D2">
        <w:rPr>
          <w:rFonts w:eastAsia="Times New Roman" w:cs="Times New Roman"/>
          <w:szCs w:val="24"/>
          <w:lang w:eastAsia="ar-SA"/>
        </w:rPr>
        <w:t>järg</w:t>
      </w:r>
      <w:r w:rsidRPr="008940D2">
        <w:rPr>
          <w:rFonts w:eastAsia="Times New Roman" w:cs="Times New Roman"/>
          <w:szCs w:val="24"/>
          <w:lang w:eastAsia="ar-SA"/>
        </w:rPr>
        <w:t>neva</w:t>
      </w:r>
      <w:r w:rsidR="005B1E76" w:rsidRPr="008940D2">
        <w:rPr>
          <w:rFonts w:eastAsia="Times New Roman" w:cs="Times New Roman"/>
          <w:szCs w:val="24"/>
          <w:lang w:eastAsia="ar-SA"/>
        </w:rPr>
        <w:t xml:space="preserve"> aasta </w:t>
      </w:r>
      <w:r w:rsidR="007606F6" w:rsidRPr="008940D2">
        <w:rPr>
          <w:rFonts w:eastAsia="Times New Roman" w:cs="Times New Roman"/>
          <w:szCs w:val="24"/>
          <w:lang w:eastAsia="ar-SA"/>
        </w:rPr>
        <w:t>esimese poolaasta jooksul on</w:t>
      </w:r>
      <w:r w:rsidRPr="008940D2">
        <w:rPr>
          <w:rFonts w:eastAsia="Times New Roman" w:cs="Times New Roman"/>
          <w:szCs w:val="24"/>
          <w:lang w:eastAsia="ar-SA"/>
        </w:rPr>
        <w:t xml:space="preserve"> UPT osutajal</w:t>
      </w:r>
      <w:r w:rsidR="00B86C0C" w:rsidRPr="008940D2">
        <w:rPr>
          <w:rFonts w:eastAsia="Times New Roman" w:cs="Times New Roman"/>
          <w:szCs w:val="24"/>
          <w:lang w:eastAsia="ar-SA"/>
        </w:rPr>
        <w:t xml:space="preserve"> õigus esitada viimane taotlus</w:t>
      </w:r>
      <w:r w:rsidR="008B2A0F" w:rsidRPr="008940D2">
        <w:rPr>
          <w:rFonts w:eastAsia="Times New Roman" w:cs="Times New Roman"/>
          <w:szCs w:val="24"/>
          <w:lang w:eastAsia="ar-SA"/>
        </w:rPr>
        <w:t xml:space="preserve"> ebamõistlik</w:t>
      </w:r>
      <w:r w:rsidR="001E1E03" w:rsidRPr="008940D2">
        <w:rPr>
          <w:rFonts w:eastAsia="Times New Roman" w:cs="Times New Roman"/>
          <w:szCs w:val="24"/>
          <w:lang w:eastAsia="ar-SA"/>
        </w:rPr>
        <w:t>ult</w:t>
      </w:r>
      <w:r w:rsidR="008B2A0F" w:rsidRPr="008940D2">
        <w:rPr>
          <w:rFonts w:eastAsia="Times New Roman" w:cs="Times New Roman"/>
          <w:szCs w:val="24"/>
          <w:lang w:eastAsia="ar-SA"/>
        </w:rPr>
        <w:t xml:space="preserve"> koormavate kulude</w:t>
      </w:r>
      <w:r w:rsidR="00B86C0C" w:rsidRPr="008940D2">
        <w:rPr>
          <w:rFonts w:eastAsia="Times New Roman" w:cs="Times New Roman"/>
          <w:szCs w:val="24"/>
          <w:lang w:eastAsia="ar-SA"/>
        </w:rPr>
        <w:t xml:space="preserve"> hüvitise </w:t>
      </w:r>
      <w:r w:rsidR="001E1E03" w:rsidRPr="008940D2">
        <w:rPr>
          <w:rFonts w:eastAsia="Times New Roman" w:cs="Times New Roman"/>
          <w:szCs w:val="24"/>
          <w:lang w:eastAsia="ar-SA"/>
        </w:rPr>
        <w:t>taotlemiseks</w:t>
      </w:r>
      <w:r w:rsidR="00B86C0C" w:rsidRPr="008940D2">
        <w:rPr>
          <w:rFonts w:eastAsia="Times New Roman" w:cs="Times New Roman"/>
          <w:szCs w:val="24"/>
          <w:lang w:eastAsia="ar-SA"/>
        </w:rPr>
        <w:t xml:space="preserve">. </w:t>
      </w:r>
      <w:r w:rsidR="008B2A0F" w:rsidRPr="008940D2">
        <w:rPr>
          <w:rFonts w:eastAsia="Times New Roman" w:cs="Times New Roman"/>
          <w:szCs w:val="24"/>
          <w:lang w:eastAsia="ar-SA"/>
        </w:rPr>
        <w:t>Planeeritava seaduse § 53</w:t>
      </w:r>
      <w:r w:rsidR="00943DDF" w:rsidRPr="008940D2">
        <w:rPr>
          <w:rFonts w:eastAsia="Times New Roman" w:cs="Times New Roman"/>
          <w:szCs w:val="24"/>
          <w:vertAlign w:val="superscript"/>
          <w:lang w:eastAsia="ar-SA"/>
        </w:rPr>
        <w:t>2</w:t>
      </w:r>
      <w:r w:rsidR="008B2A0F" w:rsidRPr="008940D2">
        <w:rPr>
          <w:rFonts w:eastAsia="Times New Roman" w:cs="Times New Roman"/>
          <w:szCs w:val="24"/>
          <w:lang w:eastAsia="ar-SA"/>
        </w:rPr>
        <w:t xml:space="preserve"> lõike 1</w:t>
      </w:r>
      <w:r w:rsidR="006E3F52" w:rsidRPr="008940D2">
        <w:rPr>
          <w:rFonts w:eastAsia="Times New Roman" w:cs="Times New Roman"/>
          <w:szCs w:val="24"/>
          <w:lang w:eastAsia="ar-SA"/>
        </w:rPr>
        <w:t xml:space="preserve"> </w:t>
      </w:r>
      <w:r w:rsidR="008B2A0F" w:rsidRPr="008940D2">
        <w:rPr>
          <w:rFonts w:eastAsia="Times New Roman" w:cs="Times New Roman"/>
          <w:szCs w:val="24"/>
          <w:lang w:eastAsia="ar-SA"/>
        </w:rPr>
        <w:t xml:space="preserve">alusel esitatava taotlusesse </w:t>
      </w:r>
      <w:r w:rsidR="006E3F52" w:rsidRPr="008940D2">
        <w:rPr>
          <w:rFonts w:eastAsia="Times New Roman" w:cs="Times New Roman"/>
          <w:szCs w:val="24"/>
          <w:lang w:eastAsia="ar-SA"/>
        </w:rPr>
        <w:t xml:space="preserve">võib </w:t>
      </w:r>
      <w:r w:rsidR="008B2A0F" w:rsidRPr="008940D2">
        <w:rPr>
          <w:rFonts w:eastAsia="Times New Roman" w:cs="Times New Roman"/>
          <w:szCs w:val="24"/>
          <w:lang w:eastAsia="ar-SA"/>
        </w:rPr>
        <w:t>koondada ka</w:t>
      </w:r>
      <w:r w:rsidR="006E3F52" w:rsidRPr="008940D2">
        <w:rPr>
          <w:rFonts w:eastAsia="Times New Roman" w:cs="Times New Roman"/>
          <w:szCs w:val="24"/>
          <w:lang w:eastAsia="ar-SA"/>
        </w:rPr>
        <w:t xml:space="preserve"> mitme aasta ebamõistlik</w:t>
      </w:r>
      <w:r w:rsidR="008B2A0F" w:rsidRPr="008940D2">
        <w:rPr>
          <w:rFonts w:eastAsia="Times New Roman" w:cs="Times New Roman"/>
          <w:szCs w:val="24"/>
          <w:lang w:eastAsia="ar-SA"/>
        </w:rPr>
        <w:t>u</w:t>
      </w:r>
      <w:r w:rsidR="00042F41" w:rsidRPr="008940D2">
        <w:rPr>
          <w:rFonts w:eastAsia="Times New Roman" w:cs="Times New Roman"/>
          <w:szCs w:val="24"/>
          <w:lang w:eastAsia="ar-SA"/>
        </w:rPr>
        <w:t>lt</w:t>
      </w:r>
      <w:r w:rsidR="006E3F52" w:rsidRPr="008940D2">
        <w:rPr>
          <w:rFonts w:eastAsia="Times New Roman" w:cs="Times New Roman"/>
          <w:szCs w:val="24"/>
          <w:lang w:eastAsia="ar-SA"/>
        </w:rPr>
        <w:t xml:space="preserve"> koormava</w:t>
      </w:r>
      <w:r w:rsidR="008B2A0F" w:rsidRPr="008940D2">
        <w:rPr>
          <w:rFonts w:eastAsia="Times New Roman" w:cs="Times New Roman"/>
          <w:szCs w:val="24"/>
          <w:lang w:eastAsia="ar-SA"/>
        </w:rPr>
        <w:t>d</w:t>
      </w:r>
      <w:r w:rsidR="006E3F52" w:rsidRPr="008940D2">
        <w:rPr>
          <w:rFonts w:eastAsia="Times New Roman" w:cs="Times New Roman"/>
          <w:szCs w:val="24"/>
          <w:lang w:eastAsia="ar-SA"/>
        </w:rPr>
        <w:t xml:space="preserve"> kulud, juhul kui need on veel eelnevalt esitamata. </w:t>
      </w:r>
      <w:r w:rsidR="008B2A0F" w:rsidRPr="008940D2">
        <w:rPr>
          <w:rFonts w:eastAsia="Times New Roman" w:cs="Times New Roman"/>
          <w:szCs w:val="24"/>
          <w:lang w:eastAsia="ar-SA"/>
        </w:rPr>
        <w:t>Oluline on see, et p</w:t>
      </w:r>
      <w:r w:rsidR="006E3F52" w:rsidRPr="008940D2">
        <w:rPr>
          <w:rFonts w:eastAsia="Times New Roman" w:cs="Times New Roman"/>
          <w:szCs w:val="24"/>
          <w:lang w:eastAsia="ar-SA"/>
        </w:rPr>
        <w:t>eale</w:t>
      </w:r>
      <w:r w:rsidR="008B2A0F" w:rsidRPr="008940D2">
        <w:rPr>
          <w:rFonts w:eastAsia="Times New Roman" w:cs="Times New Roman"/>
          <w:szCs w:val="24"/>
          <w:lang w:eastAsia="ar-SA"/>
        </w:rPr>
        <w:t xml:space="preserve"> nimetatud</w:t>
      </w:r>
      <w:r w:rsidR="006E3F52" w:rsidRPr="008940D2">
        <w:rPr>
          <w:rFonts w:eastAsia="Times New Roman" w:cs="Times New Roman"/>
          <w:szCs w:val="24"/>
          <w:lang w:eastAsia="ar-SA"/>
        </w:rPr>
        <w:t xml:space="preserve"> tähtaja möödumist ei ole UPT osutajal võimalik enam </w:t>
      </w:r>
      <w:r w:rsidR="00042F41" w:rsidRPr="008940D2">
        <w:rPr>
          <w:rFonts w:eastAsia="Times New Roman" w:cs="Times New Roman"/>
          <w:szCs w:val="24"/>
          <w:lang w:eastAsia="ar-SA"/>
        </w:rPr>
        <w:t>ebamõistlikult</w:t>
      </w:r>
      <w:r w:rsidR="008B2A0F" w:rsidRPr="008940D2">
        <w:rPr>
          <w:rFonts w:eastAsia="Times New Roman" w:cs="Times New Roman"/>
          <w:szCs w:val="24"/>
          <w:lang w:eastAsia="ar-SA"/>
        </w:rPr>
        <w:t xml:space="preserve"> koormavate kulude </w:t>
      </w:r>
      <w:r w:rsidR="006E3F52" w:rsidRPr="008940D2">
        <w:rPr>
          <w:rFonts w:eastAsia="Times New Roman" w:cs="Times New Roman"/>
          <w:szCs w:val="24"/>
          <w:lang w:eastAsia="ar-SA"/>
        </w:rPr>
        <w:t>hüvit</w:t>
      </w:r>
      <w:r w:rsidR="008B2A0F" w:rsidRPr="008940D2">
        <w:rPr>
          <w:rFonts w:eastAsia="Times New Roman" w:cs="Times New Roman"/>
          <w:szCs w:val="24"/>
          <w:lang w:eastAsia="ar-SA"/>
        </w:rPr>
        <w:t>amise taotlust esitada</w:t>
      </w:r>
      <w:r w:rsidR="006E3F52" w:rsidRPr="008940D2">
        <w:rPr>
          <w:rFonts w:eastAsia="Times New Roman" w:cs="Times New Roman"/>
          <w:szCs w:val="24"/>
          <w:lang w:eastAsia="ar-SA"/>
        </w:rPr>
        <w:t>.</w:t>
      </w:r>
    </w:p>
    <w:p w14:paraId="5E2A0C0D" w14:textId="77777777" w:rsidR="006307D2" w:rsidRPr="008940D2" w:rsidRDefault="006307D2" w:rsidP="00B86C0C">
      <w:pPr>
        <w:suppressAutoHyphens/>
        <w:rPr>
          <w:rFonts w:eastAsia="Times New Roman" w:cs="Times New Roman"/>
          <w:szCs w:val="24"/>
          <w:lang w:eastAsia="ar-SA"/>
        </w:rPr>
      </w:pPr>
    </w:p>
    <w:p w14:paraId="12560F35" w14:textId="09BED5A6" w:rsidR="006307D2" w:rsidRPr="008940D2" w:rsidRDefault="006307D2" w:rsidP="00B86C0C">
      <w:pPr>
        <w:suppressAutoHyphens/>
        <w:rPr>
          <w:rFonts w:eastAsia="Times New Roman" w:cs="Times New Roman"/>
          <w:szCs w:val="24"/>
          <w:lang w:eastAsia="ar-SA"/>
        </w:rPr>
      </w:pPr>
      <w:r w:rsidRPr="008940D2">
        <w:rPr>
          <w:szCs w:val="24"/>
        </w:rPr>
        <w:t>Lõike 2 kohaselt tasutakse universaalse postiteenuse makse viimast korda hiljemalt 2026. aasta 25. juuliks.</w:t>
      </w:r>
    </w:p>
    <w:p w14:paraId="22D56FB0" w14:textId="77777777" w:rsidR="00E104F9" w:rsidRPr="008940D2" w:rsidRDefault="00E104F9" w:rsidP="00B86C0C">
      <w:pPr>
        <w:suppressAutoHyphens/>
        <w:rPr>
          <w:rFonts w:eastAsia="Times New Roman" w:cs="Times New Roman"/>
          <w:szCs w:val="24"/>
          <w:lang w:eastAsia="ar-SA"/>
        </w:rPr>
      </w:pPr>
    </w:p>
    <w:p w14:paraId="036299C7" w14:textId="1EB5AAD7" w:rsidR="00E104F9" w:rsidRPr="008940D2" w:rsidRDefault="00E104F9" w:rsidP="00B86C0C">
      <w:pPr>
        <w:suppressAutoHyphens/>
        <w:rPr>
          <w:rFonts w:eastAsia="Times New Roman" w:cs="Times New Roman"/>
          <w:szCs w:val="24"/>
          <w:lang w:eastAsia="ar-SA"/>
        </w:rPr>
      </w:pPr>
      <w:r w:rsidRPr="008940D2">
        <w:rPr>
          <w:rFonts w:eastAsia="Times New Roman" w:cs="Times New Roman"/>
          <w:szCs w:val="24"/>
          <w:lang w:eastAsia="ar-SA"/>
        </w:rPr>
        <w:t xml:space="preserve">Lõikes </w:t>
      </w:r>
      <w:r w:rsidR="00943DDF" w:rsidRPr="008940D2">
        <w:rPr>
          <w:rFonts w:eastAsia="Times New Roman" w:cs="Times New Roman"/>
          <w:szCs w:val="24"/>
          <w:lang w:eastAsia="ar-SA"/>
        </w:rPr>
        <w:t>3</w:t>
      </w:r>
      <w:r w:rsidR="007606F6" w:rsidRPr="008940D2">
        <w:rPr>
          <w:rFonts w:eastAsia="Times New Roman" w:cs="Times New Roman"/>
          <w:szCs w:val="24"/>
          <w:lang w:eastAsia="ar-SA"/>
        </w:rPr>
        <w:t xml:space="preserve"> </w:t>
      </w:r>
      <w:r w:rsidRPr="008940D2">
        <w:rPr>
          <w:rFonts w:eastAsia="Times New Roman" w:cs="Times New Roman"/>
          <w:szCs w:val="24"/>
          <w:lang w:eastAsia="ar-SA"/>
        </w:rPr>
        <w:t>sätestatakse, et lõike 1 alusel esitatud ebamõistlik</w:t>
      </w:r>
      <w:r w:rsidR="00042F41" w:rsidRPr="008940D2">
        <w:rPr>
          <w:rFonts w:eastAsia="Times New Roman" w:cs="Times New Roman"/>
          <w:szCs w:val="24"/>
          <w:lang w:eastAsia="ar-SA"/>
        </w:rPr>
        <w:t>ult</w:t>
      </w:r>
      <w:r w:rsidRPr="008940D2">
        <w:rPr>
          <w:rFonts w:eastAsia="Times New Roman" w:cs="Times New Roman"/>
          <w:szCs w:val="24"/>
          <w:lang w:eastAsia="ar-SA"/>
        </w:rPr>
        <w:t xml:space="preserve"> koormavate kulude hüvitamise taotlust menetletakse taotluse esitamise ajal kehtinud õigusnormide alusel ja korras.</w:t>
      </w:r>
      <w:r w:rsidR="008B2A0F" w:rsidRPr="008940D2">
        <w:rPr>
          <w:rFonts w:eastAsia="Times New Roman" w:cs="Times New Roman"/>
          <w:szCs w:val="24"/>
          <w:lang w:eastAsia="ar-SA"/>
        </w:rPr>
        <w:t xml:space="preserve"> Säte on vajalik selleks, et olenemata menetluse kestvusest oleks tagatud õigusselgus, et läbi viidav menetlus toimub samadel tingimustel nagu on toimunud kõik varasemad menetlused.</w:t>
      </w:r>
    </w:p>
    <w:p w14:paraId="1840C2D8" w14:textId="77777777" w:rsidR="00B86C0C" w:rsidRPr="008940D2" w:rsidRDefault="00B86C0C" w:rsidP="00681309">
      <w:pPr>
        <w:suppressAutoHyphens/>
        <w:rPr>
          <w:rFonts w:eastAsia="Times New Roman" w:cs="Times New Roman"/>
          <w:szCs w:val="24"/>
          <w:lang w:eastAsia="ar-SA"/>
        </w:rPr>
      </w:pPr>
    </w:p>
    <w:p w14:paraId="40AEDBD1" w14:textId="7ECE13B4" w:rsidR="00B25AD2" w:rsidRPr="008940D2" w:rsidRDefault="00B86C0C" w:rsidP="00681309">
      <w:pPr>
        <w:suppressAutoHyphens/>
        <w:rPr>
          <w:rFonts w:eastAsia="Times New Roman" w:cs="Times New Roman"/>
          <w:szCs w:val="24"/>
          <w:lang w:eastAsia="ar-SA"/>
        </w:rPr>
      </w:pPr>
      <w:r w:rsidRPr="008940D2">
        <w:rPr>
          <w:rFonts w:eastAsia="Times New Roman" w:cs="Times New Roman"/>
          <w:szCs w:val="24"/>
          <w:lang w:eastAsia="ar-SA"/>
        </w:rPr>
        <w:t xml:space="preserve">Lõike </w:t>
      </w:r>
      <w:r w:rsidR="00F932EB" w:rsidRPr="008940D2">
        <w:rPr>
          <w:rFonts w:eastAsia="Times New Roman" w:cs="Times New Roman"/>
          <w:szCs w:val="24"/>
          <w:lang w:eastAsia="ar-SA"/>
        </w:rPr>
        <w:t>4</w:t>
      </w:r>
      <w:r w:rsidRPr="008940D2">
        <w:rPr>
          <w:rFonts w:eastAsia="Times New Roman" w:cs="Times New Roman"/>
          <w:szCs w:val="24"/>
          <w:lang w:eastAsia="ar-SA"/>
        </w:rPr>
        <w:t xml:space="preserve"> kohaselt </w:t>
      </w:r>
      <w:r w:rsidR="007606F6" w:rsidRPr="008940D2">
        <w:rPr>
          <w:rFonts w:eastAsia="Times New Roman" w:cs="Times New Roman"/>
          <w:szCs w:val="24"/>
          <w:lang w:eastAsia="ar-SA"/>
        </w:rPr>
        <w:t>tagastatakse</w:t>
      </w:r>
      <w:r w:rsidRPr="008940D2">
        <w:rPr>
          <w:rFonts w:eastAsia="Times New Roman" w:cs="Times New Roman"/>
          <w:szCs w:val="24"/>
          <w:lang w:eastAsia="ar-SA"/>
        </w:rPr>
        <w:t xml:space="preserve"> tasutud UPT maksed</w:t>
      </w:r>
      <w:r w:rsidR="008B2ABE" w:rsidRPr="008940D2">
        <w:rPr>
          <w:rFonts w:eastAsia="Times New Roman" w:cs="Times New Roman"/>
          <w:szCs w:val="24"/>
          <w:lang w:eastAsia="ar-SA"/>
        </w:rPr>
        <w:t xml:space="preserve"> sellises ulatuses, mida ei kasutata </w:t>
      </w:r>
      <w:r w:rsidR="00B36E72" w:rsidRPr="008940D2">
        <w:rPr>
          <w:rFonts w:eastAsia="Times New Roman" w:cs="Times New Roman"/>
          <w:szCs w:val="24"/>
          <w:lang w:eastAsia="ar-SA"/>
        </w:rPr>
        <w:t>UPT</w:t>
      </w:r>
      <w:r w:rsidR="008B2ABE" w:rsidRPr="008940D2">
        <w:rPr>
          <w:rFonts w:eastAsia="Times New Roman" w:cs="Times New Roman"/>
          <w:szCs w:val="24"/>
          <w:lang w:eastAsia="ar-SA"/>
        </w:rPr>
        <w:t xml:space="preserve"> </w:t>
      </w:r>
      <w:r w:rsidR="00042F41" w:rsidRPr="008940D2">
        <w:rPr>
          <w:rFonts w:eastAsia="Times New Roman" w:cs="Times New Roman"/>
          <w:szCs w:val="24"/>
          <w:lang w:eastAsia="ar-SA"/>
        </w:rPr>
        <w:t>ebamõistlikult</w:t>
      </w:r>
      <w:r w:rsidR="008B2ABE" w:rsidRPr="008940D2">
        <w:rPr>
          <w:rFonts w:eastAsia="Times New Roman" w:cs="Times New Roman"/>
          <w:szCs w:val="24"/>
          <w:lang w:eastAsia="ar-SA"/>
        </w:rPr>
        <w:t xml:space="preserve"> koormavate kulude hüvitamiseks</w:t>
      </w:r>
      <w:r w:rsidR="007606F6" w:rsidRPr="008940D2">
        <w:rPr>
          <w:rFonts w:eastAsia="Times New Roman" w:cs="Times New Roman"/>
          <w:szCs w:val="24"/>
          <w:lang w:eastAsia="ar-SA"/>
        </w:rPr>
        <w:t xml:space="preserve">, rahastamiskohustusega postiteenuse osutajale, </w:t>
      </w:r>
      <w:r w:rsidR="007606F6" w:rsidRPr="008940D2">
        <w:rPr>
          <w:szCs w:val="24"/>
        </w:rPr>
        <w:t xml:space="preserve">kes tasus </w:t>
      </w:r>
      <w:r w:rsidR="00B36E72" w:rsidRPr="008940D2">
        <w:rPr>
          <w:szCs w:val="24"/>
        </w:rPr>
        <w:t>UPT</w:t>
      </w:r>
      <w:r w:rsidR="007606F6" w:rsidRPr="008940D2">
        <w:rPr>
          <w:szCs w:val="24"/>
        </w:rPr>
        <w:t xml:space="preserve"> makset rahastamiskohustuse lõppemisele eelneval kalendriaastal, proportsionaalselt nimetatud kalendriaasta jooksul tehtud sissemaksete osakaalu alusel.</w:t>
      </w:r>
      <w:r w:rsidR="007606F6" w:rsidRPr="008940D2">
        <w:rPr>
          <w:rFonts w:eastAsia="Times New Roman" w:cs="Times New Roman"/>
          <w:szCs w:val="24"/>
          <w:lang w:eastAsia="ar-SA"/>
        </w:rPr>
        <w:t xml:space="preserve"> Näiteks, kui rahastamiskohustus lõppeb 2026. aastal, sh viimane makse tehakse 2026.a I kvartalis, jagatakse tasutud ning mitte kasutatud UPT maksed nende rahastamiskohustusega postiteenuse osutajate vahel, kes tasusid UPT makset 2025. aastal, seda tingimusel, et peale </w:t>
      </w:r>
      <w:r w:rsidR="00042F41" w:rsidRPr="008940D2">
        <w:rPr>
          <w:rFonts w:eastAsia="Times New Roman" w:cs="Times New Roman"/>
          <w:szCs w:val="24"/>
          <w:lang w:eastAsia="ar-SA"/>
        </w:rPr>
        <w:t xml:space="preserve">lõikes 3 </w:t>
      </w:r>
      <w:r w:rsidR="007606F6" w:rsidRPr="008940D2">
        <w:rPr>
          <w:rFonts w:eastAsia="Times New Roman" w:cs="Times New Roman"/>
          <w:szCs w:val="24"/>
          <w:lang w:eastAsia="ar-SA"/>
        </w:rPr>
        <w:t xml:space="preserve">nimetatud menetlust, on </w:t>
      </w:r>
      <w:r w:rsidR="00042F41" w:rsidRPr="008940D2">
        <w:rPr>
          <w:rFonts w:eastAsia="Times New Roman" w:cs="Times New Roman"/>
          <w:szCs w:val="24"/>
          <w:lang w:eastAsia="ar-SA"/>
        </w:rPr>
        <w:t>rahastamiskohustusest üle jäänud</w:t>
      </w:r>
      <w:r w:rsidR="007606F6" w:rsidRPr="008940D2">
        <w:rPr>
          <w:rFonts w:eastAsia="Times New Roman" w:cs="Times New Roman"/>
          <w:szCs w:val="24"/>
          <w:lang w:eastAsia="ar-SA"/>
        </w:rPr>
        <w:t xml:space="preserve"> vabu vahendeid. Oleta</w:t>
      </w:r>
      <w:r w:rsidR="00042F41" w:rsidRPr="008940D2">
        <w:rPr>
          <w:rFonts w:eastAsia="Times New Roman" w:cs="Times New Roman"/>
          <w:szCs w:val="24"/>
          <w:lang w:eastAsia="ar-SA"/>
        </w:rPr>
        <w:t>des</w:t>
      </w:r>
      <w:r w:rsidR="007606F6" w:rsidRPr="008940D2">
        <w:rPr>
          <w:rFonts w:eastAsia="Times New Roman" w:cs="Times New Roman"/>
          <w:szCs w:val="24"/>
          <w:lang w:eastAsia="ar-SA"/>
        </w:rPr>
        <w:t xml:space="preserve">, et selliseid ettevõtteid oli 2, kellest üks maksis 2025. aastal sisse 450 000 eurot ning teine maksis sisse 50 000 eurot. Seega on esimene maksnud rahastamiskohustuse lõppemisele eelneval kalendriaastal 90% ning teine 10% maksetest. Kui </w:t>
      </w:r>
      <w:r w:rsidR="00042F41" w:rsidRPr="008940D2">
        <w:rPr>
          <w:rFonts w:eastAsia="Times New Roman" w:cs="Times New Roman"/>
          <w:szCs w:val="24"/>
          <w:lang w:eastAsia="ar-SA"/>
        </w:rPr>
        <w:t>sissemaksete</w:t>
      </w:r>
      <w:r w:rsidR="007606F6" w:rsidRPr="008940D2">
        <w:rPr>
          <w:rFonts w:eastAsia="Times New Roman" w:cs="Times New Roman"/>
          <w:szCs w:val="24"/>
          <w:lang w:eastAsia="ar-SA"/>
        </w:rPr>
        <w:t xml:space="preserve"> jääk peale viimast ebamõistlikult koormavate kulude hüvitamist on näiteks 25 000 eurot, siis esimesele ettevõttele tagastatakse vastavalt </w:t>
      </w:r>
      <w:r w:rsidR="00AD2946" w:rsidRPr="008940D2">
        <w:rPr>
          <w:rFonts w:eastAsia="Times New Roman" w:cs="Times New Roman"/>
          <w:szCs w:val="24"/>
          <w:lang w:eastAsia="ar-SA"/>
        </w:rPr>
        <w:t>22 500 eurot ehk 90% ning teisele ettevõttele 2500 eurot ehk 10%.</w:t>
      </w:r>
    </w:p>
    <w:p w14:paraId="6206B506" w14:textId="77777777" w:rsidR="005B1E76" w:rsidRPr="008940D2" w:rsidRDefault="005B1E76" w:rsidP="00681309">
      <w:pPr>
        <w:suppressAutoHyphens/>
        <w:rPr>
          <w:rFonts w:eastAsia="Times New Roman" w:cs="Times New Roman"/>
          <w:szCs w:val="24"/>
          <w:lang w:eastAsia="ar-SA"/>
        </w:rPr>
      </w:pPr>
    </w:p>
    <w:p w14:paraId="38600A0D" w14:textId="174C1800" w:rsidR="00514693" w:rsidRPr="008940D2" w:rsidRDefault="005B1E76" w:rsidP="00514693">
      <w:pPr>
        <w:suppressAutoHyphens/>
        <w:rPr>
          <w:rFonts w:eastAsia="Times New Roman" w:cs="Times New Roman"/>
          <w:szCs w:val="24"/>
          <w:lang w:eastAsia="ar-SA"/>
        </w:rPr>
      </w:pPr>
      <w:r w:rsidRPr="008940D2">
        <w:rPr>
          <w:rFonts w:eastAsia="Times New Roman" w:cs="Times New Roman"/>
          <w:szCs w:val="24"/>
          <w:lang w:eastAsia="ar-SA"/>
        </w:rPr>
        <w:t>Lõike 5 kohaselt tuleb ebamõistlikult koormavate kulude hüvitamiseks, mida ei ole võimalik katta rahastamiskohustusega ettevõtjate poolt tehtud UPT maksetest, kasutada riigieelarve vahendeid.</w:t>
      </w:r>
      <w:r w:rsidR="00514693" w:rsidRPr="008940D2">
        <w:rPr>
          <w:rFonts w:eastAsia="Times New Roman" w:cs="Times New Roman"/>
          <w:szCs w:val="24"/>
          <w:lang w:eastAsia="ar-SA"/>
        </w:rPr>
        <w:t xml:space="preserve"> Kuigi seaduse kohaselt peab ebamõistlikult koormavate kulude hüvitamiseks vajalike vahendite (nn „UPT fondi“) tagamiseks Konkurentsiamet hindama tegevusloaga hõlmatud postiteenuste mahtu, käivet ja osutajate arvu, seaduse §-s 41</w:t>
      </w:r>
      <w:r w:rsidR="00514693" w:rsidRPr="008940D2">
        <w:rPr>
          <w:rFonts w:eastAsia="Times New Roman" w:cs="Times New Roman"/>
          <w:szCs w:val="24"/>
          <w:vertAlign w:val="superscript"/>
          <w:lang w:eastAsia="ar-SA"/>
        </w:rPr>
        <w:t>1</w:t>
      </w:r>
      <w:r w:rsidR="00514693" w:rsidRPr="008940D2">
        <w:rPr>
          <w:rFonts w:eastAsia="Times New Roman" w:cs="Times New Roman"/>
          <w:szCs w:val="24"/>
          <w:lang w:eastAsia="ar-SA"/>
        </w:rPr>
        <w:t xml:space="preserve"> nimetatud kulude võimaliku suurust ja § 41</w:t>
      </w:r>
      <w:r w:rsidR="00514693" w:rsidRPr="008940D2">
        <w:rPr>
          <w:rFonts w:eastAsia="Times New Roman" w:cs="Times New Roman"/>
          <w:szCs w:val="24"/>
          <w:vertAlign w:val="superscript"/>
          <w:lang w:eastAsia="ar-SA"/>
        </w:rPr>
        <w:t>4</w:t>
      </w:r>
      <w:r w:rsidR="00514693" w:rsidRPr="008940D2">
        <w:rPr>
          <w:rFonts w:eastAsia="Times New Roman" w:cs="Times New Roman"/>
          <w:szCs w:val="24"/>
          <w:lang w:eastAsia="ar-SA"/>
        </w:rPr>
        <w:t xml:space="preserve"> lõikes 5 sätestatud kasutamata </w:t>
      </w:r>
      <w:r w:rsidR="00B36E72" w:rsidRPr="008940D2">
        <w:rPr>
          <w:rFonts w:eastAsia="Times New Roman" w:cs="Times New Roman"/>
          <w:szCs w:val="24"/>
          <w:lang w:eastAsia="ar-SA"/>
        </w:rPr>
        <w:t>UPT</w:t>
      </w:r>
      <w:r w:rsidR="00514693" w:rsidRPr="008940D2">
        <w:rPr>
          <w:rFonts w:eastAsia="Times New Roman" w:cs="Times New Roman"/>
          <w:szCs w:val="24"/>
          <w:lang w:eastAsia="ar-SA"/>
        </w:rPr>
        <w:t xml:space="preserve"> makse suurust, ei ole see praktikas</w:t>
      </w:r>
      <w:r w:rsidR="002D5C9E" w:rsidRPr="008940D2">
        <w:rPr>
          <w:rFonts w:eastAsia="Times New Roman" w:cs="Times New Roman"/>
          <w:szCs w:val="24"/>
          <w:lang w:eastAsia="ar-SA"/>
        </w:rPr>
        <w:t xml:space="preserve"> enam</w:t>
      </w:r>
      <w:r w:rsidR="00514693" w:rsidRPr="008940D2">
        <w:rPr>
          <w:rFonts w:eastAsia="Times New Roman" w:cs="Times New Roman"/>
          <w:szCs w:val="24"/>
          <w:lang w:eastAsia="ar-SA"/>
        </w:rPr>
        <w:t xml:space="preserve"> töötav lahendus. UPT makseid teeb 99,9% juhtudel UPT osutaja, ehk AS Eesti Post ise</w:t>
      </w:r>
      <w:r w:rsidR="002D5C9E" w:rsidRPr="008940D2">
        <w:rPr>
          <w:rFonts w:eastAsia="Times New Roman" w:cs="Times New Roman"/>
          <w:szCs w:val="24"/>
          <w:lang w:eastAsia="ar-SA"/>
        </w:rPr>
        <w:t xml:space="preserve"> ning ka ebamõistlikult koormavate kulude küsimuse õigus on temal endal</w:t>
      </w:r>
      <w:r w:rsidR="00514693" w:rsidRPr="008940D2">
        <w:rPr>
          <w:rFonts w:eastAsia="Times New Roman" w:cs="Times New Roman"/>
          <w:szCs w:val="24"/>
          <w:lang w:eastAsia="ar-SA"/>
        </w:rPr>
        <w:t xml:space="preserve">. Seega ei ole </w:t>
      </w:r>
      <w:r w:rsidR="002D5C9E" w:rsidRPr="008940D2">
        <w:rPr>
          <w:rFonts w:eastAsia="Times New Roman" w:cs="Times New Roman"/>
          <w:szCs w:val="24"/>
          <w:lang w:eastAsia="ar-SA"/>
        </w:rPr>
        <w:t xml:space="preserve">mõistlik ega loogiline suurendada </w:t>
      </w:r>
      <w:r w:rsidR="00514693" w:rsidRPr="008940D2">
        <w:rPr>
          <w:rFonts w:eastAsia="Times New Roman" w:cs="Times New Roman"/>
          <w:szCs w:val="24"/>
          <w:lang w:eastAsia="ar-SA"/>
        </w:rPr>
        <w:t xml:space="preserve">UPT fondi </w:t>
      </w:r>
      <w:r w:rsidR="002D5C9E" w:rsidRPr="008940D2">
        <w:rPr>
          <w:rFonts w:eastAsia="Times New Roman" w:cs="Times New Roman"/>
          <w:szCs w:val="24"/>
          <w:lang w:eastAsia="ar-SA"/>
        </w:rPr>
        <w:t>makseid</w:t>
      </w:r>
      <w:r w:rsidR="00514693" w:rsidRPr="008940D2">
        <w:rPr>
          <w:rFonts w:eastAsia="Times New Roman" w:cs="Times New Roman"/>
          <w:szCs w:val="24"/>
          <w:lang w:eastAsia="ar-SA"/>
        </w:rPr>
        <w:t>,</w:t>
      </w:r>
      <w:r w:rsidR="002D5C9E" w:rsidRPr="008940D2">
        <w:rPr>
          <w:rFonts w:eastAsia="Times New Roman" w:cs="Times New Roman"/>
          <w:szCs w:val="24"/>
          <w:lang w:eastAsia="ar-SA"/>
        </w:rPr>
        <w:t xml:space="preserve"> millega suureneks AS Eesti Posti kohustused, </w:t>
      </w:r>
      <w:r w:rsidR="00514693" w:rsidRPr="008940D2">
        <w:rPr>
          <w:rFonts w:eastAsia="Times New Roman" w:cs="Times New Roman"/>
          <w:szCs w:val="24"/>
          <w:lang w:eastAsia="ar-SA"/>
        </w:rPr>
        <w:t>et</w:t>
      </w:r>
      <w:r w:rsidR="002D5C9E" w:rsidRPr="008940D2">
        <w:rPr>
          <w:rFonts w:eastAsia="Times New Roman" w:cs="Times New Roman"/>
          <w:szCs w:val="24"/>
          <w:lang w:eastAsia="ar-SA"/>
        </w:rPr>
        <w:t xml:space="preserve"> viimane saaks</w:t>
      </w:r>
      <w:r w:rsidR="00514693" w:rsidRPr="008940D2">
        <w:rPr>
          <w:rFonts w:eastAsia="Times New Roman" w:cs="Times New Roman"/>
          <w:szCs w:val="24"/>
          <w:lang w:eastAsia="ar-SA"/>
        </w:rPr>
        <w:t xml:space="preserve"> hiljem</w:t>
      </w:r>
      <w:r w:rsidR="002D5C9E" w:rsidRPr="008940D2">
        <w:rPr>
          <w:rFonts w:eastAsia="Times New Roman" w:cs="Times New Roman"/>
          <w:szCs w:val="24"/>
          <w:lang w:eastAsia="ar-SA"/>
        </w:rPr>
        <w:t xml:space="preserve"> läbi keeruka ja aeganõudva protsessi</w:t>
      </w:r>
      <w:r w:rsidR="00514693" w:rsidRPr="008940D2">
        <w:rPr>
          <w:rFonts w:eastAsia="Times New Roman" w:cs="Times New Roman"/>
          <w:szCs w:val="24"/>
          <w:lang w:eastAsia="ar-SA"/>
        </w:rPr>
        <w:t xml:space="preserve"> </w:t>
      </w:r>
      <w:r w:rsidR="002D5C9E" w:rsidRPr="008940D2">
        <w:rPr>
          <w:rFonts w:eastAsia="Times New Roman" w:cs="Times New Roman"/>
          <w:szCs w:val="24"/>
          <w:lang w:eastAsia="ar-SA"/>
        </w:rPr>
        <w:t>küsida hüvitist UPT ebamõistlikult koormavate kulude eest. Teisalt, arvestades, et AS Eesti Post on täitnud eelnimetatud olukorras talle pandud kohustusi, on igati õigustatud, et temale kui UPT osutajale, hüvitatakse ettenähtud põhjendatud ebamõistlikult koormavad kulud UPT osutamise eest</w:t>
      </w:r>
      <w:r w:rsidR="006307D2" w:rsidRPr="008940D2">
        <w:rPr>
          <w:rFonts w:eastAsia="Times New Roman" w:cs="Times New Roman"/>
          <w:szCs w:val="24"/>
          <w:lang w:eastAsia="ar-SA"/>
        </w:rPr>
        <w:t xml:space="preserve"> olukorras mil toimub üleminek uuele rahastusskeemile</w:t>
      </w:r>
      <w:r w:rsidR="002D5C9E" w:rsidRPr="008940D2">
        <w:rPr>
          <w:rFonts w:eastAsia="Times New Roman" w:cs="Times New Roman"/>
          <w:szCs w:val="24"/>
          <w:lang w:eastAsia="ar-SA"/>
        </w:rPr>
        <w:t>.</w:t>
      </w:r>
    </w:p>
    <w:p w14:paraId="60A3B8F8" w14:textId="77777777" w:rsidR="00514693" w:rsidRPr="008940D2" w:rsidRDefault="00514693" w:rsidP="00514693">
      <w:pPr>
        <w:suppressAutoHyphens/>
        <w:rPr>
          <w:rFonts w:eastAsia="Times New Roman" w:cs="Times New Roman"/>
          <w:szCs w:val="24"/>
          <w:lang w:eastAsia="ar-SA"/>
        </w:rPr>
      </w:pPr>
    </w:p>
    <w:p w14:paraId="6FF2C8AA" w14:textId="70683769" w:rsidR="005B1E76" w:rsidRPr="008940D2" w:rsidRDefault="00514693" w:rsidP="00514693">
      <w:pPr>
        <w:suppressAutoHyphens/>
        <w:rPr>
          <w:rFonts w:eastAsia="Times New Roman" w:cs="Times New Roman"/>
          <w:szCs w:val="24"/>
          <w:lang w:eastAsia="ar-SA"/>
        </w:rPr>
      </w:pPr>
      <w:r w:rsidRPr="008940D2">
        <w:rPr>
          <w:rFonts w:eastAsia="Times New Roman" w:cs="Times New Roman"/>
          <w:szCs w:val="24"/>
          <w:lang w:eastAsia="ar-SA"/>
        </w:rPr>
        <w:t xml:space="preserve">Seega on oluline, et </w:t>
      </w:r>
      <w:r w:rsidR="005B1E76" w:rsidRPr="008940D2">
        <w:rPr>
          <w:rFonts w:eastAsia="Times New Roman" w:cs="Times New Roman"/>
          <w:szCs w:val="24"/>
          <w:lang w:eastAsia="ar-SA"/>
        </w:rPr>
        <w:t xml:space="preserve">Konkurentsiamet </w:t>
      </w:r>
      <w:r w:rsidRPr="008940D2">
        <w:rPr>
          <w:rFonts w:eastAsia="Times New Roman" w:cs="Times New Roman"/>
          <w:szCs w:val="24"/>
          <w:lang w:eastAsia="ar-SA"/>
        </w:rPr>
        <w:t xml:space="preserve">hindab </w:t>
      </w:r>
      <w:r w:rsidR="00202FA7" w:rsidRPr="008940D2">
        <w:rPr>
          <w:rFonts w:eastAsia="Times New Roman" w:cs="Times New Roman"/>
          <w:szCs w:val="24"/>
          <w:lang w:eastAsia="ar-SA"/>
        </w:rPr>
        <w:t xml:space="preserve">eelnevate aastate menetluste, kehtiva UPT tasude ja </w:t>
      </w:r>
      <w:r w:rsidRPr="008940D2">
        <w:rPr>
          <w:rFonts w:eastAsia="Times New Roman" w:cs="Times New Roman"/>
          <w:szCs w:val="24"/>
          <w:lang w:eastAsia="ar-SA"/>
        </w:rPr>
        <w:t xml:space="preserve">laekuvate </w:t>
      </w:r>
      <w:r w:rsidR="00202FA7" w:rsidRPr="008940D2">
        <w:rPr>
          <w:rFonts w:eastAsia="Times New Roman" w:cs="Times New Roman"/>
          <w:szCs w:val="24"/>
          <w:lang w:eastAsia="ar-SA"/>
        </w:rPr>
        <w:t xml:space="preserve">UPT maksete </w:t>
      </w:r>
      <w:r w:rsidRPr="008940D2">
        <w:rPr>
          <w:rFonts w:eastAsia="Times New Roman" w:cs="Times New Roman"/>
          <w:szCs w:val="24"/>
          <w:lang w:eastAsia="ar-SA"/>
        </w:rPr>
        <w:t>suuruse</w:t>
      </w:r>
      <w:r w:rsidR="002D5C9E" w:rsidRPr="008940D2">
        <w:rPr>
          <w:rFonts w:eastAsia="Times New Roman" w:cs="Times New Roman"/>
          <w:szCs w:val="24"/>
          <w:lang w:eastAsia="ar-SA"/>
        </w:rPr>
        <w:t xml:space="preserve"> pealt</w:t>
      </w:r>
      <w:r w:rsidRPr="008940D2">
        <w:rPr>
          <w:rFonts w:eastAsia="Times New Roman" w:cs="Times New Roman"/>
          <w:szCs w:val="24"/>
          <w:lang w:eastAsia="ar-SA"/>
        </w:rPr>
        <w:t xml:space="preserve">, </w:t>
      </w:r>
      <w:r w:rsidR="005B1E76" w:rsidRPr="008940D2">
        <w:rPr>
          <w:rFonts w:eastAsia="Times New Roman" w:cs="Times New Roman"/>
          <w:szCs w:val="24"/>
          <w:lang w:eastAsia="ar-SA"/>
        </w:rPr>
        <w:t>kas senini tehtud UPT maksed on piisavad</w:t>
      </w:r>
      <w:r w:rsidRPr="008940D2">
        <w:rPr>
          <w:rFonts w:eastAsia="Times New Roman" w:cs="Times New Roman"/>
          <w:szCs w:val="24"/>
          <w:lang w:eastAsia="ar-SA"/>
        </w:rPr>
        <w:t xml:space="preserve"> viimaste </w:t>
      </w:r>
      <w:r w:rsidRPr="008940D2">
        <w:rPr>
          <w:rFonts w:eastAsia="Times New Roman" w:cs="Times New Roman"/>
          <w:szCs w:val="24"/>
          <w:lang w:eastAsia="ar-SA"/>
        </w:rPr>
        <w:lastRenderedPageBreak/>
        <w:t xml:space="preserve">ebamõistlikult koormavate kulude hüvitamiseks. Kui mitte, tuleks läbi </w:t>
      </w:r>
      <w:r w:rsidR="005B1E76" w:rsidRPr="008940D2">
        <w:rPr>
          <w:rFonts w:eastAsia="Times New Roman" w:cs="Times New Roman"/>
          <w:szCs w:val="24"/>
          <w:lang w:eastAsia="ar-SA"/>
        </w:rPr>
        <w:t xml:space="preserve">vastutava ministeeriumi </w:t>
      </w:r>
      <w:r w:rsidRPr="008940D2">
        <w:rPr>
          <w:rFonts w:eastAsia="Times New Roman" w:cs="Times New Roman"/>
          <w:szCs w:val="24"/>
          <w:lang w:eastAsia="ar-SA"/>
        </w:rPr>
        <w:t xml:space="preserve">esitada </w:t>
      </w:r>
      <w:r w:rsidR="005B1E76" w:rsidRPr="008940D2">
        <w:rPr>
          <w:rFonts w:eastAsia="Times New Roman" w:cs="Times New Roman"/>
          <w:szCs w:val="24"/>
          <w:lang w:eastAsia="ar-SA"/>
        </w:rPr>
        <w:t>taotlus</w:t>
      </w:r>
      <w:r w:rsidRPr="008940D2">
        <w:rPr>
          <w:rFonts w:eastAsia="Times New Roman" w:cs="Times New Roman"/>
          <w:szCs w:val="24"/>
          <w:lang w:eastAsia="ar-SA"/>
        </w:rPr>
        <w:t xml:space="preserve"> täiendavate vahendite saamiseks</w:t>
      </w:r>
      <w:r w:rsidR="005B1E76" w:rsidRPr="008940D2">
        <w:rPr>
          <w:rFonts w:eastAsia="Times New Roman" w:cs="Times New Roman"/>
          <w:szCs w:val="24"/>
          <w:lang w:eastAsia="ar-SA"/>
        </w:rPr>
        <w:t xml:space="preserve"> riigieelarve protsessi raames.</w:t>
      </w:r>
    </w:p>
    <w:p w14:paraId="48FB0AC2" w14:textId="77777777" w:rsidR="00AD2946" w:rsidRPr="008940D2" w:rsidRDefault="00AD2946" w:rsidP="00681309">
      <w:pPr>
        <w:suppressAutoHyphens/>
        <w:rPr>
          <w:rFonts w:eastAsia="Times New Roman" w:cs="Times New Roman"/>
          <w:b/>
          <w:bCs/>
          <w:szCs w:val="24"/>
          <w:lang w:eastAsia="ar-SA"/>
        </w:rPr>
      </w:pPr>
    </w:p>
    <w:p w14:paraId="4D482E57" w14:textId="2D3F1058" w:rsidR="00FB2F57" w:rsidRPr="008940D2" w:rsidRDefault="33C6F68D" w:rsidP="79A72EDF">
      <w:pPr>
        <w:suppressAutoHyphens/>
        <w:rPr>
          <w:rFonts w:eastAsia="Times New Roman" w:cs="Times New Roman"/>
          <w:lang w:eastAsia="ar-SA"/>
        </w:rPr>
      </w:pPr>
      <w:r w:rsidRPr="79A72EDF">
        <w:rPr>
          <w:rFonts w:eastAsia="Times New Roman" w:cs="Times New Roman"/>
          <w:b/>
          <w:bCs/>
          <w:lang w:eastAsia="ar-SA"/>
        </w:rPr>
        <w:t>Eelnõu §</w:t>
      </w:r>
      <w:r w:rsidR="592F9841" w:rsidRPr="79A72EDF">
        <w:rPr>
          <w:rFonts w:eastAsia="Times New Roman" w:cs="Times New Roman"/>
          <w:b/>
          <w:bCs/>
          <w:lang w:eastAsia="ar-SA"/>
        </w:rPr>
        <w:t xml:space="preserve"> 2</w:t>
      </w:r>
      <w:r w:rsidR="1FE7E3B7" w:rsidRPr="79A72EDF">
        <w:rPr>
          <w:rFonts w:eastAsia="Times New Roman" w:cs="Times New Roman"/>
          <w:b/>
          <w:bCs/>
          <w:lang w:eastAsia="ar-SA"/>
        </w:rPr>
        <w:t xml:space="preserve"> </w:t>
      </w:r>
      <w:r w:rsidRPr="79A72EDF">
        <w:rPr>
          <w:rFonts w:eastAsia="Times New Roman" w:cs="Times New Roman"/>
          <w:lang w:eastAsia="ar-SA"/>
        </w:rPr>
        <w:t xml:space="preserve">kohaselt tunnistatakse kehtetuks </w:t>
      </w:r>
      <w:r w:rsidR="095D950F" w:rsidRPr="79A72EDF">
        <w:rPr>
          <w:rFonts w:eastAsia="Times New Roman" w:cs="Times New Roman"/>
          <w:lang w:eastAsia="ar-SA"/>
        </w:rPr>
        <w:t>r</w:t>
      </w:r>
      <w:r w:rsidRPr="79A72EDF">
        <w:rPr>
          <w:rFonts w:eastAsia="Times New Roman" w:cs="Times New Roman"/>
          <w:lang w:eastAsia="ar-SA"/>
        </w:rPr>
        <w:t>iigilõivuseaduse § 261</w:t>
      </w:r>
      <w:r w:rsidRPr="79A72EDF">
        <w:rPr>
          <w:rFonts w:eastAsia="Times New Roman" w:cs="Times New Roman"/>
          <w:vertAlign w:val="superscript"/>
          <w:lang w:eastAsia="ar-SA"/>
        </w:rPr>
        <w:t>5</w:t>
      </w:r>
      <w:r w:rsidRPr="79A72EDF">
        <w:rPr>
          <w:rFonts w:eastAsia="Times New Roman" w:cs="Times New Roman"/>
          <w:lang w:eastAsia="ar-SA"/>
        </w:rPr>
        <w:t>,</w:t>
      </w:r>
      <w:r w:rsidRPr="79A72EDF">
        <w:rPr>
          <w:rFonts w:eastAsia="Times New Roman" w:cs="Times New Roman"/>
          <w:b/>
          <w:bCs/>
          <w:lang w:eastAsia="ar-SA"/>
        </w:rPr>
        <w:t xml:space="preserve"> </w:t>
      </w:r>
      <w:r w:rsidRPr="79A72EDF">
        <w:rPr>
          <w:rFonts w:eastAsia="Times New Roman" w:cs="Times New Roman"/>
          <w:lang w:eastAsia="ar-SA"/>
        </w:rPr>
        <w:t>mis sätesta</w:t>
      </w:r>
      <w:r w:rsidR="592F9841" w:rsidRPr="79A72EDF">
        <w:rPr>
          <w:rFonts w:eastAsia="Times New Roman" w:cs="Times New Roman"/>
          <w:lang w:eastAsia="ar-SA"/>
        </w:rPr>
        <w:t>b</w:t>
      </w:r>
      <w:r w:rsidRPr="79A72EDF">
        <w:rPr>
          <w:rFonts w:eastAsia="Times New Roman" w:cs="Times New Roman"/>
          <w:lang w:eastAsia="ar-SA"/>
        </w:rPr>
        <w:t xml:space="preserve"> </w:t>
      </w:r>
      <w:r w:rsidR="592F9841" w:rsidRPr="79A72EDF">
        <w:rPr>
          <w:rFonts w:eastAsia="Times New Roman" w:cs="Times New Roman"/>
          <w:lang w:eastAsia="ar-SA"/>
        </w:rPr>
        <w:t xml:space="preserve">seaduse alusel tehtavate toimingute </w:t>
      </w:r>
      <w:r w:rsidRPr="79A72EDF">
        <w:rPr>
          <w:rFonts w:eastAsia="Times New Roman" w:cs="Times New Roman"/>
          <w:lang w:eastAsia="ar-SA"/>
        </w:rPr>
        <w:t xml:space="preserve">summad postiteenuse tegevusloa andmiseks ja muutmise taotluse läbivaatamiseks. </w:t>
      </w:r>
      <w:r w:rsidR="592F9841" w:rsidRPr="79A72EDF">
        <w:rPr>
          <w:rFonts w:eastAsia="Times New Roman" w:cs="Times New Roman"/>
          <w:lang w:eastAsia="ar-SA"/>
        </w:rPr>
        <w:t>Eelnõu § 1 välja toodud</w:t>
      </w:r>
      <w:r w:rsidRPr="79A72EDF">
        <w:rPr>
          <w:rFonts w:eastAsia="Times New Roman" w:cs="Times New Roman"/>
          <w:lang w:eastAsia="ar-SA"/>
        </w:rPr>
        <w:t xml:space="preserve"> muudatuste järgselt kohaldub tegevusloa regulatsioon</w:t>
      </w:r>
      <w:r w:rsidR="592F9841" w:rsidRPr="79A72EDF">
        <w:rPr>
          <w:rFonts w:eastAsia="Times New Roman" w:cs="Times New Roman"/>
          <w:lang w:eastAsia="ar-SA"/>
        </w:rPr>
        <w:t xml:space="preserve"> postiteenuste puhul</w:t>
      </w:r>
      <w:r w:rsidRPr="79A72EDF">
        <w:rPr>
          <w:rFonts w:eastAsia="Times New Roman" w:cs="Times New Roman"/>
          <w:lang w:eastAsia="ar-SA"/>
        </w:rPr>
        <w:t xml:space="preserve"> ainult UPT korral </w:t>
      </w:r>
      <w:commentRangeStart w:id="91"/>
      <w:r w:rsidRPr="79A72EDF">
        <w:rPr>
          <w:rFonts w:eastAsia="Times New Roman" w:cs="Times New Roman"/>
          <w:lang w:eastAsia="ar-SA"/>
        </w:rPr>
        <w:t xml:space="preserve">ning ülejäänud postiteenustele hakkab kehtima </w:t>
      </w:r>
      <w:r w:rsidR="3CE163B2" w:rsidRPr="79A72EDF">
        <w:rPr>
          <w:rFonts w:eastAsia="Times New Roman" w:cs="Times New Roman"/>
          <w:lang w:eastAsia="ar-SA"/>
        </w:rPr>
        <w:t>teatamis</w:t>
      </w:r>
      <w:r w:rsidRPr="79A72EDF">
        <w:rPr>
          <w:rFonts w:eastAsia="Times New Roman" w:cs="Times New Roman"/>
          <w:lang w:eastAsia="ar-SA"/>
        </w:rPr>
        <w:t>kohustus</w:t>
      </w:r>
      <w:commentRangeEnd w:id="91"/>
      <w:r w:rsidR="00FB2F57">
        <w:commentReference w:id="91"/>
      </w:r>
      <w:r w:rsidR="592F9841" w:rsidRPr="79A72EDF">
        <w:rPr>
          <w:rFonts w:eastAsia="Times New Roman" w:cs="Times New Roman"/>
          <w:lang w:eastAsia="ar-SA"/>
        </w:rPr>
        <w:t>, mis senini kehtis ainult teatud postiteenustele väljaspool UPT-</w:t>
      </w:r>
      <w:proofErr w:type="spellStart"/>
      <w:r w:rsidR="592F9841" w:rsidRPr="79A72EDF">
        <w:rPr>
          <w:rFonts w:eastAsia="Times New Roman" w:cs="Times New Roman"/>
          <w:lang w:eastAsia="ar-SA"/>
        </w:rPr>
        <w:t>d</w:t>
      </w:r>
      <w:r w:rsidRPr="79A72EDF">
        <w:rPr>
          <w:rFonts w:eastAsia="Times New Roman" w:cs="Times New Roman"/>
          <w:lang w:eastAsia="ar-SA"/>
        </w:rPr>
        <w:t>.</w:t>
      </w:r>
      <w:proofErr w:type="spellEnd"/>
      <w:r w:rsidRPr="79A72EDF">
        <w:rPr>
          <w:rFonts w:eastAsia="Times New Roman" w:cs="Times New Roman"/>
          <w:lang w:eastAsia="ar-SA"/>
        </w:rPr>
        <w:t xml:space="preserve"> </w:t>
      </w:r>
      <w:r w:rsidR="592F9841" w:rsidRPr="79A72EDF">
        <w:rPr>
          <w:rFonts w:eastAsia="Times New Roman" w:cs="Times New Roman"/>
          <w:lang w:eastAsia="ar-SA"/>
        </w:rPr>
        <w:t xml:space="preserve">UPT korral muudatusi tegevusloa regulatsioonis ei tehta ning seega jääb kehtima ka </w:t>
      </w:r>
      <w:r w:rsidR="095D950F" w:rsidRPr="79A72EDF">
        <w:rPr>
          <w:rFonts w:eastAsia="Times New Roman" w:cs="Times New Roman"/>
          <w:lang w:eastAsia="ar-SA"/>
        </w:rPr>
        <w:t>r</w:t>
      </w:r>
      <w:r w:rsidR="592F9841" w:rsidRPr="79A72EDF">
        <w:rPr>
          <w:rFonts w:eastAsia="Times New Roman" w:cs="Times New Roman"/>
          <w:lang w:eastAsia="ar-SA"/>
        </w:rPr>
        <w:t>iigilõivuseaduse §</w:t>
      </w:r>
      <w:r w:rsidR="095D950F" w:rsidRPr="79A72EDF">
        <w:rPr>
          <w:rFonts w:eastAsia="Times New Roman" w:cs="Times New Roman"/>
          <w:lang w:eastAsia="ar-SA"/>
        </w:rPr>
        <w:t> </w:t>
      </w:r>
      <w:r w:rsidR="592F9841" w:rsidRPr="79A72EDF">
        <w:rPr>
          <w:rFonts w:eastAsia="Times New Roman" w:cs="Times New Roman"/>
          <w:lang w:eastAsia="ar-SA"/>
        </w:rPr>
        <w:t>261</w:t>
      </w:r>
      <w:r w:rsidR="592F9841" w:rsidRPr="79A72EDF">
        <w:rPr>
          <w:rFonts w:eastAsia="Times New Roman" w:cs="Times New Roman"/>
          <w:vertAlign w:val="superscript"/>
          <w:lang w:eastAsia="ar-SA"/>
        </w:rPr>
        <w:t>4</w:t>
      </w:r>
      <w:r w:rsidR="592F9841" w:rsidRPr="79A72EDF">
        <w:rPr>
          <w:rFonts w:eastAsia="Times New Roman" w:cs="Times New Roman"/>
          <w:lang w:eastAsia="ar-SA"/>
        </w:rPr>
        <w:t>.</w:t>
      </w:r>
    </w:p>
    <w:p w14:paraId="0655830F" w14:textId="77777777" w:rsidR="0036789F" w:rsidRPr="008940D2" w:rsidRDefault="0036789F" w:rsidP="00681309">
      <w:pPr>
        <w:suppressAutoHyphens/>
        <w:rPr>
          <w:rFonts w:eastAsia="Times New Roman" w:cs="Times New Roman"/>
          <w:b/>
          <w:bCs/>
          <w:szCs w:val="24"/>
          <w:lang w:eastAsia="ar-SA"/>
        </w:rPr>
      </w:pPr>
    </w:p>
    <w:p w14:paraId="111C5BA1" w14:textId="113237F1" w:rsidR="005F3008" w:rsidRPr="008940D2" w:rsidRDefault="005F3008" w:rsidP="00353CB3">
      <w:pPr>
        <w:suppressAutoHyphens/>
        <w:rPr>
          <w:rFonts w:eastAsia="Times New Roman" w:cs="Times New Roman"/>
          <w:szCs w:val="24"/>
          <w:lang w:eastAsia="ar-SA"/>
        </w:rPr>
      </w:pPr>
      <w:r w:rsidRPr="008940D2">
        <w:rPr>
          <w:rFonts w:eastAsia="Times New Roman" w:cs="Times New Roman"/>
          <w:b/>
          <w:bCs/>
          <w:szCs w:val="24"/>
          <w:lang w:eastAsia="ar-SA"/>
        </w:rPr>
        <w:t>Eelnõu §</w:t>
      </w:r>
      <w:r w:rsidR="00A53A69" w:rsidRPr="008940D2">
        <w:rPr>
          <w:rFonts w:eastAsia="Times New Roman" w:cs="Times New Roman"/>
          <w:b/>
          <w:bCs/>
          <w:szCs w:val="24"/>
          <w:lang w:eastAsia="ar-SA"/>
        </w:rPr>
        <w:t xml:space="preserve"> </w:t>
      </w:r>
      <w:r w:rsidRPr="008940D2">
        <w:rPr>
          <w:rFonts w:eastAsia="Times New Roman" w:cs="Times New Roman"/>
          <w:b/>
          <w:bCs/>
          <w:szCs w:val="24"/>
          <w:lang w:eastAsia="ar-SA"/>
        </w:rPr>
        <w:t xml:space="preserve">3 </w:t>
      </w:r>
      <w:r w:rsidRPr="008940D2">
        <w:rPr>
          <w:rFonts w:eastAsia="Times New Roman" w:cs="Times New Roman"/>
          <w:szCs w:val="24"/>
          <w:lang w:eastAsia="ar-SA"/>
        </w:rPr>
        <w:t xml:space="preserve">kohaselt muudetakse </w:t>
      </w:r>
      <w:r w:rsidR="00B25AD2" w:rsidRPr="008940D2">
        <w:rPr>
          <w:rFonts w:eastAsia="Times New Roman" w:cs="Times New Roman"/>
          <w:szCs w:val="24"/>
          <w:lang w:eastAsia="ar-SA"/>
        </w:rPr>
        <w:t>k</w:t>
      </w:r>
      <w:r w:rsidRPr="008940D2">
        <w:rPr>
          <w:rFonts w:eastAsia="Times New Roman" w:cs="Times New Roman"/>
          <w:szCs w:val="24"/>
          <w:lang w:eastAsia="ar-SA"/>
        </w:rPr>
        <w:t xml:space="preserve">onkurentsiseadust. </w:t>
      </w:r>
      <w:r w:rsidR="00E86884" w:rsidRPr="008940D2">
        <w:rPr>
          <w:rFonts w:eastAsia="Times New Roman" w:cs="Times New Roman"/>
          <w:szCs w:val="24"/>
          <w:lang w:eastAsia="ar-SA"/>
        </w:rPr>
        <w:t xml:space="preserve">Kuna edaspidi kooskõlastab Konkurentsiamet ka UPT osutaja põhjendatud tasu, eemaldatakse </w:t>
      </w:r>
      <w:r w:rsidR="00B25AD2" w:rsidRPr="008940D2">
        <w:rPr>
          <w:rFonts w:eastAsia="Times New Roman" w:cs="Times New Roman"/>
          <w:szCs w:val="24"/>
          <w:lang w:eastAsia="ar-SA"/>
        </w:rPr>
        <w:t>k</w:t>
      </w:r>
      <w:r w:rsidR="00E86884" w:rsidRPr="008940D2">
        <w:rPr>
          <w:rFonts w:eastAsia="Times New Roman" w:cs="Times New Roman"/>
          <w:szCs w:val="24"/>
          <w:lang w:eastAsia="ar-SA"/>
        </w:rPr>
        <w:t xml:space="preserve">onkurentsiseadusest vastavad erisused UPT osutaja osas. </w:t>
      </w:r>
      <w:r w:rsidRPr="008940D2">
        <w:rPr>
          <w:rFonts w:eastAsia="Times New Roman" w:cs="Times New Roman"/>
          <w:szCs w:val="24"/>
          <w:lang w:eastAsia="ar-SA"/>
        </w:rPr>
        <w:t xml:space="preserve">Muudatuse tulemusena ei muutu UPT osutaja poolt makstav järelevalvetasu, mis on jätkuvalt </w:t>
      </w:r>
      <w:r w:rsidR="00B25AD2" w:rsidRPr="008940D2">
        <w:rPr>
          <w:rFonts w:eastAsia="Times New Roman" w:cs="Times New Roman"/>
          <w:szCs w:val="24"/>
          <w:lang w:eastAsia="ar-SA"/>
        </w:rPr>
        <w:t>k</w:t>
      </w:r>
      <w:r w:rsidRPr="008940D2">
        <w:rPr>
          <w:rFonts w:eastAsia="Times New Roman" w:cs="Times New Roman"/>
          <w:szCs w:val="24"/>
          <w:lang w:eastAsia="ar-SA"/>
        </w:rPr>
        <w:t>onkurentsiseaduse §</w:t>
      </w:r>
      <w:r w:rsidR="00B25AD2" w:rsidRPr="008940D2">
        <w:rPr>
          <w:rFonts w:eastAsia="Times New Roman" w:cs="Times New Roman"/>
          <w:szCs w:val="24"/>
          <w:lang w:eastAsia="ar-SA"/>
        </w:rPr>
        <w:t xml:space="preserve"> </w:t>
      </w:r>
      <w:r w:rsidRPr="008940D2">
        <w:rPr>
          <w:rFonts w:eastAsia="Times New Roman" w:cs="Times New Roman"/>
          <w:szCs w:val="24"/>
          <w:lang w:eastAsia="ar-SA"/>
        </w:rPr>
        <w:t>53² lõike 1 kohaselt</w:t>
      </w:r>
      <w:r w:rsidR="00E86884" w:rsidRPr="008940D2">
        <w:rPr>
          <w:rFonts w:eastAsia="Times New Roman" w:cs="Times New Roman"/>
          <w:szCs w:val="24"/>
          <w:lang w:eastAsia="ar-SA"/>
        </w:rPr>
        <w:t xml:space="preserve"> </w:t>
      </w:r>
      <w:r w:rsidR="00E86884" w:rsidRPr="008940D2">
        <w:rPr>
          <w:rFonts w:cs="Times New Roman"/>
          <w:bCs/>
          <w:szCs w:val="24"/>
        </w:rPr>
        <w:t xml:space="preserve">0,2 protsenti talle antud haldusaktis märgitud müügitulust. </w:t>
      </w:r>
    </w:p>
    <w:p w14:paraId="33A18088" w14:textId="77777777" w:rsidR="005F3008" w:rsidRPr="008940D2" w:rsidRDefault="005F3008" w:rsidP="00353CB3">
      <w:pPr>
        <w:suppressAutoHyphens/>
        <w:rPr>
          <w:rFonts w:eastAsia="Times New Roman" w:cs="Times New Roman"/>
          <w:b/>
          <w:bCs/>
          <w:szCs w:val="24"/>
          <w:lang w:eastAsia="ar-SA"/>
        </w:rPr>
      </w:pPr>
    </w:p>
    <w:p w14:paraId="63AE64FA" w14:textId="131CE4D6" w:rsidR="00353CB3" w:rsidRPr="008940D2" w:rsidRDefault="26F5FF26" w:rsidP="79A72EDF">
      <w:pPr>
        <w:suppressAutoHyphens/>
        <w:rPr>
          <w:rFonts w:eastAsia="Times New Roman" w:cs="Times New Roman"/>
          <w:lang w:eastAsia="ar-SA"/>
        </w:rPr>
      </w:pPr>
      <w:commentRangeStart w:id="92"/>
      <w:r w:rsidRPr="79A72EDF">
        <w:rPr>
          <w:rFonts w:eastAsia="Times New Roman" w:cs="Times New Roman"/>
          <w:b/>
          <w:bCs/>
          <w:lang w:eastAsia="ar-SA"/>
        </w:rPr>
        <w:t xml:space="preserve">Eelnõu § </w:t>
      </w:r>
      <w:r w:rsidR="2B585281" w:rsidRPr="79A72EDF">
        <w:rPr>
          <w:rFonts w:eastAsia="Times New Roman" w:cs="Times New Roman"/>
          <w:b/>
          <w:bCs/>
          <w:lang w:eastAsia="ar-SA"/>
        </w:rPr>
        <w:t>4</w:t>
      </w:r>
      <w:r w:rsidRPr="79A72EDF">
        <w:rPr>
          <w:rFonts w:eastAsia="Times New Roman" w:cs="Times New Roman"/>
          <w:b/>
          <w:bCs/>
          <w:lang w:eastAsia="ar-SA"/>
        </w:rPr>
        <w:t xml:space="preserve"> </w:t>
      </w:r>
      <w:r w:rsidR="4FB5D24D" w:rsidRPr="79A72EDF">
        <w:rPr>
          <w:rFonts w:eastAsia="Times New Roman" w:cs="Times New Roman"/>
          <w:b/>
          <w:bCs/>
          <w:lang w:eastAsia="ar-SA"/>
        </w:rPr>
        <w:t>lõike</w:t>
      </w:r>
      <w:r w:rsidRPr="79A72EDF">
        <w:rPr>
          <w:rFonts w:eastAsia="Times New Roman" w:cs="Times New Roman"/>
          <w:b/>
          <w:bCs/>
          <w:lang w:eastAsia="ar-SA"/>
        </w:rPr>
        <w:t xml:space="preserve"> 1</w:t>
      </w:r>
      <w:r w:rsidRPr="79A72EDF">
        <w:rPr>
          <w:rFonts w:eastAsia="Times New Roman" w:cs="Times New Roman"/>
          <w:lang w:eastAsia="ar-SA"/>
        </w:rPr>
        <w:t xml:space="preserve"> kohaselt jõustub</w:t>
      </w:r>
      <w:r w:rsidR="5BD2B17E" w:rsidRPr="79A72EDF">
        <w:rPr>
          <w:rFonts w:eastAsia="Times New Roman" w:cs="Times New Roman"/>
          <w:lang w:eastAsia="ar-SA"/>
        </w:rPr>
        <w:t xml:space="preserve"> seadus</w:t>
      </w:r>
      <w:r w:rsidRPr="79A72EDF">
        <w:rPr>
          <w:rFonts w:eastAsia="Times New Roman" w:cs="Times New Roman"/>
          <w:lang w:eastAsia="ar-SA"/>
        </w:rPr>
        <w:t xml:space="preserve"> </w:t>
      </w:r>
      <w:r w:rsidR="2DA7A0FA" w:rsidRPr="79A72EDF">
        <w:rPr>
          <w:rFonts w:eastAsia="Times New Roman" w:cs="Times New Roman"/>
          <w:lang w:eastAsia="ar-SA"/>
        </w:rPr>
        <w:t>202</w:t>
      </w:r>
      <w:r w:rsidR="49553C50" w:rsidRPr="79A72EDF">
        <w:rPr>
          <w:rFonts w:eastAsia="Times New Roman" w:cs="Times New Roman"/>
          <w:lang w:eastAsia="ar-SA"/>
        </w:rPr>
        <w:t>6</w:t>
      </w:r>
      <w:r w:rsidR="2DA7A0FA" w:rsidRPr="79A72EDF">
        <w:rPr>
          <w:rFonts w:eastAsia="Times New Roman" w:cs="Times New Roman"/>
          <w:lang w:eastAsia="ar-SA"/>
        </w:rPr>
        <w:t>. aasta 1. j</w:t>
      </w:r>
      <w:r w:rsidR="49553C50" w:rsidRPr="79A72EDF">
        <w:rPr>
          <w:rFonts w:eastAsia="Times New Roman" w:cs="Times New Roman"/>
          <w:lang w:eastAsia="ar-SA"/>
        </w:rPr>
        <w:t>aanuaril.</w:t>
      </w:r>
      <w:commentRangeEnd w:id="92"/>
      <w:r w:rsidR="00353CB3">
        <w:commentReference w:id="92"/>
      </w:r>
    </w:p>
    <w:p w14:paraId="3464C148" w14:textId="77777777" w:rsidR="00353CB3" w:rsidRPr="008940D2" w:rsidRDefault="00353CB3" w:rsidP="00353CB3">
      <w:pPr>
        <w:suppressAutoHyphens/>
        <w:rPr>
          <w:rFonts w:eastAsia="Times New Roman" w:cs="Times New Roman"/>
          <w:szCs w:val="24"/>
          <w:lang w:eastAsia="ar-SA"/>
        </w:rPr>
      </w:pPr>
    </w:p>
    <w:p w14:paraId="7B900457" w14:textId="651BC4B8" w:rsidR="00B47B21" w:rsidRPr="008940D2" w:rsidRDefault="1D70DF2B" w:rsidP="79A72EDF">
      <w:pPr>
        <w:suppressAutoHyphens/>
        <w:rPr>
          <w:rFonts w:eastAsia="Times New Roman" w:cs="Times New Roman"/>
          <w:b/>
          <w:bCs/>
          <w:lang w:eastAsia="ar-SA"/>
        </w:rPr>
      </w:pPr>
      <w:bookmarkStart w:id="93" w:name="_Hlk105365283"/>
      <w:r w:rsidRPr="79A72EDF">
        <w:rPr>
          <w:rFonts w:eastAsia="Times New Roman" w:cs="Times New Roman"/>
          <w:b/>
          <w:bCs/>
          <w:lang w:eastAsia="ar-SA"/>
        </w:rPr>
        <w:t xml:space="preserve">Eelnõu § </w:t>
      </w:r>
      <w:r w:rsidR="2B585281" w:rsidRPr="79A72EDF">
        <w:rPr>
          <w:rFonts w:eastAsia="Times New Roman" w:cs="Times New Roman"/>
          <w:b/>
          <w:bCs/>
          <w:lang w:eastAsia="ar-SA"/>
        </w:rPr>
        <w:t>4</w:t>
      </w:r>
      <w:r w:rsidRPr="79A72EDF">
        <w:rPr>
          <w:rFonts w:eastAsia="Times New Roman" w:cs="Times New Roman"/>
          <w:b/>
          <w:bCs/>
          <w:lang w:eastAsia="ar-SA"/>
        </w:rPr>
        <w:t xml:space="preserve"> </w:t>
      </w:r>
      <w:r w:rsidR="4FB5D24D" w:rsidRPr="79A72EDF">
        <w:rPr>
          <w:rFonts w:eastAsia="Times New Roman" w:cs="Times New Roman"/>
          <w:b/>
          <w:bCs/>
          <w:lang w:eastAsia="ar-SA"/>
        </w:rPr>
        <w:t>lõike</w:t>
      </w:r>
      <w:r w:rsidRPr="79A72EDF">
        <w:rPr>
          <w:rFonts w:eastAsia="Times New Roman" w:cs="Times New Roman"/>
          <w:b/>
          <w:bCs/>
          <w:lang w:eastAsia="ar-SA"/>
        </w:rPr>
        <w:t xml:space="preserve"> </w:t>
      </w:r>
      <w:r w:rsidR="2E7680C1" w:rsidRPr="79A72EDF">
        <w:rPr>
          <w:rFonts w:eastAsia="Times New Roman" w:cs="Times New Roman"/>
          <w:b/>
          <w:bCs/>
          <w:lang w:eastAsia="ar-SA"/>
        </w:rPr>
        <w:t>2</w:t>
      </w:r>
      <w:r w:rsidRPr="79A72EDF">
        <w:rPr>
          <w:rFonts w:eastAsia="Times New Roman" w:cs="Times New Roman"/>
          <w:lang w:eastAsia="ar-SA"/>
        </w:rPr>
        <w:t xml:space="preserve"> </w:t>
      </w:r>
      <w:bookmarkStart w:id="94" w:name="_Hlk163117163"/>
      <w:r w:rsidRPr="79A72EDF">
        <w:rPr>
          <w:rFonts w:eastAsia="Times New Roman" w:cs="Times New Roman"/>
          <w:lang w:eastAsia="ar-SA"/>
        </w:rPr>
        <w:t>kohaselt jõustu</w:t>
      </w:r>
      <w:r w:rsidR="28D07C78" w:rsidRPr="79A72EDF">
        <w:rPr>
          <w:rFonts w:eastAsia="Times New Roman" w:cs="Times New Roman"/>
          <w:lang w:eastAsia="ar-SA"/>
        </w:rPr>
        <w:t>vad</w:t>
      </w:r>
      <w:r w:rsidRPr="79A72EDF">
        <w:rPr>
          <w:rFonts w:eastAsia="Times New Roman" w:cs="Times New Roman"/>
          <w:lang w:eastAsia="ar-SA"/>
        </w:rPr>
        <w:t xml:space="preserve"> käesoleva seaduse § 1 punkti</w:t>
      </w:r>
      <w:r w:rsidR="73A0913F" w:rsidRPr="79A72EDF">
        <w:rPr>
          <w:rFonts w:eastAsia="Times New Roman" w:cs="Times New Roman"/>
          <w:lang w:eastAsia="ar-SA"/>
        </w:rPr>
        <w:t>d 1 (</w:t>
      </w:r>
      <w:r w:rsidR="6E83A80E" w:rsidRPr="79A72EDF">
        <w:rPr>
          <w:rFonts w:eastAsia="Times New Roman" w:cs="Times New Roman"/>
          <w:lang w:eastAsia="ar-SA"/>
        </w:rPr>
        <w:t xml:space="preserve">seaduse tekstis </w:t>
      </w:r>
      <w:r w:rsidR="73A0913F" w:rsidRPr="79A72EDF">
        <w:rPr>
          <w:rFonts w:eastAsia="Times New Roman" w:cs="Times New Roman"/>
          <w:lang w:eastAsia="ar-SA"/>
        </w:rPr>
        <w:t>sõnade „taskukohase tasu“ asendamine sõnadega „põhjendatud tasu“</w:t>
      </w:r>
      <w:r w:rsidR="6E83A80E" w:rsidRPr="79A72EDF">
        <w:rPr>
          <w:rFonts w:eastAsia="Times New Roman" w:cs="Times New Roman"/>
          <w:lang w:eastAsia="ar-SA"/>
        </w:rPr>
        <w:t>)</w:t>
      </w:r>
      <w:r w:rsidR="5979C37D" w:rsidRPr="79A72EDF">
        <w:rPr>
          <w:rFonts w:eastAsia="Times New Roman" w:cs="Times New Roman"/>
          <w:lang w:eastAsia="ar-SA"/>
        </w:rPr>
        <w:t>,</w:t>
      </w:r>
      <w:r w:rsidRPr="79A72EDF">
        <w:rPr>
          <w:rFonts w:eastAsia="Times New Roman" w:cs="Times New Roman"/>
          <w:lang w:eastAsia="ar-SA"/>
        </w:rPr>
        <w:t xml:space="preserve"> </w:t>
      </w:r>
      <w:r w:rsidR="0C6678F2" w:rsidRPr="79A72EDF">
        <w:rPr>
          <w:rFonts w:eastAsia="Times New Roman" w:cs="Times New Roman"/>
          <w:lang w:eastAsia="ar-SA"/>
        </w:rPr>
        <w:t xml:space="preserve">punkt </w:t>
      </w:r>
      <w:r w:rsidR="3162B36D" w:rsidRPr="79A72EDF">
        <w:rPr>
          <w:rFonts w:eastAsia="Times New Roman" w:cs="Times New Roman"/>
          <w:lang w:eastAsia="ar-SA"/>
        </w:rPr>
        <w:t>1</w:t>
      </w:r>
      <w:r w:rsidR="538E9F31" w:rsidRPr="79A72EDF">
        <w:rPr>
          <w:rFonts w:eastAsia="Times New Roman" w:cs="Times New Roman"/>
          <w:lang w:eastAsia="ar-SA"/>
        </w:rPr>
        <w:t>5</w:t>
      </w:r>
      <w:r w:rsidRPr="79A72EDF">
        <w:rPr>
          <w:rFonts w:eastAsia="Times New Roman" w:cs="Times New Roman"/>
          <w:lang w:eastAsia="ar-SA"/>
        </w:rPr>
        <w:t xml:space="preserve"> </w:t>
      </w:r>
      <w:r w:rsidR="28D07C78" w:rsidRPr="79A72EDF">
        <w:rPr>
          <w:rFonts w:eastAsia="Times New Roman" w:cs="Times New Roman"/>
          <w:lang w:eastAsia="ar-SA"/>
        </w:rPr>
        <w:t xml:space="preserve">(seaduse § </w:t>
      </w:r>
      <w:r w:rsidRPr="79A72EDF">
        <w:rPr>
          <w:rFonts w:eastAsia="Times New Roman" w:cs="Times New Roman"/>
          <w:lang w:eastAsia="ar-SA"/>
        </w:rPr>
        <w:t>6</w:t>
      </w:r>
      <w:r w:rsidRPr="79A72EDF">
        <w:rPr>
          <w:rFonts w:eastAsia="Times New Roman" w:cs="Times New Roman"/>
          <w:vertAlign w:val="superscript"/>
          <w:lang w:eastAsia="ar-SA"/>
        </w:rPr>
        <w:t>1</w:t>
      </w:r>
      <w:r w:rsidRPr="79A72EDF">
        <w:rPr>
          <w:rFonts w:eastAsia="Times New Roman" w:cs="Times New Roman"/>
          <w:lang w:eastAsia="ar-SA"/>
        </w:rPr>
        <w:t xml:space="preserve"> kehtetuks tunnista</w:t>
      </w:r>
      <w:r w:rsidR="62F8E98F" w:rsidRPr="79A72EDF">
        <w:rPr>
          <w:rFonts w:eastAsia="Times New Roman" w:cs="Times New Roman"/>
          <w:lang w:eastAsia="ar-SA"/>
        </w:rPr>
        <w:t>mine</w:t>
      </w:r>
      <w:r w:rsidR="28D07C78" w:rsidRPr="79A72EDF">
        <w:rPr>
          <w:rFonts w:eastAsia="Times New Roman" w:cs="Times New Roman"/>
          <w:lang w:eastAsia="ar-SA"/>
        </w:rPr>
        <w:t>)</w:t>
      </w:r>
      <w:r w:rsidR="5979C37D" w:rsidRPr="79A72EDF">
        <w:rPr>
          <w:rFonts w:eastAsia="Times New Roman" w:cs="Times New Roman"/>
          <w:lang w:eastAsia="ar-SA"/>
        </w:rPr>
        <w:t xml:space="preserve"> ja </w:t>
      </w:r>
      <w:commentRangeStart w:id="95"/>
      <w:r w:rsidR="5979C37D" w:rsidRPr="79A72EDF">
        <w:rPr>
          <w:rFonts w:eastAsia="Times New Roman" w:cs="Times New Roman"/>
          <w:lang w:eastAsia="ar-SA"/>
        </w:rPr>
        <w:t xml:space="preserve">punktid </w:t>
      </w:r>
      <w:r w:rsidR="3196AF4E" w:rsidRPr="79A72EDF">
        <w:rPr>
          <w:rFonts w:eastAsia="Times New Roman" w:cs="Times New Roman"/>
          <w:lang w:eastAsia="ar-SA"/>
        </w:rPr>
        <w:t>2</w:t>
      </w:r>
      <w:r w:rsidR="538E9F31" w:rsidRPr="79A72EDF">
        <w:rPr>
          <w:rFonts w:eastAsia="Times New Roman" w:cs="Times New Roman"/>
          <w:lang w:eastAsia="ar-SA"/>
        </w:rPr>
        <w:t>2</w:t>
      </w:r>
      <w:r w:rsidR="398A7F3F" w:rsidRPr="79A72EDF">
        <w:rPr>
          <w:rFonts w:eastAsia="Times New Roman" w:cs="Times New Roman"/>
          <w:lang w:eastAsia="ar-SA"/>
        </w:rPr>
        <w:t>–</w:t>
      </w:r>
      <w:r w:rsidR="5979C37D" w:rsidRPr="79A72EDF">
        <w:rPr>
          <w:rFonts w:eastAsia="Times New Roman" w:cs="Times New Roman"/>
          <w:lang w:eastAsia="ar-SA"/>
        </w:rPr>
        <w:t>2</w:t>
      </w:r>
      <w:r w:rsidR="538E9F31" w:rsidRPr="79A72EDF">
        <w:rPr>
          <w:rFonts w:eastAsia="Times New Roman" w:cs="Times New Roman"/>
          <w:lang w:eastAsia="ar-SA"/>
        </w:rPr>
        <w:t>9</w:t>
      </w:r>
      <w:r w:rsidR="5979C37D" w:rsidRPr="79A72EDF">
        <w:rPr>
          <w:rFonts w:eastAsia="Times New Roman" w:cs="Times New Roman"/>
          <w:lang w:eastAsia="ar-SA"/>
        </w:rPr>
        <w:t xml:space="preserve"> (tegevusloa regulatsiooni muutmine)</w:t>
      </w:r>
      <w:r w:rsidR="5ABB3A09" w:rsidRPr="79A72EDF">
        <w:rPr>
          <w:rFonts w:eastAsia="Times New Roman" w:cs="Times New Roman"/>
          <w:lang w:eastAsia="ar-SA"/>
        </w:rPr>
        <w:t xml:space="preserve"> ning § 2 ja § 3</w:t>
      </w:r>
      <w:commentRangeEnd w:id="95"/>
      <w:r w:rsidR="00F95556">
        <w:commentReference w:id="95"/>
      </w:r>
      <w:r w:rsidR="0C6678F2" w:rsidRPr="79A72EDF">
        <w:rPr>
          <w:rFonts w:eastAsia="Times New Roman" w:cs="Times New Roman"/>
          <w:lang w:eastAsia="ar-SA"/>
        </w:rPr>
        <w:t xml:space="preserve"> </w:t>
      </w:r>
      <w:bookmarkEnd w:id="94"/>
      <w:r w:rsidR="2DA7A0FA" w:rsidRPr="79A72EDF">
        <w:rPr>
          <w:rFonts w:eastAsia="Times New Roman" w:cs="Times New Roman"/>
          <w:lang w:eastAsia="ar-SA"/>
        </w:rPr>
        <w:t>2026. aasta 1.</w:t>
      </w:r>
      <w:r w:rsidR="27FB03F5" w:rsidRPr="79A72EDF">
        <w:rPr>
          <w:rFonts w:eastAsia="Times New Roman" w:cs="Times New Roman"/>
          <w:lang w:eastAsia="ar-SA"/>
        </w:rPr>
        <w:t xml:space="preserve"> </w:t>
      </w:r>
      <w:r w:rsidR="2DA7A0FA" w:rsidRPr="79A72EDF">
        <w:rPr>
          <w:rFonts w:eastAsia="Times New Roman" w:cs="Times New Roman"/>
          <w:lang w:eastAsia="ar-SA"/>
        </w:rPr>
        <w:t>j</w:t>
      </w:r>
      <w:r w:rsidR="75C477BA" w:rsidRPr="79A72EDF">
        <w:rPr>
          <w:rFonts w:eastAsia="Times New Roman" w:cs="Times New Roman"/>
          <w:lang w:eastAsia="ar-SA"/>
        </w:rPr>
        <w:t>uu</w:t>
      </w:r>
      <w:r w:rsidR="4F72BB35" w:rsidRPr="79A72EDF">
        <w:rPr>
          <w:rFonts w:eastAsia="Times New Roman" w:cs="Times New Roman"/>
          <w:lang w:eastAsia="ar-SA"/>
        </w:rPr>
        <w:t>n</w:t>
      </w:r>
      <w:r w:rsidR="75C477BA" w:rsidRPr="79A72EDF">
        <w:rPr>
          <w:rFonts w:eastAsia="Times New Roman" w:cs="Times New Roman"/>
          <w:lang w:eastAsia="ar-SA"/>
        </w:rPr>
        <w:t>il</w:t>
      </w:r>
      <w:r w:rsidR="2DA7A0FA" w:rsidRPr="79A72EDF">
        <w:rPr>
          <w:rFonts w:eastAsia="Times New Roman" w:cs="Times New Roman"/>
          <w:lang w:eastAsia="ar-SA"/>
        </w:rPr>
        <w:t>.</w:t>
      </w:r>
    </w:p>
    <w:p w14:paraId="370A0498" w14:textId="77777777" w:rsidR="00B47B21" w:rsidRPr="008940D2" w:rsidRDefault="00B47B21" w:rsidP="00F95556">
      <w:pPr>
        <w:suppressAutoHyphens/>
        <w:rPr>
          <w:rFonts w:eastAsia="Times New Roman" w:cs="Times New Roman"/>
          <w:szCs w:val="24"/>
          <w:lang w:eastAsia="ar-SA"/>
        </w:rPr>
      </w:pPr>
    </w:p>
    <w:bookmarkEnd w:id="93"/>
    <w:p w14:paraId="5671CADF" w14:textId="56069C00" w:rsidR="00F95556" w:rsidRPr="008940D2" w:rsidRDefault="00201BF2" w:rsidP="00F95556">
      <w:pPr>
        <w:suppressAutoHyphens/>
        <w:rPr>
          <w:rFonts w:eastAsia="Times New Roman" w:cs="Times New Roman"/>
          <w:szCs w:val="24"/>
          <w:lang w:eastAsia="ar-SA"/>
        </w:rPr>
      </w:pPr>
      <w:r w:rsidRPr="008940D2">
        <w:rPr>
          <w:rFonts w:eastAsia="Times New Roman" w:cs="Times New Roman"/>
          <w:szCs w:val="24"/>
          <w:lang w:eastAsia="ar-SA"/>
        </w:rPr>
        <w:t>Kehtiva s</w:t>
      </w:r>
      <w:r w:rsidR="00F95556" w:rsidRPr="008940D2">
        <w:rPr>
          <w:rFonts w:eastAsia="Times New Roman" w:cs="Times New Roman"/>
          <w:szCs w:val="24"/>
          <w:lang w:eastAsia="ar-SA"/>
        </w:rPr>
        <w:t xml:space="preserve">eaduse </w:t>
      </w:r>
      <w:r w:rsidR="00B47B21" w:rsidRPr="008940D2">
        <w:rPr>
          <w:rFonts w:eastAsia="Times New Roman" w:cs="Times New Roman"/>
          <w:szCs w:val="24"/>
          <w:lang w:eastAsia="ar-SA"/>
        </w:rPr>
        <w:t>§</w:t>
      </w:r>
      <w:r w:rsidR="00F95556" w:rsidRPr="008940D2">
        <w:rPr>
          <w:rFonts w:eastAsia="Times New Roman" w:cs="Times New Roman"/>
          <w:szCs w:val="24"/>
          <w:lang w:eastAsia="ar-SA"/>
        </w:rPr>
        <w:t xml:space="preserve"> 6</w:t>
      </w:r>
      <w:r w:rsidR="00B47B21" w:rsidRPr="008940D2">
        <w:rPr>
          <w:rFonts w:eastAsia="Times New Roman" w:cs="Times New Roman"/>
          <w:szCs w:val="24"/>
          <w:vertAlign w:val="superscript"/>
          <w:lang w:eastAsia="ar-SA"/>
        </w:rPr>
        <w:t>1</w:t>
      </w:r>
      <w:r w:rsidR="00F95556" w:rsidRPr="008940D2">
        <w:rPr>
          <w:rFonts w:eastAsia="Times New Roman" w:cs="Times New Roman"/>
          <w:szCs w:val="24"/>
          <w:lang w:eastAsia="ar-SA"/>
        </w:rPr>
        <w:t xml:space="preserve"> lõike 2 järgi määrab taskukohase tasu suuruse valdkonna eest vastutav minister määrusega Konkurentsiameti ettepanekul iga </w:t>
      </w:r>
      <w:r w:rsidR="00B36E72" w:rsidRPr="008940D2">
        <w:rPr>
          <w:rFonts w:eastAsia="Times New Roman" w:cs="Times New Roman"/>
          <w:szCs w:val="24"/>
          <w:lang w:eastAsia="ar-SA"/>
        </w:rPr>
        <w:t>UPT</w:t>
      </w:r>
      <w:r w:rsidR="00F95556" w:rsidRPr="008940D2">
        <w:rPr>
          <w:rFonts w:eastAsia="Times New Roman" w:cs="Times New Roman"/>
          <w:szCs w:val="24"/>
          <w:lang w:eastAsia="ar-SA"/>
        </w:rPr>
        <w:t xml:space="preserve"> alla kuuluva teenuse osas ühesugusena kogu riigi territooriumil.</w:t>
      </w:r>
      <w:r w:rsidR="00106171" w:rsidRPr="008940D2">
        <w:rPr>
          <w:rFonts w:eastAsia="Times New Roman" w:cs="Times New Roman"/>
          <w:szCs w:val="24"/>
          <w:lang w:eastAsia="ar-SA"/>
        </w:rPr>
        <w:t xml:space="preserve"> </w:t>
      </w:r>
      <w:r w:rsidR="0047453B">
        <w:rPr>
          <w:rFonts w:eastAsia="Times New Roman" w:cs="Times New Roman"/>
          <w:szCs w:val="24"/>
          <w:lang w:eastAsia="ar-SA"/>
        </w:rPr>
        <w:t>Muudatuse</w:t>
      </w:r>
      <w:r w:rsidR="00B320CD" w:rsidRPr="008940D2">
        <w:rPr>
          <w:rFonts w:eastAsia="Times New Roman" w:cs="Times New Roman"/>
          <w:szCs w:val="24"/>
          <w:lang w:eastAsia="ar-SA"/>
        </w:rPr>
        <w:t xml:space="preserve"> järgselt</w:t>
      </w:r>
      <w:r w:rsidR="00F95556" w:rsidRPr="008940D2">
        <w:rPr>
          <w:rFonts w:eastAsia="Times New Roman" w:cs="Times New Roman"/>
          <w:szCs w:val="24"/>
          <w:lang w:eastAsia="ar-SA"/>
        </w:rPr>
        <w:t xml:space="preserve"> hakkab </w:t>
      </w:r>
      <w:r w:rsidR="00343AF7" w:rsidRPr="008940D2">
        <w:rPr>
          <w:rFonts w:eastAsia="Times New Roman" w:cs="Times New Roman"/>
          <w:szCs w:val="24"/>
          <w:lang w:eastAsia="ar-SA"/>
        </w:rPr>
        <w:t xml:space="preserve">UPT </w:t>
      </w:r>
      <w:r w:rsidR="00F95556" w:rsidRPr="008940D2">
        <w:rPr>
          <w:rFonts w:eastAsia="Times New Roman" w:cs="Times New Roman"/>
          <w:szCs w:val="24"/>
          <w:lang w:eastAsia="ar-SA"/>
        </w:rPr>
        <w:t>põhjendatud tasu</w:t>
      </w:r>
      <w:r w:rsidR="0047453B">
        <w:rPr>
          <w:rFonts w:eastAsia="Times New Roman" w:cs="Times New Roman"/>
          <w:szCs w:val="24"/>
          <w:lang w:eastAsia="ar-SA"/>
        </w:rPr>
        <w:t xml:space="preserve"> muutust kooskõlastama Konkurentsiamet</w:t>
      </w:r>
      <w:r w:rsidR="00F95556" w:rsidRPr="008940D2">
        <w:rPr>
          <w:rFonts w:eastAsia="Times New Roman" w:cs="Times New Roman"/>
          <w:szCs w:val="24"/>
          <w:lang w:eastAsia="ar-SA"/>
        </w:rPr>
        <w:t xml:space="preserve"> </w:t>
      </w:r>
      <w:r w:rsidR="00C140DA" w:rsidRPr="008940D2">
        <w:rPr>
          <w:rFonts w:eastAsia="Times New Roman" w:cs="Times New Roman"/>
          <w:szCs w:val="24"/>
          <w:lang w:eastAsia="ar-SA"/>
        </w:rPr>
        <w:t xml:space="preserve">enne valdkonna eest vastutava ministri </w:t>
      </w:r>
      <w:r w:rsidR="0047453B">
        <w:rPr>
          <w:rFonts w:eastAsia="Times New Roman" w:cs="Times New Roman"/>
          <w:szCs w:val="24"/>
          <w:lang w:eastAsia="ar-SA"/>
        </w:rPr>
        <w:t>poolset hinna kehtestamist.</w:t>
      </w:r>
    </w:p>
    <w:p w14:paraId="6680BFA6" w14:textId="77777777" w:rsidR="00F95556" w:rsidRPr="008940D2" w:rsidRDefault="00F95556" w:rsidP="00F95556">
      <w:pPr>
        <w:suppressAutoHyphens/>
        <w:rPr>
          <w:rFonts w:eastAsia="Times New Roman" w:cs="Times New Roman"/>
          <w:szCs w:val="24"/>
          <w:lang w:eastAsia="ar-SA"/>
        </w:rPr>
      </w:pPr>
    </w:p>
    <w:p w14:paraId="39BBC5AC" w14:textId="1FF1529B" w:rsidR="00F95556" w:rsidRPr="008940D2" w:rsidRDefault="1D70DF2B" w:rsidP="79A72EDF">
      <w:pPr>
        <w:suppressAutoHyphens/>
        <w:rPr>
          <w:rFonts w:eastAsia="Times New Roman" w:cs="Times New Roman"/>
          <w:lang w:eastAsia="ar-SA"/>
        </w:rPr>
      </w:pPr>
      <w:bookmarkStart w:id="96" w:name="_Hlk163117216"/>
      <w:r w:rsidRPr="79A72EDF">
        <w:rPr>
          <w:rFonts w:eastAsia="Times New Roman" w:cs="Times New Roman"/>
          <w:lang w:eastAsia="ar-SA"/>
        </w:rPr>
        <w:t xml:space="preserve">Vältimaks olukorda, kus enne Konkurentsiameti poolt </w:t>
      </w:r>
      <w:r w:rsidR="62F8E98F" w:rsidRPr="79A72EDF">
        <w:rPr>
          <w:rFonts w:eastAsia="Times New Roman" w:cs="Times New Roman"/>
          <w:lang w:eastAsia="ar-SA"/>
        </w:rPr>
        <w:t>UPT</w:t>
      </w:r>
      <w:r w:rsidRPr="79A72EDF">
        <w:rPr>
          <w:rFonts w:eastAsia="Times New Roman" w:cs="Times New Roman"/>
          <w:lang w:eastAsia="ar-SA"/>
        </w:rPr>
        <w:t xml:space="preserve"> </w:t>
      </w:r>
      <w:r w:rsidR="62F8E98F" w:rsidRPr="79A72EDF">
        <w:rPr>
          <w:rFonts w:eastAsia="Times New Roman" w:cs="Times New Roman"/>
          <w:lang w:eastAsia="ar-SA"/>
        </w:rPr>
        <w:t xml:space="preserve">põhjendatud </w:t>
      </w:r>
      <w:r w:rsidRPr="79A72EDF">
        <w:rPr>
          <w:rFonts w:eastAsia="Times New Roman" w:cs="Times New Roman"/>
          <w:lang w:eastAsia="ar-SA"/>
        </w:rPr>
        <w:t xml:space="preserve">tasu kooskõlastamist ja </w:t>
      </w:r>
      <w:r w:rsidR="62F8E98F" w:rsidRPr="79A72EDF">
        <w:rPr>
          <w:rFonts w:eastAsia="Times New Roman" w:cs="Times New Roman"/>
          <w:lang w:eastAsia="ar-SA"/>
        </w:rPr>
        <w:t xml:space="preserve">UPT </w:t>
      </w:r>
      <w:r w:rsidRPr="79A72EDF">
        <w:rPr>
          <w:rFonts w:eastAsia="Times New Roman" w:cs="Times New Roman"/>
          <w:lang w:eastAsia="ar-SA"/>
        </w:rPr>
        <w:t xml:space="preserve">osutaja poolt selle </w:t>
      </w:r>
      <w:r w:rsidR="0C6678F2" w:rsidRPr="79A72EDF">
        <w:rPr>
          <w:rFonts w:eastAsia="Times New Roman" w:cs="Times New Roman"/>
          <w:lang w:eastAsia="ar-SA"/>
        </w:rPr>
        <w:t xml:space="preserve">jõustamist </w:t>
      </w:r>
      <w:r w:rsidRPr="79A72EDF">
        <w:rPr>
          <w:rFonts w:eastAsia="Times New Roman" w:cs="Times New Roman"/>
          <w:lang w:eastAsia="ar-SA"/>
        </w:rPr>
        <w:t>postiteenuse tasusid üldse ei kehtiks, jõustub seaduse</w:t>
      </w:r>
      <w:r w:rsidR="3CE163B2" w:rsidRPr="79A72EDF">
        <w:rPr>
          <w:rFonts w:eastAsia="Times New Roman" w:cs="Times New Roman"/>
          <w:lang w:eastAsia="ar-SA"/>
        </w:rPr>
        <w:t xml:space="preserve"> § </w:t>
      </w:r>
      <w:r w:rsidRPr="79A72EDF">
        <w:rPr>
          <w:rFonts w:eastAsia="Times New Roman" w:cs="Times New Roman"/>
          <w:lang w:eastAsia="ar-SA"/>
        </w:rPr>
        <w:t>6</w:t>
      </w:r>
      <w:r w:rsidRPr="79A72EDF">
        <w:rPr>
          <w:rFonts w:eastAsia="Times New Roman" w:cs="Times New Roman"/>
          <w:vertAlign w:val="superscript"/>
          <w:lang w:eastAsia="ar-SA"/>
        </w:rPr>
        <w:t>1</w:t>
      </w:r>
      <w:r w:rsidRPr="79A72EDF">
        <w:rPr>
          <w:rFonts w:eastAsia="Times New Roman" w:cs="Times New Roman"/>
          <w:lang w:eastAsia="ar-SA"/>
        </w:rPr>
        <w:t xml:space="preserve"> lõike 2 kehtetuks tunnistamine peale Konkurentsiameti poolt </w:t>
      </w:r>
      <w:r w:rsidR="3780CC76" w:rsidRPr="79A72EDF">
        <w:rPr>
          <w:rFonts w:eastAsia="Times New Roman" w:cs="Times New Roman"/>
          <w:lang w:eastAsia="ar-SA"/>
        </w:rPr>
        <w:t xml:space="preserve">esmast </w:t>
      </w:r>
      <w:r w:rsidRPr="79A72EDF">
        <w:rPr>
          <w:rFonts w:eastAsia="Times New Roman" w:cs="Times New Roman"/>
          <w:lang w:eastAsia="ar-SA"/>
        </w:rPr>
        <w:t xml:space="preserve">põhjendatud tasu kooskõlastamist ja </w:t>
      </w:r>
      <w:r w:rsidR="3786E164" w:rsidRPr="79A72EDF">
        <w:rPr>
          <w:rFonts w:eastAsia="Times New Roman" w:cs="Times New Roman"/>
          <w:lang w:eastAsia="ar-SA"/>
        </w:rPr>
        <w:t xml:space="preserve">UPT </w:t>
      </w:r>
      <w:r w:rsidRPr="79A72EDF">
        <w:rPr>
          <w:rFonts w:eastAsia="Times New Roman" w:cs="Times New Roman"/>
          <w:lang w:eastAsia="ar-SA"/>
        </w:rPr>
        <w:t xml:space="preserve">osutaja poolt tasu </w:t>
      </w:r>
      <w:r w:rsidR="4F72BB35" w:rsidRPr="79A72EDF">
        <w:rPr>
          <w:rFonts w:eastAsia="Times New Roman" w:cs="Times New Roman"/>
          <w:lang w:eastAsia="ar-SA"/>
        </w:rPr>
        <w:t>jõustamist</w:t>
      </w:r>
      <w:commentRangeStart w:id="97"/>
      <w:ins w:id="98" w:author="Maarja-Liis Lall - JUSTDIGI" w:date="2025-08-12T14:35:00Z">
        <w:r w:rsidR="77784AFB" w:rsidRPr="79A72EDF">
          <w:rPr>
            <w:rFonts w:eastAsia="Times New Roman" w:cs="Times New Roman"/>
            <w:lang w:eastAsia="ar-SA"/>
          </w:rPr>
          <w:t>, s.o</w:t>
        </w:r>
      </w:ins>
      <w:commentRangeEnd w:id="97"/>
      <w:r w:rsidR="00F95556">
        <w:commentReference w:id="97"/>
      </w:r>
      <w:r w:rsidR="2B767094" w:rsidRPr="79A72EDF">
        <w:rPr>
          <w:rFonts w:eastAsia="Times New Roman" w:cs="Times New Roman"/>
          <w:lang w:eastAsia="ar-SA"/>
        </w:rPr>
        <w:t xml:space="preserve"> 01.</w:t>
      </w:r>
      <w:r w:rsidR="75C477BA" w:rsidRPr="79A72EDF">
        <w:rPr>
          <w:rFonts w:eastAsia="Times New Roman" w:cs="Times New Roman"/>
          <w:lang w:eastAsia="ar-SA"/>
        </w:rPr>
        <w:t xml:space="preserve"> juu</w:t>
      </w:r>
      <w:r w:rsidR="4F72BB35" w:rsidRPr="79A72EDF">
        <w:rPr>
          <w:rFonts w:eastAsia="Times New Roman" w:cs="Times New Roman"/>
          <w:lang w:eastAsia="ar-SA"/>
        </w:rPr>
        <w:t>n</w:t>
      </w:r>
      <w:r w:rsidR="75C477BA" w:rsidRPr="79A72EDF">
        <w:rPr>
          <w:rFonts w:eastAsia="Times New Roman" w:cs="Times New Roman"/>
          <w:lang w:eastAsia="ar-SA"/>
        </w:rPr>
        <w:t>il</w:t>
      </w:r>
      <w:r w:rsidR="2B767094" w:rsidRPr="79A72EDF">
        <w:rPr>
          <w:rFonts w:eastAsia="Times New Roman" w:cs="Times New Roman"/>
          <w:lang w:eastAsia="ar-SA"/>
        </w:rPr>
        <w:t xml:space="preserve"> 2026. aastal</w:t>
      </w:r>
      <w:r w:rsidRPr="79A72EDF">
        <w:rPr>
          <w:rFonts w:eastAsia="Times New Roman" w:cs="Times New Roman"/>
          <w:lang w:eastAsia="ar-SA"/>
        </w:rPr>
        <w:t>.</w:t>
      </w:r>
    </w:p>
    <w:bookmarkEnd w:id="96"/>
    <w:p w14:paraId="1ACE2962" w14:textId="3C788C22" w:rsidR="00BD483D" w:rsidRPr="008940D2" w:rsidRDefault="00BD483D" w:rsidP="00F95556">
      <w:pPr>
        <w:suppressAutoHyphens/>
        <w:rPr>
          <w:rFonts w:eastAsia="Times New Roman" w:cs="Times New Roman"/>
          <w:szCs w:val="24"/>
          <w:lang w:eastAsia="ar-SA"/>
        </w:rPr>
      </w:pPr>
    </w:p>
    <w:p w14:paraId="480F195F" w14:textId="02B4859C" w:rsidR="00B320CD" w:rsidRPr="008940D2" w:rsidRDefault="00296572" w:rsidP="00E8397B">
      <w:pPr>
        <w:suppressAutoHyphens/>
        <w:rPr>
          <w:rFonts w:eastAsia="Times New Roman" w:cs="Times New Roman"/>
          <w:szCs w:val="24"/>
          <w:lang w:eastAsia="ar-SA"/>
        </w:rPr>
      </w:pPr>
      <w:r w:rsidRPr="008940D2">
        <w:rPr>
          <w:rFonts w:eastAsia="Times New Roman" w:cs="Times New Roman"/>
          <w:szCs w:val="24"/>
          <w:lang w:eastAsia="ar-SA"/>
        </w:rPr>
        <w:t>UPT teenuse osutamine põhjendatud tasuga tähendab, et teenuse osutamisel on kaetud selle kulud ja tagatud on mõistliku kasumi teenimise võimalus. Taskukohase tasu põhjendatud tasuks viimine toob kaasa UPT osutamisega seotud kahjumi kadumise ning ebamõistlikult koormavate kulude regulatsioon tunnistatakse kehtetuks.</w:t>
      </w:r>
    </w:p>
    <w:p w14:paraId="03EF43B6" w14:textId="77777777" w:rsidR="003822B5" w:rsidRPr="008940D2" w:rsidRDefault="003822B5" w:rsidP="00E8397B">
      <w:pPr>
        <w:suppressAutoHyphens/>
        <w:rPr>
          <w:rFonts w:eastAsia="Times New Roman" w:cs="Times New Roman"/>
          <w:szCs w:val="24"/>
          <w:lang w:eastAsia="ar-SA"/>
        </w:rPr>
      </w:pPr>
    </w:p>
    <w:p w14:paraId="4C51FF24" w14:textId="070694D1" w:rsidR="003822B5" w:rsidRPr="008940D2" w:rsidRDefault="00042F41" w:rsidP="00E8397B">
      <w:pPr>
        <w:suppressAutoHyphens/>
        <w:rPr>
          <w:rFonts w:eastAsia="Times New Roman" w:cs="Times New Roman"/>
          <w:szCs w:val="24"/>
          <w:lang w:eastAsia="ar-SA"/>
        </w:rPr>
      </w:pPr>
      <w:r w:rsidRPr="008940D2">
        <w:rPr>
          <w:rFonts w:eastAsia="Times New Roman" w:cs="Times New Roman"/>
          <w:szCs w:val="24"/>
          <w:lang w:eastAsia="ar-SA"/>
        </w:rPr>
        <w:t>Tagamaks, et kuni</w:t>
      </w:r>
      <w:r w:rsidR="003822B5" w:rsidRPr="008940D2">
        <w:rPr>
          <w:rFonts w:eastAsia="Times New Roman" w:cs="Times New Roman"/>
          <w:szCs w:val="24"/>
          <w:lang w:eastAsia="ar-SA"/>
        </w:rPr>
        <w:t xml:space="preserve"> põhjendatud tasu kehtestamiseni toimiks kehtiv süsteem, ei saa enne põhjendatud tasu jõustumist muuta ka tegevusloa regulatsiooni, kuna rahastamiskohustus on seotud nende postiteenustega, mille osas on tegevusloa kohustus </w:t>
      </w:r>
      <w:r w:rsidR="003822B5" w:rsidRPr="008940D2">
        <w:rPr>
          <w:rFonts w:eastAsia="Times New Roman" w:cs="Times New Roman"/>
          <w:sz w:val="22"/>
          <w:lang w:eastAsia="ar-SA"/>
        </w:rPr>
        <w:t>(§ 41</w:t>
      </w:r>
      <w:r w:rsidR="003822B5" w:rsidRPr="008940D2">
        <w:rPr>
          <w:rFonts w:eastAsia="Times New Roman" w:cs="Times New Roman"/>
          <w:sz w:val="22"/>
          <w:vertAlign w:val="superscript"/>
          <w:lang w:eastAsia="ar-SA"/>
        </w:rPr>
        <w:t>3</w:t>
      </w:r>
      <w:r w:rsidR="003822B5" w:rsidRPr="008940D2">
        <w:rPr>
          <w:rFonts w:eastAsia="Times New Roman" w:cs="Times New Roman"/>
          <w:sz w:val="22"/>
          <w:lang w:eastAsia="ar-SA"/>
        </w:rPr>
        <w:t>)</w:t>
      </w:r>
      <w:r w:rsidR="003822B5" w:rsidRPr="008940D2">
        <w:rPr>
          <w:rFonts w:eastAsia="Times New Roman" w:cs="Times New Roman"/>
          <w:szCs w:val="24"/>
          <w:lang w:eastAsia="ar-SA"/>
        </w:rPr>
        <w:t>. Peale seda, kui on jõustunud põhjendatud tasu, muutub ka tegevusloa regulatsioon selliselt, et tegevusluba on nõutav ainult UPT korral ning kõigi teiste postiteenuste osas on teatamiskohustus.</w:t>
      </w:r>
    </w:p>
    <w:p w14:paraId="049DC28C" w14:textId="77777777" w:rsidR="00CB194D" w:rsidRPr="008940D2" w:rsidRDefault="00CB194D" w:rsidP="00E8397B">
      <w:pPr>
        <w:suppressAutoHyphens/>
        <w:rPr>
          <w:rFonts w:eastAsia="Times New Roman" w:cs="Times New Roman"/>
          <w:szCs w:val="24"/>
          <w:lang w:eastAsia="ar-SA"/>
        </w:rPr>
      </w:pPr>
    </w:p>
    <w:p w14:paraId="0F32562E" w14:textId="1C92E379" w:rsidR="00CB194D" w:rsidRPr="008940D2" w:rsidRDefault="00CB194D" w:rsidP="00E8397B">
      <w:pPr>
        <w:suppressAutoHyphens/>
        <w:rPr>
          <w:rFonts w:eastAsia="Times New Roman" w:cs="Times New Roman"/>
          <w:szCs w:val="24"/>
          <w:lang w:eastAsia="ar-SA"/>
        </w:rPr>
      </w:pPr>
      <w:r w:rsidRPr="008940D2">
        <w:rPr>
          <w:rFonts w:eastAsia="Times New Roman" w:cs="Times New Roman"/>
          <w:szCs w:val="24"/>
          <w:lang w:eastAsia="ar-SA"/>
        </w:rPr>
        <w:t>2026. aasta 1. j</w:t>
      </w:r>
      <w:r w:rsidR="00D325D1" w:rsidRPr="008940D2">
        <w:rPr>
          <w:rFonts w:eastAsia="Times New Roman" w:cs="Times New Roman"/>
          <w:szCs w:val="24"/>
          <w:lang w:eastAsia="ar-SA"/>
        </w:rPr>
        <w:t>uu</w:t>
      </w:r>
      <w:r w:rsidR="0094021B" w:rsidRPr="008940D2">
        <w:rPr>
          <w:rFonts w:eastAsia="Times New Roman" w:cs="Times New Roman"/>
          <w:szCs w:val="24"/>
          <w:lang w:eastAsia="ar-SA"/>
        </w:rPr>
        <w:t>n</w:t>
      </w:r>
      <w:r w:rsidR="00D325D1" w:rsidRPr="008940D2">
        <w:rPr>
          <w:rFonts w:eastAsia="Times New Roman" w:cs="Times New Roman"/>
          <w:szCs w:val="24"/>
          <w:lang w:eastAsia="ar-SA"/>
        </w:rPr>
        <w:t>il</w:t>
      </w:r>
      <w:r w:rsidRPr="008940D2">
        <w:rPr>
          <w:rFonts w:eastAsia="Times New Roman" w:cs="Times New Roman"/>
          <w:szCs w:val="24"/>
          <w:lang w:eastAsia="ar-SA"/>
        </w:rPr>
        <w:t xml:space="preserve"> jõustub ka seaduse § 2, millega tunnistatakse kehtetuks postiteenuse tegevusloale menetluseks kohalduvad riigilõivud väljaspool universaalset postiteenust. Oluline on, et vastav muudatus toimuks samaaegselt, mil kaob tegevusloa nõue postiteenustelt väljaspool universaalset postiteenust. Samuti jõustub samal ajal seaduse § 3 ehk muudatused Konkurentsiseaduses. Tehtud muudatused on tehnilised, kuid </w:t>
      </w:r>
      <w:r w:rsidRPr="0047453B">
        <w:rPr>
          <w:rFonts w:eastAsia="Times New Roman" w:cs="Times New Roman"/>
          <w:szCs w:val="24"/>
          <w:lang w:eastAsia="ar-SA"/>
        </w:rPr>
        <w:t>alates 1. j</w:t>
      </w:r>
      <w:r w:rsidR="00D325D1" w:rsidRPr="0047453B">
        <w:rPr>
          <w:rFonts w:eastAsia="Times New Roman" w:cs="Times New Roman"/>
          <w:szCs w:val="24"/>
          <w:lang w:eastAsia="ar-SA"/>
        </w:rPr>
        <w:t>uu</w:t>
      </w:r>
      <w:r w:rsidR="0094021B" w:rsidRPr="0047453B">
        <w:rPr>
          <w:rFonts w:eastAsia="Times New Roman" w:cs="Times New Roman"/>
          <w:szCs w:val="24"/>
          <w:lang w:eastAsia="ar-SA"/>
        </w:rPr>
        <w:t>n</w:t>
      </w:r>
      <w:r w:rsidR="00D325D1" w:rsidRPr="0047453B">
        <w:rPr>
          <w:rFonts w:eastAsia="Times New Roman" w:cs="Times New Roman"/>
          <w:szCs w:val="24"/>
          <w:lang w:eastAsia="ar-SA"/>
        </w:rPr>
        <w:t>il</w:t>
      </w:r>
      <w:r w:rsidRPr="0047453B">
        <w:rPr>
          <w:rFonts w:eastAsia="Times New Roman" w:cs="Times New Roman"/>
          <w:szCs w:val="24"/>
          <w:lang w:eastAsia="ar-SA"/>
        </w:rPr>
        <w:t xml:space="preserve"> 2026.</w:t>
      </w:r>
      <w:r w:rsidRPr="008940D2">
        <w:rPr>
          <w:rFonts w:eastAsia="Times New Roman" w:cs="Times New Roman"/>
          <w:szCs w:val="24"/>
          <w:lang w:eastAsia="ar-SA"/>
        </w:rPr>
        <w:t xml:space="preserve"> aastal on </w:t>
      </w:r>
      <w:r w:rsidRPr="008940D2">
        <w:rPr>
          <w:rFonts w:eastAsia="Times New Roman" w:cs="Times New Roman"/>
          <w:szCs w:val="24"/>
          <w:lang w:eastAsia="ar-SA"/>
        </w:rPr>
        <w:lastRenderedPageBreak/>
        <w:t xml:space="preserve">võimalik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osutaja puhul lähtuda samasugusest loogikast nagu teiste ettevõtjate puhul, kelle teenuste hindasid ja tasusid kooskõlastab Konkurentsiamet.</w:t>
      </w:r>
    </w:p>
    <w:p w14:paraId="3858F1D1" w14:textId="77777777" w:rsidR="00B346F5" w:rsidRPr="008940D2" w:rsidRDefault="00B346F5" w:rsidP="00296572">
      <w:pPr>
        <w:suppressAutoHyphens/>
        <w:rPr>
          <w:rFonts w:eastAsia="Times New Roman" w:cs="Times New Roman"/>
          <w:szCs w:val="24"/>
          <w:lang w:eastAsia="ar-SA"/>
        </w:rPr>
      </w:pPr>
    </w:p>
    <w:p w14:paraId="52FB567E" w14:textId="62D14CB5" w:rsidR="00E46C8C" w:rsidRPr="008940D2" w:rsidRDefault="4FB5D24D" w:rsidP="79A72EDF">
      <w:pPr>
        <w:suppressAutoHyphens/>
        <w:rPr>
          <w:rFonts w:eastAsia="Times New Roman" w:cs="Times New Roman"/>
          <w:lang w:eastAsia="ar-SA"/>
        </w:rPr>
      </w:pPr>
      <w:r w:rsidRPr="79A72EDF">
        <w:rPr>
          <w:rFonts w:eastAsia="Times New Roman" w:cs="Times New Roman"/>
          <w:b/>
          <w:bCs/>
          <w:lang w:eastAsia="ar-SA"/>
        </w:rPr>
        <w:t xml:space="preserve">Eelnõu § </w:t>
      </w:r>
      <w:r w:rsidR="2B585281" w:rsidRPr="79A72EDF">
        <w:rPr>
          <w:rFonts w:eastAsia="Times New Roman" w:cs="Times New Roman"/>
          <w:b/>
          <w:bCs/>
          <w:lang w:eastAsia="ar-SA"/>
        </w:rPr>
        <w:t>4</w:t>
      </w:r>
      <w:r w:rsidRPr="79A72EDF">
        <w:rPr>
          <w:rFonts w:eastAsia="Times New Roman" w:cs="Times New Roman"/>
          <w:b/>
          <w:bCs/>
          <w:lang w:eastAsia="ar-SA"/>
        </w:rPr>
        <w:t xml:space="preserve"> lõike </w:t>
      </w:r>
      <w:r w:rsidR="2B767094" w:rsidRPr="79A72EDF">
        <w:rPr>
          <w:rFonts w:eastAsia="Times New Roman" w:cs="Times New Roman"/>
          <w:b/>
          <w:bCs/>
          <w:lang w:eastAsia="ar-SA"/>
        </w:rPr>
        <w:t>3</w:t>
      </w:r>
      <w:r w:rsidRPr="79A72EDF">
        <w:rPr>
          <w:rFonts w:eastAsia="Times New Roman" w:cs="Times New Roman"/>
          <w:b/>
          <w:bCs/>
          <w:lang w:eastAsia="ar-SA"/>
        </w:rPr>
        <w:t xml:space="preserve"> </w:t>
      </w:r>
      <w:r w:rsidRPr="79A72EDF">
        <w:rPr>
          <w:rFonts w:eastAsia="Times New Roman" w:cs="Times New Roman"/>
          <w:lang w:eastAsia="ar-SA"/>
        </w:rPr>
        <w:t>kohaselt jõustu</w:t>
      </w:r>
      <w:r w:rsidR="70817B41" w:rsidRPr="79A72EDF">
        <w:rPr>
          <w:rFonts w:eastAsia="Times New Roman" w:cs="Times New Roman"/>
          <w:lang w:eastAsia="ar-SA"/>
        </w:rPr>
        <w:t>vad</w:t>
      </w:r>
      <w:r w:rsidRPr="79A72EDF">
        <w:rPr>
          <w:rFonts w:eastAsia="Times New Roman" w:cs="Times New Roman"/>
          <w:lang w:eastAsia="ar-SA"/>
        </w:rPr>
        <w:t xml:space="preserve"> seaduse </w:t>
      </w:r>
      <w:commentRangeStart w:id="99"/>
      <w:r w:rsidRPr="79A72EDF">
        <w:rPr>
          <w:rFonts w:eastAsia="Times New Roman" w:cs="Times New Roman"/>
          <w:lang w:eastAsia="ar-SA"/>
        </w:rPr>
        <w:t>§ 1 punkt</w:t>
      </w:r>
      <w:r w:rsidR="2DA7A0FA" w:rsidRPr="79A72EDF">
        <w:rPr>
          <w:rFonts w:eastAsia="Times New Roman" w:cs="Times New Roman"/>
          <w:lang w:eastAsia="ar-SA"/>
        </w:rPr>
        <w:t xml:space="preserve"> </w:t>
      </w:r>
      <w:r w:rsidR="5004A1A0" w:rsidRPr="79A72EDF">
        <w:rPr>
          <w:rFonts w:eastAsia="Times New Roman" w:cs="Times New Roman"/>
          <w:lang w:eastAsia="ar-SA"/>
        </w:rPr>
        <w:t>4</w:t>
      </w:r>
      <w:r w:rsidR="538E9F31" w:rsidRPr="79A72EDF">
        <w:rPr>
          <w:rFonts w:eastAsia="Times New Roman" w:cs="Times New Roman"/>
          <w:lang w:eastAsia="ar-SA"/>
        </w:rPr>
        <w:t>9</w:t>
      </w:r>
      <w:r w:rsidR="70817B41" w:rsidRPr="79A72EDF">
        <w:rPr>
          <w:rFonts w:eastAsia="Times New Roman" w:cs="Times New Roman"/>
          <w:lang w:eastAsia="ar-SA"/>
        </w:rPr>
        <w:t>, 5</w:t>
      </w:r>
      <w:r w:rsidR="538E9F31" w:rsidRPr="79A72EDF">
        <w:rPr>
          <w:rFonts w:eastAsia="Times New Roman" w:cs="Times New Roman"/>
          <w:lang w:eastAsia="ar-SA"/>
        </w:rPr>
        <w:t>1</w:t>
      </w:r>
      <w:r w:rsidR="4F72BB35" w:rsidRPr="79A72EDF">
        <w:rPr>
          <w:rFonts w:eastAsia="Times New Roman" w:cs="Times New Roman"/>
          <w:lang w:eastAsia="ar-SA"/>
        </w:rPr>
        <w:t>, 5</w:t>
      </w:r>
      <w:r w:rsidR="538E9F31" w:rsidRPr="79A72EDF">
        <w:rPr>
          <w:rFonts w:eastAsia="Times New Roman" w:cs="Times New Roman"/>
          <w:lang w:eastAsia="ar-SA"/>
        </w:rPr>
        <w:t>3</w:t>
      </w:r>
      <w:r w:rsidR="70817B41" w:rsidRPr="79A72EDF">
        <w:rPr>
          <w:rFonts w:eastAsia="Times New Roman" w:cs="Times New Roman"/>
          <w:lang w:eastAsia="ar-SA"/>
        </w:rPr>
        <w:t xml:space="preserve"> ja 5</w:t>
      </w:r>
      <w:r w:rsidR="27FB03F5" w:rsidRPr="79A72EDF">
        <w:rPr>
          <w:rFonts w:eastAsia="Times New Roman" w:cs="Times New Roman"/>
          <w:lang w:eastAsia="ar-SA"/>
        </w:rPr>
        <w:t>5</w:t>
      </w:r>
      <w:commentRangeEnd w:id="99"/>
      <w:r w:rsidR="008B2ABE">
        <w:commentReference w:id="99"/>
      </w:r>
      <w:r w:rsidR="70817B41" w:rsidRPr="79A72EDF">
        <w:rPr>
          <w:rFonts w:eastAsia="Times New Roman" w:cs="Times New Roman"/>
          <w:lang w:eastAsia="ar-SA"/>
        </w:rPr>
        <w:t xml:space="preserve"> 202</w:t>
      </w:r>
      <w:r w:rsidR="49553C50" w:rsidRPr="79A72EDF">
        <w:rPr>
          <w:rFonts w:eastAsia="Times New Roman" w:cs="Times New Roman"/>
          <w:lang w:eastAsia="ar-SA"/>
        </w:rPr>
        <w:t>7</w:t>
      </w:r>
      <w:r w:rsidR="70817B41" w:rsidRPr="79A72EDF">
        <w:rPr>
          <w:rFonts w:eastAsia="Times New Roman" w:cs="Times New Roman"/>
          <w:lang w:eastAsia="ar-SA"/>
        </w:rPr>
        <w:t xml:space="preserve">. aasta 1. juulil. Nimetatud sätete jõustumine on kooskõlas </w:t>
      </w:r>
      <w:r w:rsidR="49553C50" w:rsidRPr="79A72EDF">
        <w:rPr>
          <w:rFonts w:eastAsia="Times New Roman" w:cs="Times New Roman"/>
          <w:lang w:eastAsia="ar-SA"/>
        </w:rPr>
        <w:t>lähenemisega,</w:t>
      </w:r>
      <w:r w:rsidR="70817B41" w:rsidRPr="79A72EDF">
        <w:rPr>
          <w:rFonts w:eastAsia="Times New Roman" w:cs="Times New Roman"/>
          <w:lang w:eastAsia="ar-SA"/>
        </w:rPr>
        <w:t xml:space="preserve"> mille kohaselt esitatakse </w:t>
      </w:r>
      <w:r w:rsidR="104794B6" w:rsidRPr="79A72EDF">
        <w:rPr>
          <w:rFonts w:eastAsia="Times New Roman" w:cs="Times New Roman"/>
          <w:lang w:eastAsia="ar-SA"/>
        </w:rPr>
        <w:t>UPT</w:t>
      </w:r>
      <w:r w:rsidR="70817B41" w:rsidRPr="79A72EDF">
        <w:rPr>
          <w:rFonts w:eastAsia="Times New Roman" w:cs="Times New Roman"/>
          <w:lang w:eastAsia="ar-SA"/>
        </w:rPr>
        <w:t xml:space="preserve"> osutamise kohustuse täitmisega seotud ebamõistlikult koormavate kulude hüvitamiseks taotlus viimast korda hiljemalt 202</w:t>
      </w:r>
      <w:r w:rsidR="49553C50" w:rsidRPr="79A72EDF">
        <w:rPr>
          <w:rFonts w:eastAsia="Times New Roman" w:cs="Times New Roman"/>
          <w:lang w:eastAsia="ar-SA"/>
        </w:rPr>
        <w:t>7</w:t>
      </w:r>
      <w:r w:rsidR="70817B41" w:rsidRPr="79A72EDF">
        <w:rPr>
          <w:rFonts w:eastAsia="Times New Roman" w:cs="Times New Roman"/>
          <w:lang w:eastAsia="ar-SA"/>
        </w:rPr>
        <w:t>. aasta 30. juuniks.</w:t>
      </w:r>
      <w:r w:rsidR="213CF4C1" w:rsidRPr="79A72EDF">
        <w:rPr>
          <w:rFonts w:eastAsia="Times New Roman" w:cs="Times New Roman"/>
          <w:lang w:eastAsia="ar-SA"/>
        </w:rPr>
        <w:t xml:space="preserve"> </w:t>
      </w:r>
      <w:r w:rsidR="70817B41" w:rsidRPr="79A72EDF">
        <w:rPr>
          <w:rFonts w:eastAsia="Times New Roman" w:cs="Times New Roman"/>
          <w:lang w:eastAsia="ar-SA"/>
        </w:rPr>
        <w:t xml:space="preserve">Seega on korrektne jõustada nimetatud punktid </w:t>
      </w:r>
      <w:r w:rsidR="2DA7A0FA" w:rsidRPr="79A72EDF">
        <w:rPr>
          <w:rFonts w:eastAsia="Times New Roman" w:cs="Times New Roman"/>
          <w:lang w:eastAsia="ar-SA"/>
        </w:rPr>
        <w:t>järgmisel päeval</w:t>
      </w:r>
      <w:r w:rsidRPr="79A72EDF">
        <w:rPr>
          <w:rFonts w:eastAsia="Times New Roman" w:cs="Times New Roman"/>
          <w:lang w:eastAsia="ar-SA"/>
        </w:rPr>
        <w:t xml:space="preserve"> peale seda kui </w:t>
      </w:r>
      <w:r w:rsidR="104794B6" w:rsidRPr="79A72EDF">
        <w:rPr>
          <w:rFonts w:eastAsia="Times New Roman" w:cs="Times New Roman"/>
          <w:lang w:eastAsia="ar-SA"/>
        </w:rPr>
        <w:t>UPT</w:t>
      </w:r>
      <w:r w:rsidR="2DA7A0FA" w:rsidRPr="79A72EDF">
        <w:rPr>
          <w:rFonts w:eastAsia="Times New Roman" w:cs="Times New Roman"/>
          <w:lang w:eastAsia="ar-SA"/>
        </w:rPr>
        <w:t xml:space="preserve"> osutaja on esitanud </w:t>
      </w:r>
      <w:r w:rsidR="7D694ED2" w:rsidRPr="79A72EDF">
        <w:rPr>
          <w:rFonts w:eastAsia="Times New Roman" w:cs="Times New Roman"/>
          <w:lang w:eastAsia="ar-SA"/>
        </w:rPr>
        <w:t>ebamõistlikult</w:t>
      </w:r>
      <w:r w:rsidR="2DA7A0FA" w:rsidRPr="79A72EDF">
        <w:rPr>
          <w:rFonts w:eastAsia="Times New Roman" w:cs="Times New Roman"/>
          <w:lang w:eastAsia="ar-SA"/>
        </w:rPr>
        <w:t xml:space="preserve"> koormavate kulude hüvitamise taotluse § 53</w:t>
      </w:r>
      <w:r w:rsidR="23D3E677" w:rsidRPr="79A72EDF">
        <w:rPr>
          <w:rFonts w:eastAsia="Times New Roman" w:cs="Times New Roman"/>
          <w:vertAlign w:val="superscript"/>
          <w:lang w:eastAsia="ar-SA"/>
        </w:rPr>
        <w:t>2</w:t>
      </w:r>
      <w:r w:rsidR="2DA7A0FA" w:rsidRPr="79A72EDF">
        <w:rPr>
          <w:rFonts w:eastAsia="Times New Roman" w:cs="Times New Roman"/>
          <w:lang w:eastAsia="ar-SA"/>
        </w:rPr>
        <w:t xml:space="preserve"> lõike 1 alusel</w:t>
      </w:r>
      <w:r w:rsidRPr="79A72EDF">
        <w:rPr>
          <w:rFonts w:eastAsia="Times New Roman" w:cs="Times New Roman"/>
          <w:lang w:eastAsia="ar-SA"/>
        </w:rPr>
        <w:t>.</w:t>
      </w:r>
    </w:p>
    <w:p w14:paraId="1FC467AA" w14:textId="77777777" w:rsidR="00E46C8C" w:rsidRPr="008940D2" w:rsidRDefault="00E46C8C" w:rsidP="005A7669">
      <w:pPr>
        <w:suppressAutoHyphens/>
        <w:rPr>
          <w:rFonts w:eastAsia="Times New Roman" w:cs="Times New Roman"/>
          <w:szCs w:val="24"/>
          <w:lang w:eastAsia="ar-SA"/>
        </w:rPr>
      </w:pPr>
    </w:p>
    <w:p w14:paraId="73896501" w14:textId="0E485108" w:rsidR="005A7669" w:rsidRPr="008940D2" w:rsidRDefault="008B2ABE" w:rsidP="005A7669">
      <w:pPr>
        <w:suppressAutoHyphens/>
        <w:rPr>
          <w:rFonts w:eastAsia="Times New Roman" w:cs="Times New Roman"/>
          <w:szCs w:val="24"/>
          <w:lang w:eastAsia="ar-SA"/>
        </w:rPr>
      </w:pPr>
      <w:r w:rsidRPr="008940D2">
        <w:rPr>
          <w:rFonts w:eastAsia="Times New Roman" w:cs="Times New Roman"/>
          <w:szCs w:val="24"/>
          <w:lang w:eastAsia="ar-SA"/>
        </w:rPr>
        <w:t>Paralleelselt põhjendatud tasu jõustumisega kaob</w:t>
      </w:r>
      <w:r w:rsidR="0094021B" w:rsidRPr="008940D2">
        <w:rPr>
          <w:rFonts w:eastAsia="Times New Roman" w:cs="Times New Roman"/>
          <w:szCs w:val="24"/>
          <w:lang w:eastAsia="ar-SA"/>
        </w:rPr>
        <w:t xml:space="preserve"> vajadus</w:t>
      </w:r>
      <w:r w:rsidR="007C375E" w:rsidRPr="008940D2">
        <w:rPr>
          <w:rFonts w:eastAsia="Times New Roman" w:cs="Times New Roman"/>
          <w:szCs w:val="24"/>
          <w:lang w:eastAsia="ar-SA"/>
        </w:rPr>
        <w:t xml:space="preserve"> universaalse postiteenuse osutaja tulu- ja kuluarvestusele esitatavate nõuete (seaduse § 40 lg 6) osas kui</w:t>
      </w:r>
      <w:r w:rsidRPr="008940D2">
        <w:rPr>
          <w:rFonts w:eastAsia="Times New Roman" w:cs="Times New Roman"/>
          <w:szCs w:val="24"/>
          <w:lang w:eastAsia="ar-SA"/>
        </w:rPr>
        <w:t xml:space="preserve"> ka vajadus </w:t>
      </w:r>
      <w:r w:rsidR="00B36E72" w:rsidRPr="008940D2">
        <w:rPr>
          <w:rFonts w:eastAsia="Times New Roman" w:cs="Times New Roman"/>
          <w:szCs w:val="24"/>
          <w:lang w:eastAsia="ar-SA"/>
        </w:rPr>
        <w:t>UPT</w:t>
      </w:r>
      <w:r w:rsidRPr="008940D2">
        <w:rPr>
          <w:rFonts w:eastAsia="Times New Roman" w:cs="Times New Roman"/>
          <w:szCs w:val="24"/>
          <w:lang w:eastAsia="ar-SA"/>
        </w:rPr>
        <w:t xml:space="preserve"> rahastamise sätete</w:t>
      </w:r>
      <w:r w:rsidR="00B374EE" w:rsidRPr="008940D2">
        <w:rPr>
          <w:rFonts w:eastAsia="Times New Roman" w:cs="Times New Roman"/>
          <w:szCs w:val="24"/>
          <w:lang w:eastAsia="ar-SA"/>
        </w:rPr>
        <w:t xml:space="preserve"> (seaduse 4. peatüki 2.jagu)</w:t>
      </w:r>
      <w:r w:rsidRPr="008940D2">
        <w:rPr>
          <w:rFonts w:eastAsia="Times New Roman" w:cs="Times New Roman"/>
          <w:szCs w:val="24"/>
          <w:lang w:eastAsia="ar-SA"/>
        </w:rPr>
        <w:t xml:space="preserve"> osas. </w:t>
      </w:r>
      <w:r w:rsidR="00B374EE" w:rsidRPr="008940D2">
        <w:rPr>
          <w:rFonts w:eastAsia="Times New Roman" w:cs="Times New Roman"/>
          <w:szCs w:val="24"/>
          <w:lang w:eastAsia="ar-SA"/>
        </w:rPr>
        <w:t>Kuna</w:t>
      </w:r>
      <w:r w:rsidRPr="008940D2">
        <w:rPr>
          <w:rFonts w:eastAsia="Times New Roman" w:cs="Times New Roman"/>
          <w:szCs w:val="24"/>
          <w:lang w:eastAsia="ar-SA"/>
        </w:rPr>
        <w:t xml:space="preserve"> UPT osutajal on kehtiva seaduse alusel tekkinud õigustatud ootus</w:t>
      </w:r>
      <w:r w:rsidR="00B374EE" w:rsidRPr="008940D2">
        <w:rPr>
          <w:rFonts w:eastAsia="Times New Roman" w:cs="Times New Roman"/>
          <w:szCs w:val="24"/>
          <w:lang w:eastAsia="ar-SA"/>
        </w:rPr>
        <w:t xml:space="preserve"> </w:t>
      </w:r>
      <w:r w:rsidR="00042F41" w:rsidRPr="008940D2">
        <w:rPr>
          <w:rFonts w:eastAsia="Times New Roman" w:cs="Times New Roman"/>
          <w:szCs w:val="24"/>
          <w:lang w:eastAsia="ar-SA"/>
        </w:rPr>
        <w:t>ebamõistlikult</w:t>
      </w:r>
      <w:r w:rsidR="00B374EE" w:rsidRPr="008940D2">
        <w:rPr>
          <w:rFonts w:eastAsia="Times New Roman" w:cs="Times New Roman"/>
          <w:szCs w:val="24"/>
          <w:lang w:eastAsia="ar-SA"/>
        </w:rPr>
        <w:t xml:space="preserve"> koormavate kulude</w:t>
      </w:r>
      <w:r w:rsidRPr="008940D2">
        <w:rPr>
          <w:rFonts w:eastAsia="Times New Roman" w:cs="Times New Roman"/>
          <w:szCs w:val="24"/>
          <w:lang w:eastAsia="ar-SA"/>
        </w:rPr>
        <w:t xml:space="preserve"> hüvit</w:t>
      </w:r>
      <w:r w:rsidR="00B374EE" w:rsidRPr="008940D2">
        <w:rPr>
          <w:rFonts w:eastAsia="Times New Roman" w:cs="Times New Roman"/>
          <w:szCs w:val="24"/>
          <w:lang w:eastAsia="ar-SA"/>
        </w:rPr>
        <w:t>amiseks</w:t>
      </w:r>
      <w:r w:rsidRPr="008940D2">
        <w:rPr>
          <w:rFonts w:eastAsia="Times New Roman" w:cs="Times New Roman"/>
          <w:szCs w:val="24"/>
          <w:lang w:eastAsia="ar-SA"/>
        </w:rPr>
        <w:t xml:space="preserve"> senimaani, kuni ta on osutanud teenust taskukohase hinna põhjal, ei saa nimetatud sätteid enne kehtetuks tunnistada kui on jõustunud </w:t>
      </w:r>
      <w:r w:rsidR="00E46C8C" w:rsidRPr="008940D2">
        <w:rPr>
          <w:rFonts w:eastAsia="Times New Roman" w:cs="Times New Roman"/>
          <w:szCs w:val="24"/>
          <w:lang w:eastAsia="ar-SA"/>
        </w:rPr>
        <w:t>Konkurentsiameti poolt kooskõlastatud</w:t>
      </w:r>
      <w:r w:rsidRPr="008940D2">
        <w:rPr>
          <w:rFonts w:eastAsia="Times New Roman" w:cs="Times New Roman"/>
          <w:szCs w:val="24"/>
          <w:lang w:eastAsia="ar-SA"/>
        </w:rPr>
        <w:t xml:space="preserve"> põhjendatud hind</w:t>
      </w:r>
      <w:r w:rsidR="00B374EE" w:rsidRPr="008940D2">
        <w:rPr>
          <w:rFonts w:eastAsia="Times New Roman" w:cs="Times New Roman"/>
          <w:szCs w:val="24"/>
          <w:lang w:eastAsia="ar-SA"/>
        </w:rPr>
        <w:t xml:space="preserve"> ning UPT osutaja on esitanud viimase </w:t>
      </w:r>
      <w:r w:rsidR="00042F41" w:rsidRPr="008940D2">
        <w:rPr>
          <w:rFonts w:eastAsia="Times New Roman" w:cs="Times New Roman"/>
          <w:szCs w:val="24"/>
          <w:lang w:eastAsia="ar-SA"/>
        </w:rPr>
        <w:t>ebamõistlikult</w:t>
      </w:r>
      <w:r w:rsidR="00B374EE" w:rsidRPr="008940D2">
        <w:rPr>
          <w:rFonts w:eastAsia="Times New Roman" w:cs="Times New Roman"/>
          <w:szCs w:val="24"/>
          <w:lang w:eastAsia="ar-SA"/>
        </w:rPr>
        <w:t xml:space="preserve"> koormavate kulude hüvitamise taotluse</w:t>
      </w:r>
      <w:r w:rsidRPr="008940D2">
        <w:rPr>
          <w:rFonts w:eastAsia="Times New Roman" w:cs="Times New Roman"/>
          <w:szCs w:val="24"/>
          <w:lang w:eastAsia="ar-SA"/>
        </w:rPr>
        <w:t xml:space="preserve">. </w:t>
      </w:r>
      <w:r w:rsidR="00E46C8C" w:rsidRPr="008940D2">
        <w:rPr>
          <w:rFonts w:eastAsia="Times New Roman" w:cs="Times New Roman"/>
          <w:szCs w:val="24"/>
          <w:lang w:eastAsia="ar-SA"/>
        </w:rPr>
        <w:t>Seejuures on vajalik jätta mõistlik aeg UPT osutajale ebamõistlikult koormavate kulude koondamiseks ning esitamiseks Konkurentsiametile.</w:t>
      </w:r>
      <w:r w:rsidRPr="008940D2">
        <w:rPr>
          <w:rFonts w:eastAsia="Times New Roman" w:cs="Times New Roman"/>
          <w:szCs w:val="24"/>
          <w:lang w:eastAsia="ar-SA"/>
        </w:rPr>
        <w:t xml:space="preserve"> </w:t>
      </w:r>
      <w:r w:rsidR="00E104F9" w:rsidRPr="008940D2">
        <w:rPr>
          <w:rFonts w:eastAsia="Times New Roman" w:cs="Times New Roman"/>
          <w:szCs w:val="24"/>
          <w:lang w:eastAsia="ar-SA"/>
        </w:rPr>
        <w:t>Konkurentsiamet menetleb taotlust taotluse esitamise ajal kehtinud õigusnormide alusel ja korras</w:t>
      </w:r>
      <w:r w:rsidR="00AD2946" w:rsidRPr="008940D2">
        <w:rPr>
          <w:rFonts w:eastAsia="Times New Roman" w:cs="Times New Roman"/>
          <w:szCs w:val="24"/>
          <w:lang w:eastAsia="ar-SA"/>
        </w:rPr>
        <w:t>.</w:t>
      </w:r>
      <w:r w:rsidRPr="008940D2">
        <w:rPr>
          <w:rFonts w:eastAsia="Times New Roman" w:cs="Times New Roman"/>
          <w:szCs w:val="24"/>
          <w:lang w:eastAsia="ar-SA"/>
        </w:rPr>
        <w:t xml:space="preserve"> </w:t>
      </w:r>
    </w:p>
    <w:p w14:paraId="0DDF2164" w14:textId="77777777" w:rsidR="0027130E" w:rsidRPr="008940D2" w:rsidRDefault="0027130E" w:rsidP="0027130E">
      <w:pPr>
        <w:suppressAutoHyphens/>
        <w:rPr>
          <w:rFonts w:eastAsia="Times New Roman" w:cs="Times New Roman"/>
          <w:szCs w:val="24"/>
          <w:lang w:eastAsia="ar-SA"/>
        </w:rPr>
      </w:pPr>
    </w:p>
    <w:p w14:paraId="5164541C" w14:textId="1D969033" w:rsidR="00FD72F0" w:rsidRPr="008940D2" w:rsidRDefault="00FD72F0" w:rsidP="00FD72F0">
      <w:pPr>
        <w:contextualSpacing/>
        <w:rPr>
          <w:rFonts w:eastAsia="Times New Roman" w:cs="Times New Roman"/>
          <w:iCs/>
          <w:szCs w:val="24"/>
        </w:rPr>
      </w:pPr>
      <w:bookmarkStart w:id="100" w:name="_Hlk163117292"/>
      <w:r w:rsidRPr="008940D2">
        <w:rPr>
          <w:rFonts w:eastAsia="Times New Roman" w:cs="Times New Roman"/>
          <w:iCs/>
          <w:szCs w:val="24"/>
        </w:rPr>
        <w:t>Seoses rahastamiskohustuse kehtetuks tunnistamisega, tunnistatakse kehtetuks</w:t>
      </w:r>
      <w:r w:rsidR="00E91D48" w:rsidRPr="008940D2">
        <w:rPr>
          <w:rFonts w:eastAsia="Times New Roman" w:cs="Times New Roman"/>
          <w:iCs/>
          <w:szCs w:val="24"/>
        </w:rPr>
        <w:t xml:space="preserve"> ka</w:t>
      </w:r>
      <w:r w:rsidRPr="008940D2">
        <w:rPr>
          <w:rFonts w:eastAsia="Times New Roman" w:cs="Times New Roman"/>
          <w:iCs/>
          <w:szCs w:val="24"/>
        </w:rPr>
        <w:t xml:space="preserve"> </w:t>
      </w:r>
      <w:r w:rsidR="00106171" w:rsidRPr="008940D2">
        <w:rPr>
          <w:rFonts w:eastAsia="Times New Roman" w:cs="Times New Roman"/>
          <w:iCs/>
          <w:szCs w:val="24"/>
        </w:rPr>
        <w:t xml:space="preserve">eelnõu § 1 punkt </w:t>
      </w:r>
      <w:r w:rsidR="00B320CD" w:rsidRPr="008940D2">
        <w:rPr>
          <w:rFonts w:eastAsia="Times New Roman" w:cs="Times New Roman"/>
          <w:iCs/>
          <w:szCs w:val="24"/>
        </w:rPr>
        <w:t>5</w:t>
      </w:r>
      <w:r w:rsidR="00743137" w:rsidRPr="008940D2">
        <w:rPr>
          <w:rFonts w:eastAsia="Times New Roman" w:cs="Times New Roman"/>
          <w:iCs/>
          <w:szCs w:val="24"/>
        </w:rPr>
        <w:t>3</w:t>
      </w:r>
      <w:r w:rsidR="00106171" w:rsidRPr="008940D2">
        <w:rPr>
          <w:rFonts w:eastAsia="Times New Roman" w:cs="Times New Roman"/>
          <w:iCs/>
          <w:szCs w:val="24"/>
        </w:rPr>
        <w:t xml:space="preserve"> kohaselt </w:t>
      </w:r>
      <w:r w:rsidRPr="008940D2">
        <w:rPr>
          <w:rFonts w:eastAsia="Times New Roman" w:cs="Times New Roman"/>
          <w:iCs/>
          <w:szCs w:val="24"/>
        </w:rPr>
        <w:t xml:space="preserve">seaduse § 43 lõigetes 2 ja 3 sätestatud Konkurentsiameti pädevusnormid rahastamiskohustusega postiteenuse osutaja tulu ja kuluarvestuse kontrollimisel ning postiteenus makse õigust silmas pidades. </w:t>
      </w:r>
    </w:p>
    <w:p w14:paraId="4A2302C4" w14:textId="77777777" w:rsidR="001951F9" w:rsidRPr="008940D2" w:rsidRDefault="001951F9" w:rsidP="00FD72F0">
      <w:pPr>
        <w:contextualSpacing/>
        <w:rPr>
          <w:rFonts w:eastAsia="Times New Roman" w:cs="Times New Roman"/>
          <w:iCs/>
          <w:szCs w:val="24"/>
        </w:rPr>
      </w:pPr>
    </w:p>
    <w:p w14:paraId="10FB8EF7" w14:textId="31416F54" w:rsidR="00FD72F0" w:rsidRPr="008940D2" w:rsidRDefault="00FD72F0" w:rsidP="00FD72F0">
      <w:pPr>
        <w:contextualSpacing/>
        <w:rPr>
          <w:rFonts w:eastAsia="Times New Roman" w:cs="Times New Roman"/>
          <w:iCs/>
          <w:szCs w:val="24"/>
        </w:rPr>
      </w:pPr>
      <w:r w:rsidRPr="008940D2">
        <w:rPr>
          <w:rFonts w:eastAsia="Times New Roman" w:cs="Times New Roman"/>
          <w:iCs/>
          <w:szCs w:val="24"/>
        </w:rPr>
        <w:t xml:space="preserve">Kuna </w:t>
      </w:r>
      <w:r w:rsidRPr="008940D2">
        <w:rPr>
          <w:rFonts w:eastAsia="Times New Roman" w:cs="Times New Roman"/>
          <w:bCs/>
          <w:iCs/>
          <w:color w:val="000000"/>
          <w:szCs w:val="24"/>
          <w:bdr w:val="none" w:sz="0" w:space="0" w:color="auto" w:frame="1"/>
          <w:lang w:eastAsia="et-EE"/>
        </w:rPr>
        <w:t>seaduse 4</w:t>
      </w:r>
      <w:r w:rsidR="00177DE9" w:rsidRPr="008940D2">
        <w:rPr>
          <w:rFonts w:eastAsia="Times New Roman" w:cs="Times New Roman"/>
          <w:bCs/>
          <w:iCs/>
          <w:color w:val="000000"/>
          <w:szCs w:val="24"/>
          <w:bdr w:val="none" w:sz="0" w:space="0" w:color="auto" w:frame="1"/>
          <w:lang w:eastAsia="et-EE"/>
        </w:rPr>
        <w:t>.</w:t>
      </w:r>
      <w:r w:rsidRPr="008940D2">
        <w:rPr>
          <w:rFonts w:eastAsia="Times New Roman" w:cs="Times New Roman"/>
          <w:bCs/>
          <w:iCs/>
          <w:color w:val="000000"/>
          <w:szCs w:val="24"/>
          <w:bdr w:val="none" w:sz="0" w:space="0" w:color="auto" w:frame="1"/>
          <w:lang w:eastAsia="et-EE"/>
        </w:rPr>
        <w:t xml:space="preserve"> peatüki 2</w:t>
      </w:r>
      <w:r w:rsidR="00177DE9" w:rsidRPr="008940D2">
        <w:rPr>
          <w:rFonts w:eastAsia="Times New Roman" w:cs="Times New Roman"/>
          <w:bCs/>
          <w:iCs/>
          <w:color w:val="000000"/>
          <w:szCs w:val="24"/>
          <w:bdr w:val="none" w:sz="0" w:space="0" w:color="auto" w:frame="1"/>
          <w:lang w:eastAsia="et-EE"/>
        </w:rPr>
        <w:t>.</w:t>
      </w:r>
      <w:r w:rsidRPr="008940D2">
        <w:rPr>
          <w:rFonts w:eastAsia="Times New Roman" w:cs="Times New Roman"/>
          <w:bCs/>
          <w:iCs/>
          <w:color w:val="000000"/>
          <w:szCs w:val="24"/>
          <w:bdr w:val="none" w:sz="0" w:space="0" w:color="auto" w:frame="1"/>
          <w:lang w:eastAsia="et-EE"/>
        </w:rPr>
        <w:t xml:space="preserve"> jagu tunnistatakse kehtetuks ning need jõustuvad peale </w:t>
      </w:r>
      <w:r w:rsidR="00B320CD" w:rsidRPr="008940D2">
        <w:rPr>
          <w:rFonts w:eastAsia="Times New Roman" w:cs="Times New Roman"/>
          <w:bCs/>
          <w:iCs/>
          <w:color w:val="000000"/>
          <w:szCs w:val="24"/>
          <w:bdr w:val="none" w:sz="0" w:space="0" w:color="auto" w:frame="1"/>
          <w:lang w:eastAsia="et-EE"/>
        </w:rPr>
        <w:t>põhjendatud tasu jõustumist</w:t>
      </w:r>
      <w:r w:rsidRPr="008940D2">
        <w:rPr>
          <w:rFonts w:eastAsia="Times New Roman" w:cs="Times New Roman"/>
          <w:iCs/>
          <w:szCs w:val="24"/>
        </w:rPr>
        <w:t xml:space="preserve">, muutuvad seaduse </w:t>
      </w:r>
      <w:r w:rsidR="00177DE9" w:rsidRPr="008940D2">
        <w:rPr>
          <w:rFonts w:eastAsia="Times New Roman" w:cs="Times New Roman"/>
          <w:iCs/>
          <w:szCs w:val="24"/>
        </w:rPr>
        <w:t xml:space="preserve">§ </w:t>
      </w:r>
      <w:r w:rsidRPr="008940D2">
        <w:rPr>
          <w:rFonts w:eastAsia="Times New Roman" w:cs="Times New Roman"/>
          <w:iCs/>
          <w:szCs w:val="24"/>
        </w:rPr>
        <w:t xml:space="preserve">43 lõigetes 2 ja 3 toodud Konkurentsiameti pädevusnormid </w:t>
      </w:r>
      <w:r w:rsidR="00E91D48" w:rsidRPr="008940D2">
        <w:rPr>
          <w:rFonts w:eastAsia="Times New Roman" w:cs="Times New Roman"/>
          <w:iCs/>
          <w:szCs w:val="24"/>
        </w:rPr>
        <w:t>ebavajalikuks.</w:t>
      </w:r>
      <w:r w:rsidRPr="008940D2">
        <w:rPr>
          <w:rFonts w:eastAsia="Times New Roman" w:cs="Times New Roman"/>
          <w:iCs/>
          <w:szCs w:val="24"/>
        </w:rPr>
        <w:t xml:space="preserve"> </w:t>
      </w:r>
    </w:p>
    <w:p w14:paraId="3AE34152" w14:textId="3B4DCCC4" w:rsidR="00430F99" w:rsidRPr="008940D2" w:rsidRDefault="00430F99" w:rsidP="00FD72F0">
      <w:pPr>
        <w:contextualSpacing/>
        <w:rPr>
          <w:rFonts w:eastAsia="Times New Roman" w:cs="Times New Roman"/>
          <w:iCs/>
          <w:szCs w:val="24"/>
        </w:rPr>
      </w:pPr>
    </w:p>
    <w:p w14:paraId="0A158B91" w14:textId="4CDF3F51" w:rsidR="00CB194D" w:rsidRPr="008940D2" w:rsidRDefault="00430F99" w:rsidP="00FD72F0">
      <w:pPr>
        <w:contextualSpacing/>
        <w:rPr>
          <w:rFonts w:eastAsia="Times New Roman" w:cs="Times New Roman"/>
          <w:iCs/>
          <w:szCs w:val="24"/>
        </w:rPr>
      </w:pPr>
      <w:bookmarkStart w:id="101" w:name="_Hlk105364948"/>
      <w:r w:rsidRPr="008940D2">
        <w:rPr>
          <w:rFonts w:eastAsia="Times New Roman" w:cs="Times New Roman"/>
          <w:iCs/>
          <w:szCs w:val="24"/>
        </w:rPr>
        <w:t xml:space="preserve">Seoses UPT rahastamise regulatsiooni kehtetuks tunnistamise jõustumisega, jõustub ka eelnõu § 1 punkt </w:t>
      </w:r>
      <w:r w:rsidR="00D965D8" w:rsidRPr="008940D2">
        <w:rPr>
          <w:rFonts w:eastAsia="Times New Roman" w:cs="Times New Roman"/>
          <w:iCs/>
          <w:szCs w:val="24"/>
        </w:rPr>
        <w:t>5</w:t>
      </w:r>
      <w:r w:rsidR="00743137" w:rsidRPr="008940D2">
        <w:rPr>
          <w:rFonts w:eastAsia="Times New Roman" w:cs="Times New Roman"/>
          <w:iCs/>
          <w:szCs w:val="24"/>
        </w:rPr>
        <w:t>5</w:t>
      </w:r>
      <w:r w:rsidRPr="008940D2">
        <w:rPr>
          <w:rFonts w:eastAsia="Times New Roman" w:cs="Times New Roman"/>
          <w:iCs/>
          <w:szCs w:val="24"/>
        </w:rPr>
        <w:t xml:space="preserve"> (seaduse § 47 lõike 2 punkt 5) kehtetuks tunnistamine,</w:t>
      </w:r>
      <w:bookmarkEnd w:id="101"/>
      <w:r w:rsidRPr="008940D2">
        <w:rPr>
          <w:rFonts w:eastAsia="Times New Roman" w:cs="Times New Roman"/>
          <w:iCs/>
          <w:szCs w:val="24"/>
        </w:rPr>
        <w:t xml:space="preserve"> mille kohaselt peab Konkurentsiameti aruanne sisaldama ülevaadet </w:t>
      </w:r>
      <w:r w:rsidR="00B36E72" w:rsidRPr="008940D2">
        <w:rPr>
          <w:rFonts w:eastAsia="Times New Roman" w:cs="Times New Roman"/>
          <w:iCs/>
          <w:szCs w:val="24"/>
        </w:rPr>
        <w:t>UPT</w:t>
      </w:r>
      <w:r w:rsidRPr="008940D2">
        <w:rPr>
          <w:rFonts w:eastAsia="Times New Roman" w:cs="Times New Roman"/>
          <w:iCs/>
          <w:szCs w:val="24"/>
        </w:rPr>
        <w:t xml:space="preserve"> maksete kasutamise kohta ning </w:t>
      </w:r>
      <w:r w:rsidR="00B36E72" w:rsidRPr="008940D2">
        <w:rPr>
          <w:rFonts w:eastAsia="Times New Roman" w:cs="Times New Roman"/>
          <w:iCs/>
          <w:szCs w:val="24"/>
        </w:rPr>
        <w:t>UPT</w:t>
      </w:r>
      <w:r w:rsidRPr="008940D2">
        <w:rPr>
          <w:rFonts w:eastAsia="Times New Roman" w:cs="Times New Roman"/>
          <w:iCs/>
          <w:szCs w:val="24"/>
        </w:rPr>
        <w:t xml:space="preserve"> makse määra ja </w:t>
      </w:r>
      <w:r w:rsidR="00B36E72" w:rsidRPr="008940D2">
        <w:rPr>
          <w:rFonts w:eastAsia="Times New Roman" w:cs="Times New Roman"/>
          <w:iCs/>
          <w:szCs w:val="24"/>
        </w:rPr>
        <w:t>UPT</w:t>
      </w:r>
      <w:r w:rsidRPr="008940D2">
        <w:rPr>
          <w:rFonts w:eastAsia="Times New Roman" w:cs="Times New Roman"/>
          <w:iCs/>
          <w:szCs w:val="24"/>
        </w:rPr>
        <w:t xml:space="preserve"> taskukohase tasu prognoosi järgmiseks kalendriaastaks.</w:t>
      </w:r>
    </w:p>
    <w:bookmarkEnd w:id="100"/>
    <w:p w14:paraId="6F6AFF33" w14:textId="77777777" w:rsidR="00FE4866" w:rsidRPr="008940D2" w:rsidRDefault="00FE4866" w:rsidP="001B5D10">
      <w:pPr>
        <w:suppressAutoHyphens/>
        <w:rPr>
          <w:rFonts w:eastAsia="Times New Roman" w:cs="Times New Roman"/>
          <w:b/>
          <w:bCs/>
          <w:szCs w:val="24"/>
          <w:lang w:eastAsia="ar-SA"/>
        </w:rPr>
      </w:pPr>
    </w:p>
    <w:p w14:paraId="1E73E23F" w14:textId="77777777" w:rsidR="00541D77" w:rsidRPr="008940D2" w:rsidRDefault="00ED481A" w:rsidP="00AD1E97">
      <w:pPr>
        <w:suppressAutoHyphens/>
        <w:rPr>
          <w:rFonts w:eastAsia="Times New Roman" w:cs="Times New Roman"/>
          <w:b/>
          <w:szCs w:val="24"/>
          <w:lang w:eastAsia="ar-SA"/>
        </w:rPr>
      </w:pPr>
      <w:r w:rsidRPr="008940D2">
        <w:rPr>
          <w:rFonts w:eastAsia="Times New Roman" w:cs="Times New Roman"/>
          <w:b/>
          <w:szCs w:val="24"/>
          <w:lang w:eastAsia="ar-SA"/>
        </w:rPr>
        <w:t>4. Eelnõu terminoloogia</w:t>
      </w:r>
    </w:p>
    <w:p w14:paraId="5EBB5703" w14:textId="77777777" w:rsidR="008B1A16" w:rsidRPr="008940D2" w:rsidRDefault="008B1A16" w:rsidP="00AD1E97">
      <w:pPr>
        <w:suppressAutoHyphens/>
        <w:rPr>
          <w:rFonts w:eastAsia="Times New Roman" w:cs="Times New Roman"/>
          <w:b/>
          <w:szCs w:val="24"/>
          <w:lang w:eastAsia="ar-SA"/>
        </w:rPr>
      </w:pPr>
    </w:p>
    <w:p w14:paraId="058219EF" w14:textId="382919F1" w:rsidR="007D4ADF" w:rsidRPr="008940D2" w:rsidRDefault="095D950F" w:rsidP="79A72EDF">
      <w:pPr>
        <w:pStyle w:val="Kehatekst"/>
        <w:rPr>
          <w:ins w:id="102" w:author="Maarja-Liis Lall - JUSTDIGI" w:date="2025-08-12T15:21:00Z" w16du:dateUtc="2025-08-12T15:21:40Z"/>
          <w:lang w:val="et-EE"/>
        </w:rPr>
      </w:pPr>
      <w:r w:rsidRPr="79A72EDF">
        <w:rPr>
          <w:lang w:val="et-EE"/>
        </w:rPr>
        <w:t xml:space="preserve">Eelnõuga võetakse </w:t>
      </w:r>
      <w:r w:rsidR="492E5AD2" w:rsidRPr="79A72EDF">
        <w:rPr>
          <w:lang w:val="et-EE"/>
        </w:rPr>
        <w:t>kasutusele</w:t>
      </w:r>
      <w:r w:rsidR="67B9C46B" w:rsidRPr="79A72EDF">
        <w:rPr>
          <w:lang w:val="et-EE"/>
        </w:rPr>
        <w:t xml:space="preserve"> </w:t>
      </w:r>
      <w:r w:rsidRPr="79A72EDF">
        <w:rPr>
          <w:lang w:val="et-EE"/>
        </w:rPr>
        <w:t>uusi termineid</w:t>
      </w:r>
      <w:r w:rsidR="492E5AD2" w:rsidRPr="79A72EDF">
        <w:rPr>
          <w:lang w:val="et-EE"/>
        </w:rPr>
        <w:t xml:space="preserve"> ja neid on vastavate sätete juures ka selgitatud. Kõiki seaduses </w:t>
      </w:r>
      <w:r w:rsidR="04C62848" w:rsidRPr="79A72EDF">
        <w:rPr>
          <w:lang w:val="et-EE"/>
        </w:rPr>
        <w:t xml:space="preserve">esitatud </w:t>
      </w:r>
      <w:r w:rsidR="492E5AD2" w:rsidRPr="79A72EDF">
        <w:rPr>
          <w:lang w:val="et-EE"/>
        </w:rPr>
        <w:t>termineid kasutatakse ainult seaduse ja selle alusel kehtestatud õigusaktide kontekstis.</w:t>
      </w:r>
    </w:p>
    <w:p w14:paraId="5BEA067F" w14:textId="088DB194" w:rsidR="007D4ADF" w:rsidRPr="008940D2" w:rsidRDefault="007D4ADF" w:rsidP="79A72EDF">
      <w:pPr>
        <w:pStyle w:val="Kehatekst"/>
        <w:rPr>
          <w:ins w:id="103" w:author="Maarja-Liis Lall - JUSTDIGI" w:date="2025-08-12T15:21:00Z" w16du:dateUtc="2025-08-12T15:21:40Z"/>
          <w:lang w:val="et-EE"/>
        </w:rPr>
      </w:pPr>
    </w:p>
    <w:p w14:paraId="720F8419" w14:textId="218A2078" w:rsidR="007D4ADF" w:rsidRPr="008940D2" w:rsidRDefault="23B9251F" w:rsidP="008C3ACD">
      <w:pPr>
        <w:pStyle w:val="Kehatekst"/>
        <w:rPr>
          <w:lang w:val="et-EE"/>
        </w:rPr>
      </w:pPr>
      <w:commentRangeStart w:id="104"/>
      <w:ins w:id="105" w:author="Maarja-Liis Lall - JUSTDIGI" w:date="2025-08-12T15:21:00Z">
        <w:r w:rsidRPr="79A72EDF">
          <w:rPr>
            <w:lang w:val="et-EE"/>
          </w:rPr>
          <w:t>Eelnõuga võetakse kasutusele järgmised</w:t>
        </w:r>
        <w:commentRangeStart w:id="106"/>
        <w:r w:rsidRPr="79A72EDF">
          <w:rPr>
            <w:lang w:val="et-EE"/>
          </w:rPr>
          <w:t xml:space="preserve"> uued terminid:</w:t>
        </w:r>
      </w:ins>
      <w:commentRangeEnd w:id="104"/>
      <w:r w:rsidR="00B25AD2">
        <w:commentReference w:id="104"/>
      </w:r>
      <w:del w:id="107" w:author="Maarja-Liis Lall - JUSTDIGI" w:date="2025-08-12T15:21:00Z">
        <w:r w:rsidR="00B25AD2" w:rsidRPr="79A72EDF" w:rsidDel="492E5AD2">
          <w:rPr>
            <w:lang w:val="et-EE"/>
          </w:rPr>
          <w:delText xml:space="preserve"> </w:delText>
        </w:r>
      </w:del>
      <w:commentRangeEnd w:id="106"/>
      <w:r w:rsidR="00B25AD2">
        <w:commentReference w:id="106"/>
      </w:r>
    </w:p>
    <w:p w14:paraId="6BC22256" w14:textId="77777777" w:rsidR="007D4ADF" w:rsidRPr="008940D2" w:rsidRDefault="007D4ADF" w:rsidP="008C3ACD">
      <w:pPr>
        <w:pStyle w:val="Kehatekst"/>
        <w:rPr>
          <w:lang w:val="et-EE"/>
        </w:rPr>
      </w:pPr>
    </w:p>
    <w:p w14:paraId="62A8F560" w14:textId="6C94EDFD" w:rsidR="005C35E9" w:rsidRPr="008940D2" w:rsidRDefault="00805B47" w:rsidP="004F240E">
      <w:pPr>
        <w:pStyle w:val="Kehatekst"/>
        <w:numPr>
          <w:ilvl w:val="0"/>
          <w:numId w:val="17"/>
        </w:numPr>
        <w:rPr>
          <w:lang w:val="et-EE"/>
        </w:rPr>
      </w:pPr>
      <w:commentRangeStart w:id="108"/>
      <w:del w:id="109" w:author="Maarja-Liis Lall - JUSTDIGI" w:date="2025-08-12T15:21:00Z">
        <w:r w:rsidRPr="79A72EDF" w:rsidDel="0756EB54">
          <w:rPr>
            <w:lang w:val="et-EE"/>
          </w:rPr>
          <w:delText>Eelnõuga võetakse kasutusele järgmised u</w:delText>
        </w:r>
        <w:r w:rsidRPr="79A72EDF" w:rsidDel="03E5F889">
          <w:rPr>
            <w:lang w:val="et-EE"/>
          </w:rPr>
          <w:delText>ued terminid</w:delText>
        </w:r>
        <w:r w:rsidRPr="79A72EDF" w:rsidDel="0756EB54">
          <w:rPr>
            <w:lang w:val="et-EE"/>
          </w:rPr>
          <w:delText>:</w:delText>
        </w:r>
        <w:r w:rsidRPr="79A72EDF" w:rsidDel="0AC8588C">
          <w:rPr>
            <w:lang w:val="et-EE"/>
          </w:rPr>
          <w:delText xml:space="preserve"> </w:delText>
        </w:r>
      </w:del>
      <w:commentRangeEnd w:id="108"/>
      <w:r>
        <w:commentReference w:id="108"/>
      </w:r>
      <w:r w:rsidR="07B2CA88" w:rsidRPr="79A72EDF">
        <w:rPr>
          <w:b/>
          <w:bCs/>
          <w:lang w:val="et-EE"/>
        </w:rPr>
        <w:t>p</w:t>
      </w:r>
      <w:r w:rsidR="09445AD3" w:rsidRPr="79A72EDF">
        <w:rPr>
          <w:b/>
          <w:bCs/>
          <w:lang w:val="et-EE"/>
        </w:rPr>
        <w:t>õhjendatud tasu</w:t>
      </w:r>
      <w:r w:rsidR="09445AD3" w:rsidRPr="79A72EDF">
        <w:rPr>
          <w:lang w:val="et-EE"/>
        </w:rPr>
        <w:t xml:space="preserve"> tähendab, et </w:t>
      </w:r>
      <w:r w:rsidR="104794B6" w:rsidRPr="79A72EDF">
        <w:rPr>
          <w:lang w:val="et-EE"/>
        </w:rPr>
        <w:t>UPT</w:t>
      </w:r>
      <w:r w:rsidR="09445AD3" w:rsidRPr="79A72EDF">
        <w:rPr>
          <w:lang w:val="et-EE"/>
        </w:rPr>
        <w:t xml:space="preserve"> osutamisel on kaetud selle kulud ja tagatud on mõistliku kasumi teenimise võimalus. </w:t>
      </w:r>
      <w:r w:rsidR="104794B6" w:rsidRPr="79A72EDF">
        <w:rPr>
          <w:lang w:val="et-EE"/>
        </w:rPr>
        <w:t>UPT</w:t>
      </w:r>
      <w:r w:rsidR="5A958846" w:rsidRPr="79A72EDF">
        <w:rPr>
          <w:lang w:val="et-EE"/>
        </w:rPr>
        <w:t xml:space="preserve"> p</w:t>
      </w:r>
      <w:r w:rsidR="09445AD3" w:rsidRPr="79A72EDF">
        <w:rPr>
          <w:lang w:val="et-EE"/>
        </w:rPr>
        <w:t xml:space="preserve">õhjendatud tasu kooskõlastamisel jälgib Konkurentsiamet, et tasu oleks ka </w:t>
      </w:r>
      <w:r w:rsidR="6E6C19E0" w:rsidRPr="79A72EDF">
        <w:rPr>
          <w:lang w:val="et-EE"/>
        </w:rPr>
        <w:t>kättesaadav</w:t>
      </w:r>
      <w:r w:rsidR="09445AD3" w:rsidRPr="79A72EDF">
        <w:rPr>
          <w:lang w:val="et-EE"/>
        </w:rPr>
        <w:t>.</w:t>
      </w:r>
    </w:p>
    <w:p w14:paraId="752CE1A6" w14:textId="5AAE6623" w:rsidR="00534897" w:rsidRPr="008940D2" w:rsidRDefault="007D4ADF" w:rsidP="004F240E">
      <w:pPr>
        <w:pStyle w:val="Kehatekst"/>
        <w:numPr>
          <w:ilvl w:val="0"/>
          <w:numId w:val="17"/>
        </w:numPr>
        <w:rPr>
          <w:lang w:val="et-EE"/>
        </w:rPr>
      </w:pPr>
      <w:r w:rsidRPr="008940D2">
        <w:rPr>
          <w:b/>
          <w:bCs/>
          <w:lang w:val="et-EE"/>
        </w:rPr>
        <w:t>t</w:t>
      </w:r>
      <w:r w:rsidR="008C3ACD" w:rsidRPr="008940D2">
        <w:rPr>
          <w:b/>
          <w:bCs/>
          <w:lang w:val="et-EE"/>
        </w:rPr>
        <w:t>ellitav juurdepääsupunkt</w:t>
      </w:r>
      <w:r w:rsidR="00534897" w:rsidRPr="008940D2">
        <w:rPr>
          <w:lang w:val="et-EE"/>
        </w:rPr>
        <w:t xml:space="preserve"> on </w:t>
      </w:r>
      <w:r w:rsidR="003D22B0" w:rsidRPr="008940D2">
        <w:rPr>
          <w:lang w:val="et-EE"/>
        </w:rPr>
        <w:t>UPT</w:t>
      </w:r>
      <w:r w:rsidR="00534897" w:rsidRPr="008940D2">
        <w:rPr>
          <w:lang w:val="et-EE"/>
        </w:rPr>
        <w:t xml:space="preserve"> osutamise vahend postiteenuse kasutaja elu- või asukohas. </w:t>
      </w:r>
    </w:p>
    <w:p w14:paraId="152F3C00" w14:textId="6F913BAE" w:rsidR="00534897" w:rsidRPr="008940D2" w:rsidRDefault="007D4ADF" w:rsidP="007D4ADF">
      <w:pPr>
        <w:pStyle w:val="Kehatekst"/>
        <w:numPr>
          <w:ilvl w:val="0"/>
          <w:numId w:val="17"/>
        </w:numPr>
        <w:rPr>
          <w:lang w:val="et-EE"/>
        </w:rPr>
      </w:pPr>
      <w:r w:rsidRPr="008940D2">
        <w:rPr>
          <w:b/>
          <w:bCs/>
          <w:lang w:val="et-EE"/>
        </w:rPr>
        <w:t>a</w:t>
      </w:r>
      <w:r w:rsidR="008C3ACD" w:rsidRPr="008940D2">
        <w:rPr>
          <w:b/>
          <w:bCs/>
          <w:lang w:val="et-EE"/>
        </w:rPr>
        <w:t>utomatiseeritud juurdepääsupunkt</w:t>
      </w:r>
      <w:r w:rsidR="00534897" w:rsidRPr="008940D2">
        <w:rPr>
          <w:lang w:val="et-EE"/>
        </w:rPr>
        <w:t xml:space="preserve"> on püsiva asukohaga vahend postisaadetise saatjalt vastuvõtmiseks ja saajale väljastamiseks. </w:t>
      </w:r>
    </w:p>
    <w:p w14:paraId="368F427B" w14:textId="77777777" w:rsidR="007D4ADF" w:rsidRPr="008940D2" w:rsidRDefault="007D4ADF" w:rsidP="007D4ADF">
      <w:pPr>
        <w:pStyle w:val="Kehatekst"/>
        <w:rPr>
          <w:lang w:val="et-EE"/>
        </w:rPr>
      </w:pPr>
    </w:p>
    <w:p w14:paraId="50173FCB" w14:textId="36810E0D" w:rsidR="00ED7162" w:rsidRPr="008940D2" w:rsidRDefault="00ED7162" w:rsidP="008C3ACD">
      <w:pPr>
        <w:pStyle w:val="Kehatekst"/>
        <w:rPr>
          <w:lang w:val="et-EE"/>
        </w:rPr>
      </w:pPr>
      <w:r w:rsidRPr="008940D2">
        <w:rPr>
          <w:lang w:val="et-EE"/>
        </w:rPr>
        <w:lastRenderedPageBreak/>
        <w:t xml:space="preserve">Eelnõuga muudetakse </w:t>
      </w:r>
      <w:r w:rsidR="007076A6" w:rsidRPr="008940D2">
        <w:rPr>
          <w:lang w:val="et-EE"/>
        </w:rPr>
        <w:t>k</w:t>
      </w:r>
      <w:r w:rsidR="00F932EB" w:rsidRPr="008940D2">
        <w:rPr>
          <w:lang w:val="et-EE"/>
        </w:rPr>
        <w:t>olme</w:t>
      </w:r>
      <w:r w:rsidRPr="008940D2">
        <w:rPr>
          <w:lang w:val="et-EE"/>
        </w:rPr>
        <w:t xml:space="preserve"> </w:t>
      </w:r>
      <w:r w:rsidR="004E6F4F" w:rsidRPr="008940D2">
        <w:rPr>
          <w:lang w:val="et-EE"/>
        </w:rPr>
        <w:t>seaduse</w:t>
      </w:r>
      <w:r w:rsidRPr="008940D2">
        <w:rPr>
          <w:lang w:val="et-EE"/>
        </w:rPr>
        <w:t xml:space="preserve"> §</w:t>
      </w:r>
      <w:r w:rsidR="004E6F4F" w:rsidRPr="008940D2">
        <w:rPr>
          <w:lang w:val="et-EE"/>
        </w:rPr>
        <w:t>-s</w:t>
      </w:r>
      <w:r w:rsidRPr="008940D2">
        <w:rPr>
          <w:lang w:val="et-EE"/>
        </w:rPr>
        <w:t xml:space="preserve"> 4 sätestatud mõistet</w:t>
      </w:r>
      <w:r w:rsidR="00E976E0" w:rsidRPr="008940D2">
        <w:rPr>
          <w:lang w:val="et-EE"/>
        </w:rPr>
        <w:t>: kullerpostisaadetise</w:t>
      </w:r>
      <w:r w:rsidR="00F932EB" w:rsidRPr="008940D2">
        <w:rPr>
          <w:lang w:val="et-EE"/>
        </w:rPr>
        <w:t>, kirisaadetise</w:t>
      </w:r>
      <w:r w:rsidR="00E976E0" w:rsidRPr="008940D2">
        <w:rPr>
          <w:lang w:val="et-EE"/>
        </w:rPr>
        <w:t xml:space="preserve"> ja partiisaadetise mõisted</w:t>
      </w:r>
      <w:r w:rsidRPr="008940D2">
        <w:rPr>
          <w:lang w:val="et-EE"/>
        </w:rPr>
        <w:t>.</w:t>
      </w:r>
    </w:p>
    <w:p w14:paraId="66795FD4" w14:textId="77777777" w:rsidR="00534897" w:rsidRPr="008940D2" w:rsidRDefault="00534897" w:rsidP="008C3ACD">
      <w:pPr>
        <w:pStyle w:val="Kehatekst"/>
        <w:rPr>
          <w:lang w:val="et-EE"/>
        </w:rPr>
      </w:pPr>
    </w:p>
    <w:p w14:paraId="78482E20" w14:textId="77777777" w:rsidR="00937785" w:rsidRPr="008940D2" w:rsidRDefault="55353B57" w:rsidP="79A72EDF">
      <w:pPr>
        <w:rPr>
          <w:b/>
          <w:bCs/>
        </w:rPr>
      </w:pPr>
      <w:commentRangeStart w:id="110"/>
      <w:r w:rsidRPr="2916609E">
        <w:rPr>
          <w:b/>
          <w:bCs/>
        </w:rPr>
        <w:t xml:space="preserve">5. </w:t>
      </w:r>
      <w:commentRangeEnd w:id="110"/>
      <w:r w:rsidR="00937785">
        <w:commentReference w:id="110"/>
      </w:r>
      <w:r w:rsidRPr="2916609E">
        <w:rPr>
          <w:b/>
          <w:bCs/>
        </w:rPr>
        <w:t>Eelnõu vastavus Euroopa Liidu õigusele</w:t>
      </w:r>
    </w:p>
    <w:p w14:paraId="041E6C07" w14:textId="77777777" w:rsidR="00AD1E97" w:rsidRPr="008940D2" w:rsidRDefault="00AD1E97" w:rsidP="003E1AC3"/>
    <w:p w14:paraId="1E22F953" w14:textId="5924A68C" w:rsidR="00E873E3" w:rsidRPr="008940D2" w:rsidRDefault="00937785" w:rsidP="003E1AC3">
      <w:pPr>
        <w:pStyle w:val="western"/>
        <w:spacing w:before="0" w:beforeAutospacing="0" w:after="0" w:afterAutospacing="0"/>
      </w:pPr>
      <w:r w:rsidRPr="008940D2">
        <w:t xml:space="preserve">Eelnõu on kooskõlas </w:t>
      </w:r>
      <w:r w:rsidR="00E873E3" w:rsidRPr="008940D2">
        <w:t>Euroopa Parlamendi ja nõukogu direktiiv</w:t>
      </w:r>
      <w:r w:rsidR="000E1B55" w:rsidRPr="008940D2">
        <w:t>iga</w:t>
      </w:r>
      <w:r w:rsidR="00E873E3" w:rsidRPr="008940D2">
        <w:t xml:space="preserve"> 2008/6/EÜ, millega muudetakse direktiivi 97/67/EÜ seoses ühenduse postiteenuste sis</w:t>
      </w:r>
      <w:r w:rsidR="00B44EDD" w:rsidRPr="008940D2">
        <w:t>eturu rajamise lõpuleviimisega.</w:t>
      </w:r>
    </w:p>
    <w:p w14:paraId="3EC3A225" w14:textId="77777777" w:rsidR="00153028" w:rsidRPr="008940D2" w:rsidRDefault="00153028" w:rsidP="003E1AC3">
      <w:pPr>
        <w:pStyle w:val="western"/>
        <w:spacing w:before="0" w:beforeAutospacing="0" w:after="0" w:afterAutospacing="0"/>
      </w:pPr>
    </w:p>
    <w:p w14:paraId="723039BC" w14:textId="77777777" w:rsidR="00937785" w:rsidRPr="008940D2" w:rsidRDefault="00937785" w:rsidP="002E3283">
      <w:pPr>
        <w:rPr>
          <w:b/>
        </w:rPr>
      </w:pPr>
      <w:r w:rsidRPr="008940D2">
        <w:rPr>
          <w:b/>
        </w:rPr>
        <w:t>6. Seaduse mõju</w:t>
      </w:r>
    </w:p>
    <w:p w14:paraId="3F23C866" w14:textId="77777777" w:rsidR="003E1AC3" w:rsidRPr="008940D2" w:rsidRDefault="003E1AC3" w:rsidP="003E1AC3"/>
    <w:p w14:paraId="2CBCE46E" w14:textId="0EB7815D" w:rsidR="00D97FE4" w:rsidRPr="008940D2" w:rsidRDefault="00451237" w:rsidP="0022349F">
      <w:pPr>
        <w:pStyle w:val="Default"/>
        <w:jc w:val="both"/>
      </w:pPr>
      <w:r w:rsidRPr="008940D2">
        <w:t xml:space="preserve">Eelnõu vastuvõtmisel on oodata positiivset mõju </w:t>
      </w:r>
      <w:r w:rsidR="003D22B0" w:rsidRPr="008940D2">
        <w:t xml:space="preserve">UPT </w:t>
      </w:r>
      <w:r w:rsidR="00C83BFF" w:rsidRPr="008940D2">
        <w:t xml:space="preserve">osutamise </w:t>
      </w:r>
      <w:r w:rsidR="001A25EC" w:rsidRPr="008940D2">
        <w:t xml:space="preserve">jätkusuutlikkusele. </w:t>
      </w:r>
      <w:r w:rsidR="00DA0A63" w:rsidRPr="008940D2">
        <w:t xml:space="preserve">UPT </w:t>
      </w:r>
      <w:r w:rsidR="00CE6F9C" w:rsidRPr="008940D2">
        <w:t xml:space="preserve">osutaja paindlikkuse suurendamine UPT kättesaadavuse tagamisel </w:t>
      </w:r>
      <w:r w:rsidRPr="008940D2">
        <w:t>ja taskukoh</w:t>
      </w:r>
      <w:r w:rsidR="00182D94" w:rsidRPr="008940D2">
        <w:t xml:space="preserve">ase tasu </w:t>
      </w:r>
      <w:r w:rsidR="00153028" w:rsidRPr="008940D2">
        <w:t>põhjendatud tasu</w:t>
      </w:r>
      <w:r w:rsidR="00182D94" w:rsidRPr="008940D2">
        <w:t>ks muut</w:t>
      </w:r>
      <w:r w:rsidR="00DA0A63" w:rsidRPr="008940D2">
        <w:t>mine</w:t>
      </w:r>
      <w:r w:rsidRPr="008940D2">
        <w:t xml:space="preserve"> tagab seni kahjumis oleva UPT </w:t>
      </w:r>
      <w:r w:rsidR="00890DAF" w:rsidRPr="008940D2">
        <w:t>osutamise</w:t>
      </w:r>
      <w:r w:rsidRPr="008940D2">
        <w:t xml:space="preserve"> vastavuse </w:t>
      </w:r>
      <w:r w:rsidR="00E873E3" w:rsidRPr="008940D2">
        <w:t>tavapärase</w:t>
      </w:r>
      <w:r w:rsidR="00182D94" w:rsidRPr="008940D2">
        <w:t>le</w:t>
      </w:r>
      <w:r w:rsidR="00E873E3" w:rsidRPr="008940D2">
        <w:t xml:space="preserve"> ja normaalse majandustegevuse käigus osutatav</w:t>
      </w:r>
      <w:r w:rsidR="00182D94" w:rsidRPr="008940D2">
        <w:t>ale</w:t>
      </w:r>
      <w:r w:rsidR="00E873E3" w:rsidRPr="008940D2">
        <w:t xml:space="preserve"> teenusele, mille </w:t>
      </w:r>
      <w:r w:rsidR="00182D94" w:rsidRPr="008940D2">
        <w:t>puhul</w:t>
      </w:r>
      <w:r w:rsidR="00F260C7" w:rsidRPr="008940D2">
        <w:t xml:space="preserve"> teenuse osutamise eest saadavad</w:t>
      </w:r>
      <w:r w:rsidR="00182D94" w:rsidRPr="008940D2">
        <w:t xml:space="preserve"> </w:t>
      </w:r>
      <w:r w:rsidR="007E1327" w:rsidRPr="008940D2">
        <w:t>tasud katavad</w:t>
      </w:r>
      <w:r w:rsidR="00F260C7" w:rsidRPr="008940D2">
        <w:t xml:space="preserve"> teenuse osutamiseks vajalike</w:t>
      </w:r>
      <w:r w:rsidR="007E1327" w:rsidRPr="008940D2">
        <w:t xml:space="preserve"> </w:t>
      </w:r>
      <w:r w:rsidR="008D10E7" w:rsidRPr="008940D2">
        <w:t>kulusid</w:t>
      </w:r>
      <w:r w:rsidR="00182D94" w:rsidRPr="008940D2">
        <w:t>.</w:t>
      </w:r>
      <w:r w:rsidR="00B205F7" w:rsidRPr="008940D2">
        <w:t xml:space="preserve"> </w:t>
      </w:r>
      <w:r w:rsidR="00D97FE4" w:rsidRPr="008940D2">
        <w:t>UPT korral on tegemist hääbuva teenusega</w:t>
      </w:r>
      <w:r w:rsidR="007F103C" w:rsidRPr="008940D2">
        <w:t>.</w:t>
      </w:r>
      <w:r w:rsidR="00D97FE4" w:rsidRPr="008940D2">
        <w:t xml:space="preserve"> </w:t>
      </w:r>
      <w:r w:rsidR="007F103C" w:rsidRPr="008940D2">
        <w:t>Peamiseks mahtude languse põhjuseks on nõudluse vähenemine, kuna</w:t>
      </w:r>
      <w:r w:rsidR="00D97FE4" w:rsidRPr="008940D2">
        <w:t xml:space="preserve"> </w:t>
      </w:r>
      <w:r w:rsidR="007F103C" w:rsidRPr="008940D2">
        <w:t>s</w:t>
      </w:r>
      <w:r w:rsidR="00D97FE4" w:rsidRPr="008940D2">
        <w:t xml:space="preserve">uhtlus on kolinud elektroonseks ning postipakkide turul on </w:t>
      </w:r>
      <w:r w:rsidR="007F103C" w:rsidRPr="008940D2">
        <w:t>suurenenud kullerposti kasutus.</w:t>
      </w:r>
      <w:r w:rsidR="00D97FE4" w:rsidRPr="008940D2">
        <w:t xml:space="preserve"> </w:t>
      </w:r>
    </w:p>
    <w:p w14:paraId="7C573A35" w14:textId="77777777" w:rsidR="00D97FE4" w:rsidRPr="008940D2" w:rsidRDefault="00D97FE4" w:rsidP="0022349F">
      <w:pPr>
        <w:pStyle w:val="Default"/>
        <w:jc w:val="both"/>
      </w:pPr>
    </w:p>
    <w:p w14:paraId="56D78900" w14:textId="2E69BB42" w:rsidR="00D23D33" w:rsidRPr="008940D2" w:rsidRDefault="00B205F7" w:rsidP="0022349F">
      <w:pPr>
        <w:pStyle w:val="Default"/>
        <w:jc w:val="both"/>
      </w:pPr>
      <w:r w:rsidRPr="008940D2">
        <w:t>Muudatuste elluviimisel vähenevad</w:t>
      </w:r>
      <w:r w:rsidR="00F260C7" w:rsidRPr="008940D2">
        <w:t xml:space="preserve"> ka UPT osutamise kulud ning </w:t>
      </w:r>
      <w:r w:rsidRPr="008940D2">
        <w:t>tagatud on UPT teenuse jätkusuutlik osutamine</w:t>
      </w:r>
      <w:r w:rsidR="00F260C7" w:rsidRPr="008940D2">
        <w:t xml:space="preserve"> läbi kulupõhisuse saavutamise</w:t>
      </w:r>
      <w:r w:rsidRPr="008940D2">
        <w:t>.</w:t>
      </w:r>
      <w:r w:rsidR="00182D94" w:rsidRPr="008940D2">
        <w:t xml:space="preserve"> </w:t>
      </w:r>
      <w:r w:rsidR="008D10E7" w:rsidRPr="008940D2">
        <w:t>Seetõttu puudub ka vajadus rahastamiskohustusega ettevõtjate määramiseks ja nendelt UPT makse kogumiseks</w:t>
      </w:r>
      <w:r w:rsidR="00F260C7" w:rsidRPr="008940D2">
        <w:t xml:space="preserve">. See omakorda kaotab vajaduse </w:t>
      </w:r>
      <w:r w:rsidR="00C71086" w:rsidRPr="008940D2">
        <w:t>tegevusloa regulatsiooni säilitamiseks</w:t>
      </w:r>
      <w:r w:rsidR="008D10E7" w:rsidRPr="008940D2">
        <w:t>. Seega ei pea</w:t>
      </w:r>
      <w:r w:rsidR="00C71086" w:rsidRPr="008940D2">
        <w:t xml:space="preserve"> varasemalt</w:t>
      </w:r>
      <w:r w:rsidR="008D10E7" w:rsidRPr="008940D2">
        <w:t xml:space="preserve"> tegevusloaga</w:t>
      </w:r>
      <w:r w:rsidR="00C71086" w:rsidRPr="008940D2">
        <w:t xml:space="preserve"> hõlmatud</w:t>
      </w:r>
      <w:r w:rsidR="008D10E7" w:rsidRPr="008940D2">
        <w:t xml:space="preserve"> postiteenuse osutajad enam esitama iga</w:t>
      </w:r>
      <w:r w:rsidR="00451724" w:rsidRPr="008940D2">
        <w:t>s</w:t>
      </w:r>
      <w:r w:rsidR="008D10E7" w:rsidRPr="008940D2">
        <w:t xml:space="preserve"> kvartal</w:t>
      </w:r>
      <w:r w:rsidR="00451724" w:rsidRPr="008940D2">
        <w:t>is</w:t>
      </w:r>
      <w:r w:rsidR="008D10E7" w:rsidRPr="008940D2">
        <w:t xml:space="preserve"> Konkurentsiametile maksedeklaratsioone ega tasuma UPT makset</w:t>
      </w:r>
      <w:r w:rsidR="00E93E6C" w:rsidRPr="008940D2">
        <w:t xml:space="preserve">, mis vähendab ettevõtjate halduskoormust ning </w:t>
      </w:r>
      <w:r w:rsidR="007F103C" w:rsidRPr="008940D2">
        <w:t xml:space="preserve">omab positiivset mõju ka </w:t>
      </w:r>
      <w:r w:rsidR="00E93E6C" w:rsidRPr="008940D2">
        <w:t>teenuse hinna konkurentsivõimelisemaks</w:t>
      </w:r>
      <w:r w:rsidR="007F103C" w:rsidRPr="008940D2">
        <w:t xml:space="preserve"> muutmisel</w:t>
      </w:r>
      <w:r w:rsidR="008D10E7" w:rsidRPr="008940D2">
        <w:t>.</w:t>
      </w:r>
      <w:r w:rsidR="002659B0" w:rsidRPr="008940D2">
        <w:t xml:space="preserve"> UPT kasutaja jaoks </w:t>
      </w:r>
      <w:r w:rsidR="00CE6F9C" w:rsidRPr="008940D2">
        <w:t>on postiteenus senisest enam paindlikumalt ja mugavamalt kättesaadav</w:t>
      </w:r>
      <w:r w:rsidR="002659B0" w:rsidRPr="008940D2">
        <w:t>.</w:t>
      </w:r>
    </w:p>
    <w:p w14:paraId="36180463" w14:textId="77777777" w:rsidR="00B11AB6" w:rsidRPr="008940D2" w:rsidRDefault="00B11AB6" w:rsidP="0022349F">
      <w:pPr>
        <w:pStyle w:val="Default"/>
        <w:jc w:val="both"/>
      </w:pPr>
    </w:p>
    <w:p w14:paraId="23E5CE7D" w14:textId="20B7B9F2" w:rsidR="00B11AB6" w:rsidRPr="008940D2" w:rsidRDefault="4549DAEF" w:rsidP="0022349F">
      <w:pPr>
        <w:pStyle w:val="Default"/>
        <w:jc w:val="both"/>
      </w:pPr>
      <w:r w:rsidRPr="008940D2">
        <w:t xml:space="preserve">Võrreldes </w:t>
      </w:r>
      <w:commentRangeStart w:id="111"/>
      <w:r w:rsidRPr="008940D2">
        <w:t>VTK</w:t>
      </w:r>
      <w:commentRangeEnd w:id="111"/>
      <w:r w:rsidR="00B11AB6">
        <w:commentReference w:id="111"/>
      </w:r>
      <w:r w:rsidR="00B11AB6" w:rsidRPr="008940D2">
        <w:rPr>
          <w:rStyle w:val="Allmrkuseviide"/>
        </w:rPr>
        <w:footnoteReference w:id="10"/>
      </w:r>
      <w:r w:rsidRPr="008940D2">
        <w:t>-</w:t>
      </w:r>
      <w:proofErr w:type="spellStart"/>
      <w:r w:rsidRPr="008940D2">
        <w:t>ga</w:t>
      </w:r>
      <w:proofErr w:type="spellEnd"/>
      <w:r w:rsidRPr="008940D2">
        <w:t xml:space="preserve"> on eelnõust välja jäänud</w:t>
      </w:r>
      <w:r w:rsidR="5CAE5E72" w:rsidRPr="008940D2">
        <w:t xml:space="preserve"> tulenevalt sidusrühmadega läbi rääkimisest</w:t>
      </w:r>
      <w:r w:rsidRPr="008940D2">
        <w:t xml:space="preserve"> perioodika kojukande teenuse hinnastamise allutamine Konkurentsiameti järelevalve alla</w:t>
      </w:r>
      <w:r w:rsidR="7C025D11" w:rsidRPr="008940D2">
        <w:t>, mis tooks kaasa täiendava töö- ja halduskoormuse osapooltele</w:t>
      </w:r>
      <w:r w:rsidRPr="008940D2">
        <w:t>. Eelnõus on</w:t>
      </w:r>
      <w:r w:rsidR="5CAE5E72" w:rsidRPr="008940D2">
        <w:t xml:space="preserve"> </w:t>
      </w:r>
      <w:r w:rsidR="4FCA75BA" w:rsidRPr="008940D2">
        <w:t>võrreldes</w:t>
      </w:r>
      <w:r w:rsidR="5CAE5E72" w:rsidRPr="008940D2">
        <w:t xml:space="preserve"> VTK-</w:t>
      </w:r>
      <w:proofErr w:type="spellStart"/>
      <w:r w:rsidR="4FCA75BA" w:rsidRPr="008940D2">
        <w:t>ga</w:t>
      </w:r>
      <w:proofErr w:type="spellEnd"/>
      <w:r w:rsidR="5CAE5E72" w:rsidRPr="008940D2">
        <w:t xml:space="preserve"> </w:t>
      </w:r>
      <w:r w:rsidR="4FCA75BA" w:rsidRPr="008940D2">
        <w:t xml:space="preserve">käsitletud </w:t>
      </w:r>
      <w:r w:rsidR="5CAE5E72" w:rsidRPr="008940D2">
        <w:t>laiemalt</w:t>
      </w:r>
      <w:r w:rsidRPr="008940D2">
        <w:t xml:space="preserve"> tegevusloa regulatsiooni muutmi</w:t>
      </w:r>
      <w:r w:rsidR="5CAE5E72" w:rsidRPr="008940D2">
        <w:t>st</w:t>
      </w:r>
      <w:r w:rsidRPr="008940D2">
        <w:t xml:space="preserve">, mida käsitleti VTK punktides 1.3, 1.6 ja 2. </w:t>
      </w:r>
    </w:p>
    <w:p w14:paraId="5FE01395" w14:textId="77777777" w:rsidR="001A25EC" w:rsidRPr="008940D2" w:rsidRDefault="001A25EC" w:rsidP="0022349F">
      <w:pPr>
        <w:rPr>
          <w:rFonts w:cs="Times New Roman"/>
        </w:rPr>
      </w:pPr>
    </w:p>
    <w:p w14:paraId="325C2AD9" w14:textId="77777777" w:rsidR="00D23D33" w:rsidRPr="008940D2" w:rsidRDefault="29752B94" w:rsidP="79A72EDF">
      <w:pPr>
        <w:rPr>
          <w:rFonts w:cs="Times New Roman"/>
          <w:b/>
          <w:bCs/>
        </w:rPr>
      </w:pPr>
      <w:r w:rsidRPr="79A72EDF">
        <w:rPr>
          <w:rFonts w:cs="Times New Roman"/>
          <w:b/>
          <w:bCs/>
        </w:rPr>
        <w:t>6.1 Kavandatavad muudatused</w:t>
      </w:r>
      <w:commentRangeStart w:id="112"/>
      <w:commentRangeEnd w:id="112"/>
      <w:r w:rsidR="0022349F">
        <w:commentReference w:id="112"/>
      </w:r>
    </w:p>
    <w:p w14:paraId="14E49A01" w14:textId="147629DF" w:rsidR="0022349F" w:rsidRPr="008940D2" w:rsidRDefault="0022349F" w:rsidP="0022349F">
      <w:pPr>
        <w:rPr>
          <w:rFonts w:cs="Times New Roman"/>
          <w:b/>
          <w:szCs w:val="24"/>
        </w:rPr>
      </w:pPr>
    </w:p>
    <w:p w14:paraId="1430FA20" w14:textId="1ED214B1" w:rsidR="003C7848" w:rsidRPr="008940D2" w:rsidRDefault="001054AC" w:rsidP="0022349F">
      <w:pPr>
        <w:rPr>
          <w:rFonts w:cs="Times New Roman"/>
          <w:bCs/>
          <w:szCs w:val="24"/>
        </w:rPr>
      </w:pPr>
      <w:r w:rsidRPr="008940D2">
        <w:rPr>
          <w:rFonts w:cs="Times New Roman"/>
          <w:bCs/>
          <w:szCs w:val="24"/>
        </w:rPr>
        <w:t>S</w:t>
      </w:r>
      <w:r w:rsidR="003C7848" w:rsidRPr="008940D2">
        <w:rPr>
          <w:rFonts w:cs="Times New Roman"/>
          <w:bCs/>
          <w:szCs w:val="24"/>
        </w:rPr>
        <w:t>eaduse muutmise seaduse eelnõu olulisemad muudatused:</w:t>
      </w:r>
    </w:p>
    <w:p w14:paraId="20F4E3AB" w14:textId="4AD63117" w:rsidR="0022349F" w:rsidRPr="008940D2" w:rsidRDefault="0022349F" w:rsidP="00833405">
      <w:pPr>
        <w:tabs>
          <w:tab w:val="left" w:pos="284"/>
        </w:tabs>
        <w:rPr>
          <w:rFonts w:cs="Times New Roman"/>
          <w:szCs w:val="24"/>
        </w:rPr>
      </w:pPr>
      <w:r w:rsidRPr="008940D2">
        <w:rPr>
          <w:rFonts w:cs="Times New Roman"/>
          <w:szCs w:val="24"/>
        </w:rPr>
        <w:t>1)</w:t>
      </w:r>
      <w:r w:rsidRPr="008940D2">
        <w:rPr>
          <w:rFonts w:cs="Times New Roman"/>
          <w:szCs w:val="24"/>
        </w:rPr>
        <w:tab/>
      </w:r>
      <w:r w:rsidR="003C7848" w:rsidRPr="008940D2">
        <w:rPr>
          <w:rFonts w:cs="Times New Roman"/>
          <w:szCs w:val="24"/>
        </w:rPr>
        <w:t>k</w:t>
      </w:r>
      <w:r w:rsidRPr="008940D2">
        <w:rPr>
          <w:rFonts w:cs="Times New Roman"/>
          <w:szCs w:val="24"/>
        </w:rPr>
        <w:t xml:space="preserve">aasajastatakse </w:t>
      </w:r>
      <w:r w:rsidR="003D22B0" w:rsidRPr="008940D2">
        <w:rPr>
          <w:rFonts w:cs="Times New Roman"/>
          <w:szCs w:val="24"/>
        </w:rPr>
        <w:t>UPT-</w:t>
      </w:r>
      <w:proofErr w:type="spellStart"/>
      <w:r w:rsidR="003D22B0" w:rsidRPr="008940D2">
        <w:rPr>
          <w:rFonts w:cs="Times New Roman"/>
          <w:szCs w:val="24"/>
        </w:rPr>
        <w:t>le</w:t>
      </w:r>
      <w:proofErr w:type="spellEnd"/>
      <w:r w:rsidR="003D22B0" w:rsidRPr="008940D2">
        <w:rPr>
          <w:rFonts w:cs="Times New Roman"/>
          <w:szCs w:val="24"/>
        </w:rPr>
        <w:t xml:space="preserve"> </w:t>
      </w:r>
      <w:r w:rsidR="00025557" w:rsidRPr="008940D2">
        <w:rPr>
          <w:rFonts w:cs="Times New Roman"/>
          <w:szCs w:val="24"/>
        </w:rPr>
        <w:t>ja UPT osutajale</w:t>
      </w:r>
      <w:r w:rsidRPr="008940D2">
        <w:rPr>
          <w:rFonts w:cs="Times New Roman"/>
          <w:szCs w:val="24"/>
        </w:rPr>
        <w:t xml:space="preserve"> kehtestatud nõudeid</w:t>
      </w:r>
      <w:r w:rsidR="000E1B55" w:rsidRPr="008940D2">
        <w:rPr>
          <w:rFonts w:cs="Times New Roman"/>
          <w:szCs w:val="24"/>
        </w:rPr>
        <w:t>;</w:t>
      </w:r>
      <w:r w:rsidR="003F3CDB" w:rsidRPr="008940D2">
        <w:t xml:space="preserve"> </w:t>
      </w:r>
    </w:p>
    <w:p w14:paraId="6DCEDFA6" w14:textId="2ED021B5" w:rsidR="0022349F" w:rsidRPr="008940D2" w:rsidRDefault="0022349F" w:rsidP="00833405">
      <w:pPr>
        <w:tabs>
          <w:tab w:val="left" w:pos="284"/>
        </w:tabs>
        <w:rPr>
          <w:rFonts w:cs="Times New Roman"/>
          <w:szCs w:val="24"/>
        </w:rPr>
      </w:pPr>
      <w:r w:rsidRPr="008940D2">
        <w:rPr>
          <w:rFonts w:cs="Times New Roman"/>
          <w:szCs w:val="24"/>
        </w:rPr>
        <w:t>2)</w:t>
      </w:r>
      <w:r w:rsidRPr="008940D2">
        <w:rPr>
          <w:rFonts w:cs="Times New Roman"/>
          <w:szCs w:val="24"/>
        </w:rPr>
        <w:tab/>
      </w:r>
      <w:r w:rsidR="00F50A46" w:rsidRPr="008940D2">
        <w:rPr>
          <w:rFonts w:cs="Times New Roman"/>
          <w:szCs w:val="24"/>
        </w:rPr>
        <w:t>UPT-</w:t>
      </w:r>
      <w:r w:rsidR="00111EA3" w:rsidRPr="008940D2">
        <w:rPr>
          <w:rFonts w:cs="Times New Roman"/>
          <w:szCs w:val="24"/>
        </w:rPr>
        <w:t>d</w:t>
      </w:r>
      <w:r w:rsidRPr="008940D2">
        <w:rPr>
          <w:rFonts w:cs="Times New Roman"/>
          <w:szCs w:val="24"/>
        </w:rPr>
        <w:t xml:space="preserve"> hakatakse osutama põhjendatud </w:t>
      </w:r>
      <w:r w:rsidR="00632977" w:rsidRPr="008940D2">
        <w:rPr>
          <w:rFonts w:cs="Times New Roman"/>
          <w:szCs w:val="24"/>
        </w:rPr>
        <w:t>tasu</w:t>
      </w:r>
      <w:r w:rsidRPr="008940D2">
        <w:rPr>
          <w:rFonts w:cs="Times New Roman"/>
          <w:szCs w:val="24"/>
        </w:rPr>
        <w:t xml:space="preserve"> alusel</w:t>
      </w:r>
      <w:r w:rsidR="000E1B55" w:rsidRPr="008940D2">
        <w:rPr>
          <w:rFonts w:cs="Times New Roman"/>
          <w:szCs w:val="24"/>
        </w:rPr>
        <w:t>;</w:t>
      </w:r>
    </w:p>
    <w:p w14:paraId="3466DCEA" w14:textId="062FC5A9" w:rsidR="0022349F" w:rsidRPr="008940D2" w:rsidRDefault="0022349F" w:rsidP="00833405">
      <w:pPr>
        <w:tabs>
          <w:tab w:val="left" w:pos="284"/>
        </w:tabs>
        <w:rPr>
          <w:rFonts w:cs="Times New Roman"/>
          <w:szCs w:val="24"/>
        </w:rPr>
      </w:pPr>
      <w:r w:rsidRPr="008940D2">
        <w:rPr>
          <w:rFonts w:cs="Times New Roman"/>
          <w:szCs w:val="24"/>
        </w:rPr>
        <w:t>3)</w:t>
      </w:r>
      <w:r w:rsidRPr="008940D2">
        <w:rPr>
          <w:rFonts w:cs="Times New Roman"/>
          <w:szCs w:val="24"/>
        </w:rPr>
        <w:tab/>
      </w:r>
      <w:r w:rsidR="000E1B55" w:rsidRPr="008940D2">
        <w:rPr>
          <w:rFonts w:cs="Times New Roman"/>
          <w:szCs w:val="24"/>
        </w:rPr>
        <w:t>k</w:t>
      </w:r>
      <w:r w:rsidRPr="008940D2">
        <w:rPr>
          <w:rFonts w:cs="Times New Roman"/>
          <w:szCs w:val="24"/>
        </w:rPr>
        <w:t xml:space="preserve">ontrolli </w:t>
      </w:r>
      <w:r w:rsidR="00F50A46" w:rsidRPr="008940D2">
        <w:rPr>
          <w:rFonts w:cs="Times New Roman"/>
          <w:szCs w:val="24"/>
        </w:rPr>
        <w:t xml:space="preserve">UPT </w:t>
      </w:r>
      <w:r w:rsidR="00632977" w:rsidRPr="008940D2">
        <w:rPr>
          <w:rFonts w:cs="Times New Roman"/>
          <w:szCs w:val="24"/>
        </w:rPr>
        <w:t>tasude</w:t>
      </w:r>
      <w:r w:rsidRPr="008940D2">
        <w:rPr>
          <w:rFonts w:cs="Times New Roman"/>
          <w:szCs w:val="24"/>
        </w:rPr>
        <w:t xml:space="preserve"> üle hakkab teostama Konkurentsiamet</w:t>
      </w:r>
      <w:r w:rsidR="000E1B55" w:rsidRPr="008940D2">
        <w:rPr>
          <w:rFonts w:cs="Times New Roman"/>
          <w:szCs w:val="24"/>
        </w:rPr>
        <w:t>;</w:t>
      </w:r>
    </w:p>
    <w:p w14:paraId="6935CF5A" w14:textId="1DEE6CC6" w:rsidR="0022349F" w:rsidRPr="008940D2" w:rsidRDefault="0022349F" w:rsidP="00833405">
      <w:pPr>
        <w:tabs>
          <w:tab w:val="left" w:pos="284"/>
        </w:tabs>
        <w:rPr>
          <w:rFonts w:cs="Times New Roman"/>
          <w:szCs w:val="24"/>
        </w:rPr>
      </w:pPr>
      <w:r w:rsidRPr="008940D2">
        <w:rPr>
          <w:rFonts w:cs="Times New Roman"/>
          <w:szCs w:val="24"/>
        </w:rPr>
        <w:t>4)</w:t>
      </w:r>
      <w:r w:rsidRPr="008940D2">
        <w:rPr>
          <w:rFonts w:cs="Times New Roman"/>
          <w:szCs w:val="24"/>
        </w:rPr>
        <w:tab/>
        <w:t>seaduses</w:t>
      </w:r>
      <w:r w:rsidR="003C61D1" w:rsidRPr="008940D2">
        <w:rPr>
          <w:rFonts w:cs="Times New Roman"/>
          <w:szCs w:val="24"/>
        </w:rPr>
        <w:t>t</w:t>
      </w:r>
      <w:r w:rsidRPr="008940D2">
        <w:rPr>
          <w:rFonts w:cs="Times New Roman"/>
          <w:szCs w:val="24"/>
        </w:rPr>
        <w:t xml:space="preserve"> </w:t>
      </w:r>
      <w:r w:rsidR="00632977" w:rsidRPr="008940D2">
        <w:rPr>
          <w:rFonts w:cs="Times New Roman"/>
          <w:szCs w:val="24"/>
        </w:rPr>
        <w:t>tunnis</w:t>
      </w:r>
      <w:r w:rsidRPr="008940D2">
        <w:rPr>
          <w:rFonts w:cs="Times New Roman"/>
          <w:szCs w:val="24"/>
        </w:rPr>
        <w:t xml:space="preserve">tatakse </w:t>
      </w:r>
      <w:r w:rsidR="00632977" w:rsidRPr="008940D2">
        <w:rPr>
          <w:rFonts w:cs="Times New Roman"/>
          <w:szCs w:val="24"/>
        </w:rPr>
        <w:t xml:space="preserve">kehtetuks </w:t>
      </w:r>
      <w:r w:rsidR="00F50A46" w:rsidRPr="008940D2">
        <w:rPr>
          <w:rFonts w:cs="Times New Roman"/>
          <w:szCs w:val="24"/>
        </w:rPr>
        <w:t xml:space="preserve">UPT </w:t>
      </w:r>
      <w:r w:rsidRPr="008940D2">
        <w:rPr>
          <w:rFonts w:cs="Times New Roman"/>
          <w:szCs w:val="24"/>
        </w:rPr>
        <w:t>osutamise kohustuse täimisega seotud ebamõistlikult koormavate kulude hüvitamise regulatsioon</w:t>
      </w:r>
      <w:r w:rsidR="005B4E95" w:rsidRPr="008940D2">
        <w:rPr>
          <w:rFonts w:cs="Times New Roman"/>
          <w:szCs w:val="24"/>
        </w:rPr>
        <w:t>;</w:t>
      </w:r>
    </w:p>
    <w:p w14:paraId="49B8C5F9" w14:textId="75B8CC04" w:rsidR="002B7223" w:rsidRPr="008940D2" w:rsidRDefault="002B7223" w:rsidP="00833405">
      <w:pPr>
        <w:tabs>
          <w:tab w:val="left" w:pos="284"/>
        </w:tabs>
        <w:rPr>
          <w:rFonts w:cs="Times New Roman"/>
          <w:szCs w:val="24"/>
        </w:rPr>
      </w:pPr>
      <w:r w:rsidRPr="008940D2">
        <w:rPr>
          <w:rFonts w:cs="Times New Roman"/>
          <w:szCs w:val="24"/>
        </w:rPr>
        <w:t>5) kaotatakse väljaspool universaalset postiteenust tegevusloa regulatsioon</w:t>
      </w:r>
      <w:r w:rsidR="00046FC0" w:rsidRPr="008940D2">
        <w:rPr>
          <w:rFonts w:cs="Times New Roman"/>
          <w:szCs w:val="24"/>
        </w:rPr>
        <w:t>.</w:t>
      </w:r>
    </w:p>
    <w:p w14:paraId="5060A170" w14:textId="77777777" w:rsidR="0022349F" w:rsidRPr="008940D2" w:rsidRDefault="0022349F" w:rsidP="0022349F">
      <w:pPr>
        <w:rPr>
          <w:rFonts w:cs="Times New Roman"/>
          <w:szCs w:val="24"/>
        </w:rPr>
      </w:pPr>
    </w:p>
    <w:p w14:paraId="261E1530" w14:textId="77777777" w:rsidR="0022349F" w:rsidRPr="008940D2" w:rsidRDefault="0022349F" w:rsidP="0022349F">
      <w:pPr>
        <w:rPr>
          <w:rFonts w:cs="Times New Roman"/>
          <w:b/>
          <w:szCs w:val="24"/>
        </w:rPr>
      </w:pPr>
      <w:r w:rsidRPr="008940D2">
        <w:rPr>
          <w:rFonts w:cs="Times New Roman"/>
          <w:b/>
          <w:szCs w:val="24"/>
        </w:rPr>
        <w:t>6.2 Sihtgrupp</w:t>
      </w:r>
    </w:p>
    <w:p w14:paraId="6B1FA18F" w14:textId="77777777" w:rsidR="0022349F" w:rsidRPr="008940D2" w:rsidRDefault="0022349F" w:rsidP="00CC1798">
      <w:pPr>
        <w:rPr>
          <w:rFonts w:cs="Times New Roman"/>
          <w:b/>
          <w:szCs w:val="24"/>
        </w:rPr>
      </w:pPr>
    </w:p>
    <w:p w14:paraId="3785E3F6" w14:textId="52FD5E8B" w:rsidR="0022349F" w:rsidRPr="008940D2" w:rsidRDefault="0022349F" w:rsidP="00CC1798">
      <w:pPr>
        <w:rPr>
          <w:rFonts w:cs="Times New Roman"/>
          <w:szCs w:val="24"/>
        </w:rPr>
      </w:pPr>
      <w:r w:rsidRPr="008940D2">
        <w:rPr>
          <w:rFonts w:cs="Times New Roman"/>
          <w:szCs w:val="24"/>
        </w:rPr>
        <w:t xml:space="preserve">Kõikide muudatuste puhul on otseseks sihtgrupiks </w:t>
      </w:r>
      <w:r w:rsidR="00F50A46" w:rsidRPr="008940D2">
        <w:rPr>
          <w:rFonts w:cs="Times New Roman"/>
          <w:szCs w:val="24"/>
        </w:rPr>
        <w:t xml:space="preserve">UPT </w:t>
      </w:r>
      <w:r w:rsidRPr="008940D2">
        <w:rPr>
          <w:rFonts w:cs="Times New Roman"/>
          <w:szCs w:val="24"/>
        </w:rPr>
        <w:t>osutaja, teised postiteenuse osutajad, Konkurentsiamet ning UPT kasutajad</w:t>
      </w:r>
      <w:r w:rsidR="00B374EE" w:rsidRPr="008940D2">
        <w:rPr>
          <w:rFonts w:cs="Times New Roman"/>
          <w:szCs w:val="24"/>
        </w:rPr>
        <w:t>.</w:t>
      </w:r>
    </w:p>
    <w:p w14:paraId="26871555" w14:textId="77777777" w:rsidR="000F5F24" w:rsidRPr="008940D2" w:rsidRDefault="000F5F24" w:rsidP="00CC1798">
      <w:pPr>
        <w:rPr>
          <w:rFonts w:cs="Times New Roman"/>
          <w:szCs w:val="24"/>
        </w:rPr>
      </w:pPr>
    </w:p>
    <w:p w14:paraId="274A23DD" w14:textId="47E096A5" w:rsidR="000F5F24" w:rsidRPr="008940D2" w:rsidRDefault="000F5F24" w:rsidP="00CC1798">
      <w:pPr>
        <w:rPr>
          <w:rFonts w:cs="Times New Roman"/>
          <w:szCs w:val="24"/>
        </w:rPr>
      </w:pPr>
      <w:r w:rsidRPr="008940D2">
        <w:rPr>
          <w:rFonts w:cs="Times New Roman"/>
          <w:szCs w:val="24"/>
        </w:rPr>
        <w:lastRenderedPageBreak/>
        <w:t>Peamiselt kasutavad UPT teenust eraisikud ja mikroettevõtted.</w:t>
      </w:r>
      <w:r w:rsidR="007F103C" w:rsidRPr="008940D2">
        <w:rPr>
          <w:rFonts w:cs="Times New Roman"/>
          <w:szCs w:val="24"/>
        </w:rPr>
        <w:t xml:space="preserve"> Regionaal- ja Põllumajandusministeeriumi poolt tellitud uuringu kohaselt on UPT-d kasutades saatnud kirisaadetise viimase 12 kuu jooksul 25% Eesti elanikest</w:t>
      </w:r>
      <w:r w:rsidR="00601F69" w:rsidRPr="008940D2">
        <w:rPr>
          <w:rFonts w:cs="Times New Roman"/>
          <w:szCs w:val="24"/>
        </w:rPr>
        <w:t xml:space="preserve">. Arvestades juurde isikud, kes ise ei ole saadetisi saatnud aga on neid saanud, või hinnata UPT kasutajate </w:t>
      </w:r>
      <w:r w:rsidR="006E170B" w:rsidRPr="008940D2">
        <w:rPr>
          <w:rFonts w:cs="Times New Roman"/>
          <w:szCs w:val="24"/>
        </w:rPr>
        <w:t>sihtgrupiks</w:t>
      </w:r>
      <w:r w:rsidR="00601F69" w:rsidRPr="008940D2">
        <w:rPr>
          <w:rFonts w:cs="Times New Roman"/>
          <w:szCs w:val="24"/>
        </w:rPr>
        <w:t xml:space="preserve"> hinnanguliselt kolmandiku Eesti elanikest. See teeb sihtgrupis hinnanguliselt 456 tuhat inimest. </w:t>
      </w:r>
      <w:r w:rsidRPr="008940D2">
        <w:rPr>
          <w:rFonts w:cs="Times New Roman"/>
          <w:szCs w:val="24"/>
        </w:rPr>
        <w:t>Enamik riigiasutusi ja ettevõtteid kasutavad ärikirja teenust, mis ei kuulu UPT koosseisu.</w:t>
      </w:r>
    </w:p>
    <w:p w14:paraId="624EA1C9" w14:textId="77777777" w:rsidR="0022349F" w:rsidRPr="008940D2" w:rsidRDefault="0022349F" w:rsidP="00CC1798">
      <w:pPr>
        <w:rPr>
          <w:rFonts w:cs="Times New Roman"/>
          <w:szCs w:val="24"/>
        </w:rPr>
      </w:pPr>
    </w:p>
    <w:p w14:paraId="7DA18750" w14:textId="409792A3" w:rsidR="008D7499" w:rsidRPr="008940D2" w:rsidRDefault="008D7499" w:rsidP="00CC1798">
      <w:pPr>
        <w:rPr>
          <w:rFonts w:cs="Times New Roman"/>
          <w:b/>
          <w:szCs w:val="24"/>
        </w:rPr>
      </w:pPr>
      <w:r w:rsidRPr="008940D2">
        <w:rPr>
          <w:rFonts w:cs="Times New Roman"/>
          <w:b/>
          <w:szCs w:val="24"/>
        </w:rPr>
        <w:t>6.3 Kaasnev mõju</w:t>
      </w:r>
    </w:p>
    <w:p w14:paraId="4B2ECA2D" w14:textId="77777777" w:rsidR="003F68A2" w:rsidRPr="008940D2" w:rsidRDefault="003F68A2" w:rsidP="00CC1798">
      <w:pPr>
        <w:rPr>
          <w:rFonts w:cs="Times New Roman"/>
          <w:b/>
          <w:szCs w:val="24"/>
        </w:rPr>
      </w:pPr>
    </w:p>
    <w:p w14:paraId="1D9ED15D" w14:textId="34B605F6" w:rsidR="001B14E9" w:rsidRPr="008940D2" w:rsidRDefault="003F68A2" w:rsidP="00CC1798">
      <w:pPr>
        <w:rPr>
          <w:rFonts w:cs="Times New Roman"/>
          <w:bCs/>
          <w:szCs w:val="24"/>
        </w:rPr>
      </w:pPr>
      <w:r w:rsidRPr="008940D2">
        <w:rPr>
          <w:rFonts w:cs="Times New Roman"/>
        </w:rPr>
        <w:t xml:space="preserve">Lähtudes hea õigusloome ja normitehnika eeskirja §-st 46 omavad </w:t>
      </w:r>
      <w:r w:rsidRPr="008940D2">
        <w:rPr>
          <w:rFonts w:cs="Times New Roman"/>
          <w:bCs/>
          <w:szCs w:val="24"/>
        </w:rPr>
        <w:t>e</w:t>
      </w:r>
      <w:r w:rsidR="001B14E9" w:rsidRPr="008940D2">
        <w:rPr>
          <w:rFonts w:cs="Times New Roman"/>
          <w:bCs/>
          <w:szCs w:val="24"/>
        </w:rPr>
        <w:t>elnõu</w:t>
      </w:r>
      <w:r w:rsidRPr="008940D2">
        <w:rPr>
          <w:rFonts w:cs="Times New Roman"/>
          <w:bCs/>
          <w:szCs w:val="24"/>
        </w:rPr>
        <w:t>s</w:t>
      </w:r>
      <w:r w:rsidR="001B14E9" w:rsidRPr="008940D2">
        <w:rPr>
          <w:rFonts w:cs="Times New Roman"/>
          <w:bCs/>
          <w:szCs w:val="24"/>
        </w:rPr>
        <w:t xml:space="preserve"> tehtavad muudatused peamiselt</w:t>
      </w:r>
      <w:r w:rsidR="003A2870" w:rsidRPr="008940D2">
        <w:rPr>
          <w:rFonts w:cs="Times New Roman"/>
          <w:bCs/>
          <w:szCs w:val="24"/>
        </w:rPr>
        <w:t xml:space="preserve"> mõju UPT osutajale ja kasutajale läbi</w:t>
      </w:r>
      <w:r w:rsidR="001B14E9" w:rsidRPr="008940D2">
        <w:rPr>
          <w:rFonts w:cs="Times New Roman"/>
          <w:bCs/>
          <w:szCs w:val="24"/>
        </w:rPr>
        <w:t xml:space="preserve"> majandusliku mõju</w:t>
      </w:r>
      <w:r w:rsidR="003A2870" w:rsidRPr="008940D2">
        <w:rPr>
          <w:rFonts w:cs="Times New Roman"/>
          <w:bCs/>
          <w:szCs w:val="24"/>
        </w:rPr>
        <w:t xml:space="preserve">. </w:t>
      </w:r>
      <w:r w:rsidR="005B4E95" w:rsidRPr="008940D2">
        <w:rPr>
          <w:rFonts w:cs="Times New Roman"/>
          <w:bCs/>
          <w:szCs w:val="24"/>
        </w:rPr>
        <w:t>Teatud määral on mõjutatud</w:t>
      </w:r>
      <w:r w:rsidR="00890DAF" w:rsidRPr="008940D2">
        <w:rPr>
          <w:rFonts w:cs="Times New Roman"/>
          <w:bCs/>
          <w:szCs w:val="24"/>
        </w:rPr>
        <w:t xml:space="preserve"> ka </w:t>
      </w:r>
      <w:r w:rsidR="005B4E95" w:rsidRPr="008940D2">
        <w:rPr>
          <w:rFonts w:cs="Times New Roman"/>
          <w:bCs/>
          <w:szCs w:val="24"/>
        </w:rPr>
        <w:t xml:space="preserve">teised </w:t>
      </w:r>
      <w:r w:rsidR="00890DAF" w:rsidRPr="008940D2">
        <w:rPr>
          <w:rFonts w:cs="Times New Roman"/>
          <w:bCs/>
          <w:szCs w:val="24"/>
        </w:rPr>
        <w:t>postiteenuse osutajad, kes osutavad postiteenuseid väljaspool UPT-</w:t>
      </w:r>
      <w:proofErr w:type="spellStart"/>
      <w:r w:rsidR="00890DAF" w:rsidRPr="008940D2">
        <w:rPr>
          <w:rFonts w:cs="Times New Roman"/>
          <w:bCs/>
          <w:szCs w:val="24"/>
        </w:rPr>
        <w:t>d.</w:t>
      </w:r>
      <w:proofErr w:type="spellEnd"/>
      <w:r w:rsidR="00890DAF" w:rsidRPr="008940D2">
        <w:rPr>
          <w:rFonts w:cs="Times New Roman"/>
          <w:bCs/>
          <w:szCs w:val="24"/>
        </w:rPr>
        <w:t xml:space="preserve"> </w:t>
      </w:r>
      <w:r w:rsidR="005B4E95" w:rsidRPr="008940D2">
        <w:rPr>
          <w:rFonts w:cs="Times New Roman"/>
          <w:bCs/>
          <w:szCs w:val="24"/>
        </w:rPr>
        <w:t>Mõju</w:t>
      </w:r>
      <w:r w:rsidR="00890DAF" w:rsidRPr="008940D2">
        <w:rPr>
          <w:rFonts w:cs="Times New Roman"/>
          <w:bCs/>
          <w:szCs w:val="24"/>
        </w:rPr>
        <w:t xml:space="preserve"> neile on minimaalne, kuna </w:t>
      </w:r>
      <w:r w:rsidR="005B4E95" w:rsidRPr="008940D2">
        <w:rPr>
          <w:rFonts w:cs="Times New Roman"/>
          <w:bCs/>
          <w:szCs w:val="24"/>
        </w:rPr>
        <w:t>eelnõuga ei</w:t>
      </w:r>
      <w:r w:rsidR="00890DAF" w:rsidRPr="008940D2">
        <w:rPr>
          <w:rFonts w:cs="Times New Roman"/>
          <w:bCs/>
          <w:szCs w:val="24"/>
        </w:rPr>
        <w:t xml:space="preserve"> seata uusi nõudeid, vaid täpsustatakse üldiseid postiteenuse sätteid ning definitsioone. Postiteenuse osutajatele, kellel on tegevusluba väljaspool UPT-d</w:t>
      </w:r>
      <w:r w:rsidR="005B4E95" w:rsidRPr="008940D2">
        <w:rPr>
          <w:rFonts w:cs="Times New Roman"/>
          <w:bCs/>
          <w:szCs w:val="24"/>
        </w:rPr>
        <w:t xml:space="preserve"> (antud hetkel AS Eesti Post ja Nova Post Estonia OÜ)</w:t>
      </w:r>
      <w:r w:rsidR="00890DAF" w:rsidRPr="008940D2">
        <w:rPr>
          <w:rFonts w:cs="Times New Roman"/>
          <w:bCs/>
          <w:szCs w:val="24"/>
        </w:rPr>
        <w:t xml:space="preserve"> on mõju positiivne, kuna edaspidi ei pea väljaspool UPT-d taotlema enam tegevusluba</w:t>
      </w:r>
      <w:r w:rsidR="005B4E95" w:rsidRPr="008940D2">
        <w:rPr>
          <w:rFonts w:cs="Times New Roman"/>
          <w:bCs/>
          <w:szCs w:val="24"/>
        </w:rPr>
        <w:t>, vaid piisab majandustegevusregistris teatise esitamisest</w:t>
      </w:r>
      <w:r w:rsidR="00890DAF" w:rsidRPr="008940D2">
        <w:rPr>
          <w:rFonts w:cs="Times New Roman"/>
          <w:bCs/>
          <w:szCs w:val="24"/>
        </w:rPr>
        <w:t xml:space="preserve">. </w:t>
      </w:r>
      <w:r w:rsidR="005B4E95" w:rsidRPr="008940D2">
        <w:rPr>
          <w:rFonts w:cs="Times New Roman"/>
          <w:bCs/>
          <w:szCs w:val="24"/>
        </w:rPr>
        <w:t>E</w:t>
      </w:r>
      <w:r w:rsidR="003A2870" w:rsidRPr="008940D2">
        <w:rPr>
          <w:rFonts w:cs="Times New Roman"/>
          <w:bCs/>
          <w:szCs w:val="24"/>
        </w:rPr>
        <w:t xml:space="preserve">elnõuga </w:t>
      </w:r>
      <w:r w:rsidR="005B4E95" w:rsidRPr="008940D2">
        <w:rPr>
          <w:rFonts w:cs="Times New Roman"/>
          <w:bCs/>
          <w:szCs w:val="24"/>
        </w:rPr>
        <w:t xml:space="preserve">kaasneb mõningane </w:t>
      </w:r>
      <w:r w:rsidR="003A2870" w:rsidRPr="008940D2">
        <w:rPr>
          <w:rFonts w:cs="Times New Roman"/>
          <w:bCs/>
          <w:szCs w:val="24"/>
        </w:rPr>
        <w:t xml:space="preserve">mõju </w:t>
      </w:r>
      <w:r w:rsidR="001B14E9" w:rsidRPr="008940D2">
        <w:rPr>
          <w:rFonts w:cs="Times New Roman"/>
          <w:bCs/>
          <w:szCs w:val="24"/>
        </w:rPr>
        <w:t>riigiasutuste töökorraldusele</w:t>
      </w:r>
      <w:r w:rsidR="005B4E95" w:rsidRPr="008940D2">
        <w:rPr>
          <w:rFonts w:cs="Times New Roman"/>
          <w:bCs/>
          <w:szCs w:val="24"/>
        </w:rPr>
        <w:t>, mis puudutab eelkõige töökorralduse muutust</w:t>
      </w:r>
      <w:r w:rsidRPr="008940D2">
        <w:rPr>
          <w:rFonts w:cs="Times New Roman"/>
          <w:bCs/>
          <w:szCs w:val="24"/>
        </w:rPr>
        <w:t xml:space="preserve"> </w:t>
      </w:r>
      <w:r w:rsidR="003A2870" w:rsidRPr="008940D2">
        <w:rPr>
          <w:rFonts w:cs="Times New Roman"/>
          <w:bCs/>
          <w:szCs w:val="24"/>
        </w:rPr>
        <w:t>ning</w:t>
      </w:r>
      <w:r w:rsidR="005B4E95" w:rsidRPr="008940D2">
        <w:rPr>
          <w:rFonts w:cs="Times New Roman"/>
          <w:bCs/>
          <w:szCs w:val="24"/>
        </w:rPr>
        <w:t xml:space="preserve"> marginaalset mõju</w:t>
      </w:r>
      <w:r w:rsidRPr="008940D2">
        <w:rPr>
          <w:rFonts w:cs="Times New Roman"/>
          <w:bCs/>
          <w:szCs w:val="24"/>
        </w:rPr>
        <w:t xml:space="preserve"> avaliku sektori tuludele ja kuludele. Mõningad muudatused omavad väiksemal määral mõju </w:t>
      </w:r>
      <w:r w:rsidR="003A2870" w:rsidRPr="008940D2">
        <w:rPr>
          <w:rFonts w:cs="Times New Roman"/>
          <w:bCs/>
          <w:szCs w:val="24"/>
        </w:rPr>
        <w:t xml:space="preserve">ka </w:t>
      </w:r>
      <w:r w:rsidRPr="008940D2">
        <w:rPr>
          <w:rFonts w:cs="Times New Roman"/>
          <w:bCs/>
          <w:szCs w:val="24"/>
        </w:rPr>
        <w:t>regionaalarengule, sh linna-, maa ja rannapiirkondadele ning sotsiaalset mõju.</w:t>
      </w:r>
      <w:r w:rsidR="003A2870" w:rsidRPr="008940D2">
        <w:rPr>
          <w:rFonts w:cs="Times New Roman"/>
          <w:bCs/>
          <w:szCs w:val="24"/>
        </w:rPr>
        <w:t xml:space="preserve"> Eelnõu ei oma mõju järgmistele valdkondadele: mõju riigi julgeolekule ja välissuhetele, mõju haridusele, kultuurile ja spordile, keskkonnamõju, mõju infotehnoloogiale ja infoühiskonnale, mõju siseturvalisusele.</w:t>
      </w:r>
    </w:p>
    <w:p w14:paraId="38D10C76" w14:textId="6E7D7E3E" w:rsidR="008D7499" w:rsidRPr="008940D2" w:rsidRDefault="008D7499" w:rsidP="00CC1798">
      <w:pPr>
        <w:rPr>
          <w:rFonts w:cs="Times New Roman"/>
          <w:bCs/>
          <w:szCs w:val="24"/>
        </w:rPr>
      </w:pPr>
    </w:p>
    <w:p w14:paraId="54E2FED1" w14:textId="77777777" w:rsidR="006E685C" w:rsidRPr="008940D2" w:rsidRDefault="006E685C" w:rsidP="006E685C">
      <w:pPr>
        <w:rPr>
          <w:rFonts w:cs="Times New Roman"/>
          <w:b/>
          <w:szCs w:val="24"/>
        </w:rPr>
      </w:pPr>
      <w:r w:rsidRPr="008940D2">
        <w:rPr>
          <w:rFonts w:cs="Times New Roman"/>
          <w:b/>
          <w:szCs w:val="24"/>
        </w:rPr>
        <w:t>Majanduslik mõju</w:t>
      </w:r>
    </w:p>
    <w:p w14:paraId="235678BC" w14:textId="6815C20F" w:rsidR="006E685C" w:rsidRPr="008940D2" w:rsidRDefault="006E685C" w:rsidP="006E685C">
      <w:pPr>
        <w:rPr>
          <w:rFonts w:cs="Times New Roman"/>
          <w:bCs/>
          <w:szCs w:val="24"/>
        </w:rPr>
      </w:pPr>
      <w:r w:rsidRPr="008940D2">
        <w:rPr>
          <w:rFonts w:cs="Times New Roman"/>
          <w:bCs/>
          <w:szCs w:val="24"/>
        </w:rPr>
        <w:t xml:space="preserve">Eelnõuga suurendatakse UPT osutaja paindlikkust UPT kättesaadavuse tagamisel ja taskukohase tasu põhjendatud tasuks muutmine soodustab UPT kulude vähendamist, mis omab üldist positiivset mõju UPT osutaja </w:t>
      </w:r>
      <w:r w:rsidR="006203FB" w:rsidRPr="008940D2">
        <w:rPr>
          <w:rFonts w:cs="Times New Roman"/>
          <w:bCs/>
          <w:szCs w:val="24"/>
        </w:rPr>
        <w:t>jätkusuutlikkusele ja arengule</w:t>
      </w:r>
      <w:r w:rsidRPr="008940D2">
        <w:rPr>
          <w:rFonts w:cs="Times New Roman"/>
          <w:bCs/>
          <w:szCs w:val="24"/>
        </w:rPr>
        <w:t xml:space="preserve">. </w:t>
      </w:r>
      <w:r w:rsidR="00F0597E" w:rsidRPr="008940D2">
        <w:rPr>
          <w:rFonts w:cs="Times New Roman"/>
          <w:bCs/>
          <w:szCs w:val="24"/>
        </w:rPr>
        <w:t>Põhjendatud tasu võib</w:t>
      </w:r>
      <w:r w:rsidR="007F103C" w:rsidRPr="008940D2">
        <w:rPr>
          <w:rFonts w:cs="Times New Roman"/>
          <w:bCs/>
          <w:szCs w:val="24"/>
        </w:rPr>
        <w:t xml:space="preserve"> negatiivselt mõjutada</w:t>
      </w:r>
      <w:r w:rsidR="00F0597E" w:rsidRPr="008940D2">
        <w:rPr>
          <w:rFonts w:cs="Times New Roman"/>
          <w:bCs/>
          <w:szCs w:val="24"/>
        </w:rPr>
        <w:t xml:space="preserve"> UPT hinda, mis omab</w:t>
      </w:r>
      <w:r w:rsidR="007F103C" w:rsidRPr="008940D2">
        <w:rPr>
          <w:rFonts w:cs="Times New Roman"/>
          <w:bCs/>
          <w:szCs w:val="24"/>
        </w:rPr>
        <w:t xml:space="preserve"> omakorda </w:t>
      </w:r>
      <w:r w:rsidR="00F0597E" w:rsidRPr="008940D2">
        <w:rPr>
          <w:rFonts w:cs="Times New Roman"/>
          <w:bCs/>
          <w:szCs w:val="24"/>
        </w:rPr>
        <w:t>negatiivset mõju UPT kasutajale</w:t>
      </w:r>
      <w:r w:rsidR="007F103C" w:rsidRPr="008940D2">
        <w:rPr>
          <w:rFonts w:cs="Times New Roman"/>
          <w:bCs/>
          <w:szCs w:val="24"/>
        </w:rPr>
        <w:t>.</w:t>
      </w:r>
      <w:r w:rsidR="002B43D9" w:rsidRPr="008940D2">
        <w:rPr>
          <w:rFonts w:cs="Times New Roman"/>
          <w:bCs/>
          <w:szCs w:val="24"/>
        </w:rPr>
        <w:t xml:space="preserve"> </w:t>
      </w:r>
      <w:r w:rsidR="007F103C" w:rsidRPr="008940D2">
        <w:rPr>
          <w:rFonts w:cs="Times New Roman"/>
          <w:bCs/>
          <w:szCs w:val="24"/>
        </w:rPr>
        <w:t>Nimetatud mõju ulatus</w:t>
      </w:r>
      <w:r w:rsidR="009C0FE2" w:rsidRPr="008940D2">
        <w:rPr>
          <w:rFonts w:cs="Times New Roman"/>
          <w:bCs/>
          <w:szCs w:val="24"/>
        </w:rPr>
        <w:t xml:space="preserve"> ja</w:t>
      </w:r>
      <w:r w:rsidR="007F103C" w:rsidRPr="008940D2">
        <w:rPr>
          <w:rFonts w:cs="Times New Roman"/>
          <w:bCs/>
          <w:szCs w:val="24"/>
        </w:rPr>
        <w:t xml:space="preserve"> reaalne</w:t>
      </w:r>
      <w:r w:rsidR="009C0FE2" w:rsidRPr="008940D2">
        <w:rPr>
          <w:rFonts w:cs="Times New Roman"/>
          <w:bCs/>
          <w:szCs w:val="24"/>
        </w:rPr>
        <w:t xml:space="preserve"> mõju</w:t>
      </w:r>
      <w:r w:rsidR="002B43D9" w:rsidRPr="008940D2">
        <w:rPr>
          <w:rFonts w:cs="Times New Roman"/>
          <w:bCs/>
          <w:szCs w:val="24"/>
        </w:rPr>
        <w:t xml:space="preserve"> on väike.</w:t>
      </w:r>
      <w:r w:rsidR="007F103C" w:rsidRPr="008940D2">
        <w:rPr>
          <w:rFonts w:cs="Times New Roman"/>
          <w:bCs/>
          <w:szCs w:val="24"/>
        </w:rPr>
        <w:t xml:space="preserve"> Sellest hoolimata on eelnõus ette nähtud ülemineku</w:t>
      </w:r>
      <w:r w:rsidR="006E170B" w:rsidRPr="008940D2">
        <w:rPr>
          <w:rFonts w:cs="Times New Roman"/>
          <w:bCs/>
          <w:szCs w:val="24"/>
        </w:rPr>
        <w:t>a</w:t>
      </w:r>
      <w:r w:rsidR="007F103C" w:rsidRPr="008940D2">
        <w:rPr>
          <w:rFonts w:cs="Times New Roman"/>
          <w:bCs/>
          <w:szCs w:val="24"/>
        </w:rPr>
        <w:t>eg, mis rakendub leevendusmeetmena, tagamaks, et potentsiaalne hinnatõus ei ole liiga järsk.</w:t>
      </w:r>
      <w:r w:rsidR="00B374EE" w:rsidRPr="008940D2">
        <w:rPr>
          <w:rFonts w:cs="Times New Roman"/>
          <w:bCs/>
          <w:szCs w:val="24"/>
        </w:rPr>
        <w:t xml:space="preserve"> </w:t>
      </w:r>
      <w:r w:rsidR="004301BC" w:rsidRPr="008940D2">
        <w:rPr>
          <w:rFonts w:cs="Times New Roman"/>
          <w:bCs/>
          <w:szCs w:val="24"/>
        </w:rPr>
        <w:t>UPT puhul on tegemist hääbuva teenusega.</w:t>
      </w:r>
      <w:r w:rsidR="00B374EE" w:rsidRPr="008940D2">
        <w:rPr>
          <w:rFonts w:cs="Times New Roman"/>
          <w:bCs/>
          <w:szCs w:val="24"/>
        </w:rPr>
        <w:t xml:space="preserve"> </w:t>
      </w:r>
      <w:r w:rsidR="004301BC" w:rsidRPr="008940D2">
        <w:rPr>
          <w:rFonts w:cs="Times New Roman"/>
          <w:bCs/>
          <w:szCs w:val="24"/>
        </w:rPr>
        <w:t>M</w:t>
      </w:r>
      <w:r w:rsidR="00B374EE" w:rsidRPr="008940D2">
        <w:rPr>
          <w:rFonts w:cs="Times New Roman"/>
          <w:bCs/>
          <w:szCs w:val="24"/>
        </w:rPr>
        <w:t xml:space="preserve">ahud on võrreldes </w:t>
      </w:r>
      <w:r w:rsidR="004301BC" w:rsidRPr="008940D2">
        <w:rPr>
          <w:rFonts w:cs="Times New Roman"/>
          <w:bCs/>
          <w:szCs w:val="24"/>
        </w:rPr>
        <w:t>nelja aasta taguse seisuga vähenenud 66% ning peamised mahud tulevad rahvusvahelisest postist (riiki sisenevad kirjad), millele järgneb lihtkirjade saatmine riigisiseselt. Arvestades pakiautomaatide ja kullerposti kasvu ning rahvusvahelise teenuse kättesaadavuse paranemist, väheneb kiirelt ka UPT sees olevate postipakkide maht</w:t>
      </w:r>
      <w:r w:rsidR="00CC265A" w:rsidRPr="008940D2">
        <w:rPr>
          <w:rFonts w:cs="Times New Roman"/>
          <w:bCs/>
          <w:szCs w:val="24"/>
        </w:rPr>
        <w:t>, mistõttu eemaldatakse eelnõust</w:t>
      </w:r>
      <w:r w:rsidR="005B4E95" w:rsidRPr="008940D2">
        <w:rPr>
          <w:rFonts w:cs="Times New Roman"/>
          <w:bCs/>
          <w:szCs w:val="24"/>
        </w:rPr>
        <w:t xml:space="preserve"> UPT ulatusest</w:t>
      </w:r>
      <w:r w:rsidR="00CC265A" w:rsidRPr="008940D2">
        <w:rPr>
          <w:rFonts w:cs="Times New Roman"/>
          <w:bCs/>
          <w:szCs w:val="24"/>
        </w:rPr>
        <w:t xml:space="preserve"> siseriiklike postipakkide edastamise teenus. Nimetatud teenus on kättesaadav turupõhiselt läbi kullerposti, mida osutavad mitmed erinevad ettevõtted. Teenuse välja jätmine UPT ulatusest ei mõjuta üldist teenuse kättesaadavust.</w:t>
      </w:r>
    </w:p>
    <w:p w14:paraId="4FBB1633" w14:textId="77777777" w:rsidR="00B374EE" w:rsidRPr="008940D2" w:rsidRDefault="00B374EE" w:rsidP="006E685C">
      <w:pPr>
        <w:rPr>
          <w:rFonts w:cs="Times New Roman"/>
          <w:bCs/>
          <w:szCs w:val="24"/>
        </w:rPr>
      </w:pPr>
    </w:p>
    <w:tbl>
      <w:tblPr>
        <w:tblStyle w:val="Kontuurtabel"/>
        <w:tblW w:w="0" w:type="auto"/>
        <w:tblLook w:val="04A0" w:firstRow="1" w:lastRow="0" w:firstColumn="1" w:lastColumn="0" w:noHBand="0" w:noVBand="1"/>
      </w:tblPr>
      <w:tblGrid>
        <w:gridCol w:w="1310"/>
        <w:gridCol w:w="1410"/>
        <w:gridCol w:w="1268"/>
        <w:gridCol w:w="1270"/>
        <w:gridCol w:w="1270"/>
        <w:gridCol w:w="1270"/>
        <w:gridCol w:w="1263"/>
      </w:tblGrid>
      <w:tr w:rsidR="0047453B" w:rsidRPr="008940D2" w14:paraId="5ADB04A6" w14:textId="0CB02C0D" w:rsidTr="0047453B">
        <w:tc>
          <w:tcPr>
            <w:tcW w:w="1271" w:type="dxa"/>
            <w:shd w:val="clear" w:color="auto" w:fill="D9D9D9" w:themeFill="background1" w:themeFillShade="D9"/>
          </w:tcPr>
          <w:p w14:paraId="7C79983A" w14:textId="3288D4E9" w:rsidR="0047453B" w:rsidRPr="008940D2" w:rsidRDefault="0047453B" w:rsidP="006E685C">
            <w:pPr>
              <w:rPr>
                <w:rFonts w:cs="Times New Roman"/>
                <w:b/>
                <w:szCs w:val="24"/>
              </w:rPr>
            </w:pPr>
          </w:p>
        </w:tc>
        <w:tc>
          <w:tcPr>
            <w:tcW w:w="1418" w:type="dxa"/>
            <w:shd w:val="clear" w:color="auto" w:fill="D9D9D9" w:themeFill="background1" w:themeFillShade="D9"/>
          </w:tcPr>
          <w:p w14:paraId="5FD1DF9B" w14:textId="171B2A3E" w:rsidR="0047453B" w:rsidRPr="008940D2" w:rsidRDefault="0047453B" w:rsidP="006E685C">
            <w:pPr>
              <w:rPr>
                <w:rFonts w:cs="Times New Roman"/>
                <w:b/>
                <w:szCs w:val="24"/>
              </w:rPr>
            </w:pPr>
            <w:r w:rsidRPr="008940D2">
              <w:rPr>
                <w:rFonts w:cs="Times New Roman"/>
                <w:b/>
                <w:szCs w:val="24"/>
              </w:rPr>
              <w:t>2019</w:t>
            </w:r>
          </w:p>
        </w:tc>
        <w:tc>
          <w:tcPr>
            <w:tcW w:w="1275" w:type="dxa"/>
            <w:shd w:val="clear" w:color="auto" w:fill="D9D9D9" w:themeFill="background1" w:themeFillShade="D9"/>
          </w:tcPr>
          <w:p w14:paraId="117C24F0" w14:textId="34806823" w:rsidR="0047453B" w:rsidRPr="008940D2" w:rsidRDefault="0047453B" w:rsidP="006E685C">
            <w:pPr>
              <w:rPr>
                <w:rFonts w:cs="Times New Roman"/>
                <w:b/>
                <w:szCs w:val="24"/>
              </w:rPr>
            </w:pPr>
            <w:r w:rsidRPr="008940D2">
              <w:rPr>
                <w:rFonts w:cs="Times New Roman"/>
                <w:b/>
                <w:szCs w:val="24"/>
              </w:rPr>
              <w:t>2020</w:t>
            </w:r>
          </w:p>
        </w:tc>
        <w:tc>
          <w:tcPr>
            <w:tcW w:w="1276" w:type="dxa"/>
            <w:shd w:val="clear" w:color="auto" w:fill="D9D9D9" w:themeFill="background1" w:themeFillShade="D9"/>
          </w:tcPr>
          <w:p w14:paraId="62A1C6AE" w14:textId="43C494CA" w:rsidR="0047453B" w:rsidRPr="008940D2" w:rsidRDefault="0047453B" w:rsidP="006E685C">
            <w:pPr>
              <w:rPr>
                <w:rFonts w:cs="Times New Roman"/>
                <w:b/>
                <w:szCs w:val="24"/>
              </w:rPr>
            </w:pPr>
            <w:r w:rsidRPr="008940D2">
              <w:rPr>
                <w:rFonts w:cs="Times New Roman"/>
                <w:b/>
                <w:szCs w:val="24"/>
              </w:rPr>
              <w:t>2021</w:t>
            </w:r>
          </w:p>
        </w:tc>
        <w:tc>
          <w:tcPr>
            <w:tcW w:w="1276" w:type="dxa"/>
            <w:shd w:val="clear" w:color="auto" w:fill="D9D9D9" w:themeFill="background1" w:themeFillShade="D9"/>
          </w:tcPr>
          <w:p w14:paraId="734FE397" w14:textId="6C1D94E4" w:rsidR="0047453B" w:rsidRPr="008940D2" w:rsidRDefault="0047453B" w:rsidP="006E685C">
            <w:pPr>
              <w:rPr>
                <w:rFonts w:cs="Times New Roman"/>
                <w:b/>
                <w:szCs w:val="24"/>
              </w:rPr>
            </w:pPr>
            <w:r w:rsidRPr="008940D2">
              <w:rPr>
                <w:rFonts w:cs="Times New Roman"/>
                <w:b/>
                <w:szCs w:val="24"/>
              </w:rPr>
              <w:t>2022</w:t>
            </w:r>
          </w:p>
        </w:tc>
        <w:tc>
          <w:tcPr>
            <w:tcW w:w="1276" w:type="dxa"/>
            <w:shd w:val="clear" w:color="auto" w:fill="D9D9D9" w:themeFill="background1" w:themeFillShade="D9"/>
          </w:tcPr>
          <w:p w14:paraId="3BDD0230" w14:textId="053C264C" w:rsidR="0047453B" w:rsidRPr="008940D2" w:rsidRDefault="0047453B" w:rsidP="006E685C">
            <w:pPr>
              <w:rPr>
                <w:rFonts w:cs="Times New Roman"/>
                <w:b/>
                <w:szCs w:val="24"/>
              </w:rPr>
            </w:pPr>
            <w:r w:rsidRPr="008940D2">
              <w:rPr>
                <w:rFonts w:cs="Times New Roman"/>
                <w:b/>
                <w:szCs w:val="24"/>
              </w:rPr>
              <w:t>2023</w:t>
            </w:r>
          </w:p>
        </w:tc>
        <w:tc>
          <w:tcPr>
            <w:tcW w:w="1269" w:type="dxa"/>
            <w:shd w:val="clear" w:color="auto" w:fill="D9D9D9" w:themeFill="background1" w:themeFillShade="D9"/>
          </w:tcPr>
          <w:p w14:paraId="5D96A904" w14:textId="5C319D48" w:rsidR="0047453B" w:rsidRPr="008940D2" w:rsidRDefault="0047453B" w:rsidP="006E685C">
            <w:pPr>
              <w:rPr>
                <w:rFonts w:cs="Times New Roman"/>
                <w:b/>
                <w:szCs w:val="24"/>
              </w:rPr>
            </w:pPr>
            <w:r>
              <w:rPr>
                <w:rFonts w:cs="Times New Roman"/>
                <w:b/>
                <w:szCs w:val="24"/>
              </w:rPr>
              <w:t>2024</w:t>
            </w:r>
          </w:p>
        </w:tc>
      </w:tr>
      <w:tr w:rsidR="0047453B" w:rsidRPr="008940D2" w14:paraId="7C9129B4" w14:textId="77DEE46D" w:rsidTr="0047453B">
        <w:tc>
          <w:tcPr>
            <w:tcW w:w="1271" w:type="dxa"/>
          </w:tcPr>
          <w:p w14:paraId="1F4E4A9E" w14:textId="403B0057" w:rsidR="0047453B" w:rsidRPr="008940D2" w:rsidRDefault="0047453B" w:rsidP="006E685C">
            <w:pPr>
              <w:rPr>
                <w:rFonts w:cs="Times New Roman"/>
                <w:bCs/>
                <w:szCs w:val="24"/>
              </w:rPr>
            </w:pPr>
            <w:r w:rsidRPr="008940D2">
              <w:rPr>
                <w:rFonts w:cs="Times New Roman"/>
                <w:bCs/>
                <w:szCs w:val="24"/>
              </w:rPr>
              <w:t>Postiteenus (tk)</w:t>
            </w:r>
          </w:p>
        </w:tc>
        <w:tc>
          <w:tcPr>
            <w:tcW w:w="1418" w:type="dxa"/>
          </w:tcPr>
          <w:p w14:paraId="199161F9" w14:textId="2BEB804A" w:rsidR="0047453B" w:rsidRPr="008940D2" w:rsidRDefault="0047453B" w:rsidP="006E685C">
            <w:pPr>
              <w:rPr>
                <w:rFonts w:cs="Times New Roman"/>
                <w:bCs/>
                <w:szCs w:val="24"/>
              </w:rPr>
            </w:pPr>
            <w:r w:rsidRPr="008940D2">
              <w:rPr>
                <w:rFonts w:cs="Times New Roman"/>
                <w:bCs/>
                <w:szCs w:val="24"/>
              </w:rPr>
              <w:t>12 574 663</w:t>
            </w:r>
          </w:p>
        </w:tc>
        <w:tc>
          <w:tcPr>
            <w:tcW w:w="1275" w:type="dxa"/>
          </w:tcPr>
          <w:p w14:paraId="79684760" w14:textId="69937A01" w:rsidR="0047453B" w:rsidRPr="008940D2" w:rsidRDefault="0047453B" w:rsidP="006E685C">
            <w:pPr>
              <w:rPr>
                <w:rFonts w:cs="Times New Roman"/>
                <w:bCs/>
                <w:szCs w:val="24"/>
              </w:rPr>
            </w:pPr>
            <w:r w:rsidRPr="008940D2">
              <w:rPr>
                <w:rFonts w:cs="Times New Roman"/>
                <w:bCs/>
                <w:szCs w:val="24"/>
              </w:rPr>
              <w:t>9 749 446</w:t>
            </w:r>
          </w:p>
        </w:tc>
        <w:tc>
          <w:tcPr>
            <w:tcW w:w="1276" w:type="dxa"/>
          </w:tcPr>
          <w:p w14:paraId="30871760" w14:textId="1455DFBE" w:rsidR="0047453B" w:rsidRPr="008940D2" w:rsidRDefault="0047453B" w:rsidP="006E685C">
            <w:pPr>
              <w:rPr>
                <w:rFonts w:cs="Times New Roman"/>
                <w:bCs/>
                <w:szCs w:val="24"/>
              </w:rPr>
            </w:pPr>
            <w:r w:rsidRPr="008940D2">
              <w:rPr>
                <w:rFonts w:cs="Times New Roman"/>
                <w:bCs/>
                <w:szCs w:val="24"/>
              </w:rPr>
              <w:t>8 164 564</w:t>
            </w:r>
          </w:p>
        </w:tc>
        <w:tc>
          <w:tcPr>
            <w:tcW w:w="1276" w:type="dxa"/>
          </w:tcPr>
          <w:p w14:paraId="49988E1F" w14:textId="05A0ACD3" w:rsidR="0047453B" w:rsidRPr="008940D2" w:rsidRDefault="0047453B" w:rsidP="006E685C">
            <w:pPr>
              <w:rPr>
                <w:rFonts w:cs="Times New Roman"/>
                <w:bCs/>
                <w:szCs w:val="24"/>
              </w:rPr>
            </w:pPr>
            <w:r w:rsidRPr="008940D2">
              <w:rPr>
                <w:rFonts w:cs="Times New Roman"/>
                <w:bCs/>
                <w:szCs w:val="24"/>
              </w:rPr>
              <w:t>5 051 739</w:t>
            </w:r>
          </w:p>
        </w:tc>
        <w:tc>
          <w:tcPr>
            <w:tcW w:w="1276" w:type="dxa"/>
          </w:tcPr>
          <w:p w14:paraId="153E46A1" w14:textId="75D88435" w:rsidR="0047453B" w:rsidRPr="008940D2" w:rsidRDefault="0047453B" w:rsidP="006E685C">
            <w:pPr>
              <w:rPr>
                <w:rFonts w:cs="Times New Roman"/>
                <w:bCs/>
                <w:szCs w:val="24"/>
              </w:rPr>
            </w:pPr>
            <w:r w:rsidRPr="008940D2">
              <w:rPr>
                <w:rFonts w:cs="Times New Roman"/>
                <w:bCs/>
                <w:szCs w:val="24"/>
              </w:rPr>
              <w:t>4 200 127</w:t>
            </w:r>
          </w:p>
        </w:tc>
        <w:tc>
          <w:tcPr>
            <w:tcW w:w="1269" w:type="dxa"/>
          </w:tcPr>
          <w:p w14:paraId="3CEE31F8" w14:textId="1A41E020" w:rsidR="0047453B" w:rsidRPr="008940D2" w:rsidRDefault="0047453B" w:rsidP="006E685C">
            <w:pPr>
              <w:rPr>
                <w:rFonts w:cs="Times New Roman"/>
                <w:bCs/>
                <w:szCs w:val="24"/>
              </w:rPr>
            </w:pPr>
            <w:r>
              <w:rPr>
                <w:rFonts w:cs="Times New Roman"/>
                <w:bCs/>
                <w:szCs w:val="24"/>
              </w:rPr>
              <w:t>3 193 778</w:t>
            </w:r>
          </w:p>
        </w:tc>
      </w:tr>
    </w:tbl>
    <w:p w14:paraId="1DD9258A" w14:textId="77777777" w:rsidR="00B374EE" w:rsidRPr="008940D2" w:rsidRDefault="00B374EE" w:rsidP="006E685C">
      <w:pPr>
        <w:rPr>
          <w:rFonts w:cs="Times New Roman"/>
          <w:bCs/>
          <w:szCs w:val="24"/>
        </w:rPr>
      </w:pPr>
    </w:p>
    <w:p w14:paraId="476291D9" w14:textId="77777777" w:rsidR="006E685C" w:rsidRPr="008940D2" w:rsidRDefault="006E685C" w:rsidP="006E685C">
      <w:pPr>
        <w:rPr>
          <w:rFonts w:cs="Times New Roman"/>
          <w:bCs/>
          <w:szCs w:val="24"/>
        </w:rPr>
      </w:pPr>
    </w:p>
    <w:p w14:paraId="744D85C1" w14:textId="610B31A4" w:rsidR="006E685C" w:rsidRPr="008940D2" w:rsidRDefault="006E685C" w:rsidP="006E685C">
      <w:pPr>
        <w:rPr>
          <w:rFonts w:cs="Times New Roman"/>
          <w:b/>
          <w:szCs w:val="24"/>
        </w:rPr>
      </w:pPr>
      <w:r w:rsidRPr="008940D2">
        <w:rPr>
          <w:rFonts w:cs="Times New Roman"/>
          <w:b/>
          <w:szCs w:val="24"/>
        </w:rPr>
        <w:t>Mõju riigiasutuste</w:t>
      </w:r>
      <w:r w:rsidR="00A53093" w:rsidRPr="008940D2">
        <w:rPr>
          <w:rFonts w:cs="Times New Roman"/>
          <w:b/>
          <w:szCs w:val="24"/>
        </w:rPr>
        <w:t xml:space="preserve"> ja kohaliku omavalitsuste</w:t>
      </w:r>
      <w:r w:rsidRPr="008940D2">
        <w:rPr>
          <w:rFonts w:cs="Times New Roman"/>
          <w:b/>
          <w:szCs w:val="24"/>
        </w:rPr>
        <w:t xml:space="preserve"> korraldusele </w:t>
      </w:r>
      <w:r w:rsidR="003F68A2" w:rsidRPr="008940D2">
        <w:rPr>
          <w:rFonts w:cs="Times New Roman"/>
          <w:b/>
          <w:szCs w:val="24"/>
        </w:rPr>
        <w:t>ning avaliku sektori kuludele ja tuludele</w:t>
      </w:r>
    </w:p>
    <w:p w14:paraId="5F60F0E1" w14:textId="4B561138" w:rsidR="006E685C" w:rsidRPr="008940D2" w:rsidRDefault="006E685C" w:rsidP="006E685C">
      <w:pPr>
        <w:rPr>
          <w:rFonts w:cs="Times New Roman"/>
          <w:bCs/>
          <w:szCs w:val="24"/>
        </w:rPr>
      </w:pPr>
      <w:r w:rsidRPr="008940D2">
        <w:rPr>
          <w:rFonts w:cs="Times New Roman"/>
          <w:bCs/>
          <w:szCs w:val="24"/>
        </w:rPr>
        <w:t xml:space="preserve">Eelnõu mõjutab eelkõige </w:t>
      </w:r>
      <w:r w:rsidR="006203FB" w:rsidRPr="008940D2">
        <w:rPr>
          <w:rFonts w:cs="Times New Roman"/>
          <w:bCs/>
          <w:szCs w:val="24"/>
        </w:rPr>
        <w:t>K</w:t>
      </w:r>
      <w:r w:rsidR="00FF02D0" w:rsidRPr="008940D2">
        <w:rPr>
          <w:rFonts w:cs="Times New Roman"/>
          <w:bCs/>
          <w:szCs w:val="24"/>
        </w:rPr>
        <w:t>onkurentsiameti</w:t>
      </w:r>
      <w:r w:rsidRPr="008940D2">
        <w:rPr>
          <w:rFonts w:cs="Times New Roman"/>
          <w:bCs/>
          <w:szCs w:val="24"/>
        </w:rPr>
        <w:t xml:space="preserve"> töökorraldust. Eelnõuga antakse </w:t>
      </w:r>
      <w:r w:rsidR="006203FB" w:rsidRPr="008940D2">
        <w:rPr>
          <w:rFonts w:cs="Times New Roman"/>
          <w:bCs/>
          <w:szCs w:val="24"/>
        </w:rPr>
        <w:t>Konkurentsiameti</w:t>
      </w:r>
      <w:r w:rsidRPr="008940D2">
        <w:rPr>
          <w:rFonts w:cs="Times New Roman"/>
          <w:bCs/>
          <w:szCs w:val="24"/>
        </w:rPr>
        <w:t>le täiendavaid õigusi ja kohustusi</w:t>
      </w:r>
      <w:r w:rsidR="00117FDA" w:rsidRPr="008940D2">
        <w:rPr>
          <w:rFonts w:cs="Times New Roman"/>
          <w:bCs/>
          <w:szCs w:val="24"/>
        </w:rPr>
        <w:t xml:space="preserve">. </w:t>
      </w:r>
      <w:r w:rsidR="00EF4E5A" w:rsidRPr="008940D2">
        <w:rPr>
          <w:rFonts w:cs="Times New Roman"/>
          <w:bCs/>
          <w:szCs w:val="24"/>
        </w:rPr>
        <w:t xml:space="preserve">Muudatus </w:t>
      </w:r>
      <w:r w:rsidR="007F103C" w:rsidRPr="008940D2">
        <w:rPr>
          <w:rFonts w:cs="Times New Roman"/>
          <w:bCs/>
          <w:szCs w:val="24"/>
        </w:rPr>
        <w:t>ei suurenda</w:t>
      </w:r>
      <w:r w:rsidR="00EF4E5A" w:rsidRPr="008940D2">
        <w:rPr>
          <w:rFonts w:cs="Times New Roman"/>
          <w:bCs/>
          <w:szCs w:val="24"/>
        </w:rPr>
        <w:t xml:space="preserve"> Konkurentsiameti töökoormus</w:t>
      </w:r>
      <w:r w:rsidR="005B4E95" w:rsidRPr="008940D2">
        <w:rPr>
          <w:rFonts w:cs="Times New Roman"/>
          <w:bCs/>
          <w:szCs w:val="24"/>
        </w:rPr>
        <w:t>t</w:t>
      </w:r>
      <w:r w:rsidR="00EF4E5A" w:rsidRPr="008940D2">
        <w:rPr>
          <w:rFonts w:cs="Times New Roman"/>
          <w:bCs/>
          <w:szCs w:val="24"/>
        </w:rPr>
        <w:t>, suureneb ainult Konkurentsiameti järelevalvepädevus. K</w:t>
      </w:r>
      <w:r w:rsidR="00117FDA" w:rsidRPr="008940D2">
        <w:rPr>
          <w:rFonts w:cs="Times New Roman"/>
          <w:bCs/>
          <w:szCs w:val="24"/>
        </w:rPr>
        <w:t xml:space="preserve">ontrolli </w:t>
      </w:r>
      <w:r w:rsidR="00B36E72" w:rsidRPr="008940D2">
        <w:rPr>
          <w:rFonts w:cs="Times New Roman"/>
          <w:bCs/>
          <w:szCs w:val="24"/>
        </w:rPr>
        <w:t>UPT</w:t>
      </w:r>
      <w:r w:rsidR="00117FDA" w:rsidRPr="008940D2">
        <w:rPr>
          <w:rFonts w:cs="Times New Roman"/>
          <w:bCs/>
          <w:szCs w:val="24"/>
        </w:rPr>
        <w:t xml:space="preserve"> edastamise tasude</w:t>
      </w:r>
      <w:r w:rsidR="006E170B" w:rsidRPr="008940D2">
        <w:rPr>
          <w:rFonts w:cs="Times New Roman"/>
          <w:bCs/>
          <w:szCs w:val="24"/>
        </w:rPr>
        <w:t xml:space="preserve"> suuruse</w:t>
      </w:r>
      <w:r w:rsidR="00117FDA" w:rsidRPr="008940D2">
        <w:rPr>
          <w:rFonts w:cs="Times New Roman"/>
          <w:bCs/>
          <w:szCs w:val="24"/>
        </w:rPr>
        <w:t xml:space="preserve"> üle hakkab teostama Konkurentsiamet</w:t>
      </w:r>
      <w:r w:rsidRPr="008940D2">
        <w:rPr>
          <w:rFonts w:cs="Times New Roman"/>
          <w:bCs/>
          <w:szCs w:val="24"/>
        </w:rPr>
        <w:t xml:space="preserve">. </w:t>
      </w:r>
    </w:p>
    <w:p w14:paraId="74CC677F" w14:textId="77777777" w:rsidR="00A53093" w:rsidRPr="008940D2" w:rsidRDefault="00A53093" w:rsidP="006E685C">
      <w:pPr>
        <w:rPr>
          <w:rFonts w:cs="Times New Roman"/>
          <w:bCs/>
          <w:szCs w:val="24"/>
        </w:rPr>
      </w:pPr>
    </w:p>
    <w:p w14:paraId="767F49BB" w14:textId="5D4EDAD9" w:rsidR="00A53093" w:rsidRPr="008940D2" w:rsidRDefault="00A53093" w:rsidP="006E685C">
      <w:pPr>
        <w:rPr>
          <w:rFonts w:cs="Times New Roman"/>
          <w:b/>
          <w:szCs w:val="24"/>
        </w:rPr>
      </w:pPr>
      <w:r w:rsidRPr="008940D2">
        <w:rPr>
          <w:rFonts w:cs="Times New Roman"/>
          <w:b/>
          <w:szCs w:val="24"/>
        </w:rPr>
        <w:lastRenderedPageBreak/>
        <w:t xml:space="preserve">Mõju </w:t>
      </w:r>
      <w:r w:rsidR="002B43D9" w:rsidRPr="008940D2">
        <w:rPr>
          <w:rFonts w:cs="Times New Roman"/>
          <w:b/>
          <w:szCs w:val="24"/>
        </w:rPr>
        <w:t>regionaalarengule</w:t>
      </w:r>
    </w:p>
    <w:p w14:paraId="60F0078D" w14:textId="038BA0AB" w:rsidR="00A53093" w:rsidRPr="008940D2" w:rsidRDefault="00A53093" w:rsidP="006E685C">
      <w:pPr>
        <w:rPr>
          <w:rFonts w:cs="Times New Roman"/>
          <w:bCs/>
          <w:szCs w:val="24"/>
        </w:rPr>
      </w:pPr>
      <w:r w:rsidRPr="008940D2">
        <w:rPr>
          <w:rFonts w:cs="Times New Roman"/>
          <w:bCs/>
          <w:szCs w:val="24"/>
        </w:rPr>
        <w:t xml:space="preserve">Eelnõuga </w:t>
      </w:r>
      <w:r w:rsidR="007754AB" w:rsidRPr="008940D2">
        <w:rPr>
          <w:rFonts w:cs="Times New Roman"/>
          <w:bCs/>
          <w:szCs w:val="24"/>
        </w:rPr>
        <w:t xml:space="preserve">muudetakse postivõrgu nõudeid tagamaks teenusepõhise lähenemise selliselt, et see on kättesaadav kõigile Eesti elanikele. </w:t>
      </w:r>
      <w:r w:rsidR="007754AB" w:rsidRPr="008940D2">
        <w:rPr>
          <w:rFonts w:cs="Times New Roman"/>
          <w:szCs w:val="24"/>
        </w:rPr>
        <w:t>Lisaks pakiautomaatide laialdasemale kasutamisele on maapiirkonnas võimalik kasutada ka personaalset postiteenust, mis on maapiirkonna elanikele tasuta ning kus saab samasid teenuseid, mis postkontoris.</w:t>
      </w:r>
    </w:p>
    <w:p w14:paraId="4C6F96B5" w14:textId="77777777" w:rsidR="002B43D9" w:rsidRPr="008940D2" w:rsidRDefault="002B43D9" w:rsidP="006E685C">
      <w:pPr>
        <w:rPr>
          <w:rFonts w:cs="Times New Roman"/>
          <w:bCs/>
          <w:szCs w:val="24"/>
        </w:rPr>
      </w:pPr>
    </w:p>
    <w:p w14:paraId="21ACEFBB" w14:textId="474E577D" w:rsidR="002B43D9" w:rsidRPr="008940D2" w:rsidRDefault="002B43D9" w:rsidP="006E685C">
      <w:pPr>
        <w:rPr>
          <w:rFonts w:cs="Times New Roman"/>
          <w:b/>
          <w:szCs w:val="24"/>
        </w:rPr>
      </w:pPr>
      <w:r w:rsidRPr="008940D2">
        <w:rPr>
          <w:rFonts w:cs="Times New Roman"/>
          <w:b/>
          <w:szCs w:val="24"/>
        </w:rPr>
        <w:t>Sotsiaalne mõju</w:t>
      </w:r>
    </w:p>
    <w:p w14:paraId="13C30458" w14:textId="164CC1B7" w:rsidR="002B43D9" w:rsidRPr="008940D2" w:rsidRDefault="002B43D9" w:rsidP="004301BC">
      <w:pPr>
        <w:rPr>
          <w:rFonts w:cs="Times New Roman"/>
          <w:bCs/>
          <w:szCs w:val="24"/>
        </w:rPr>
      </w:pPr>
      <w:r w:rsidRPr="008940D2">
        <w:rPr>
          <w:rFonts w:cs="Times New Roman"/>
          <w:bCs/>
          <w:szCs w:val="24"/>
        </w:rPr>
        <w:t>UPT tasu taskukohaselt tasult põhjendatud tasule üle viimine võib tõsta UPT hinda, mis omab</w:t>
      </w:r>
      <w:r w:rsidR="007F103C" w:rsidRPr="008940D2">
        <w:rPr>
          <w:rFonts w:cs="Times New Roman"/>
          <w:bCs/>
          <w:szCs w:val="24"/>
        </w:rPr>
        <w:t xml:space="preserve"> potentsiaalset</w:t>
      </w:r>
      <w:r w:rsidRPr="008940D2">
        <w:rPr>
          <w:rFonts w:cs="Times New Roman"/>
          <w:bCs/>
          <w:szCs w:val="24"/>
        </w:rPr>
        <w:t xml:space="preserve"> negatiivset mõju UPT kasutajale. Samas on mõju ulatus minimaalne, kuna UPT teenust kasutatakse peamiselt erilisemate sündmuste puhul (nt jõulukaartide saatmine, sünnipäeva kaartide saatmine). Ka peale muudatusi jääb UPT hind paari euro ümber, olles kättesaadav kõigile ühiskonna gruppidele.</w:t>
      </w:r>
      <w:r w:rsidR="00601F69" w:rsidRPr="008940D2">
        <w:rPr>
          <w:rFonts w:cs="Times New Roman"/>
          <w:bCs/>
          <w:szCs w:val="24"/>
        </w:rPr>
        <w:t xml:space="preserve"> Samuti on eelnõus rakendatud kaitsemehhanismi, mis ei lase hinnal tõusta korraga üle 50%.</w:t>
      </w:r>
      <w:r w:rsidR="007F103C" w:rsidRPr="008940D2">
        <w:rPr>
          <w:rFonts w:cs="Times New Roman"/>
          <w:bCs/>
          <w:szCs w:val="24"/>
        </w:rPr>
        <w:t xml:space="preserve"> REM poolt tellitud uuringu</w:t>
      </w:r>
      <w:r w:rsidR="00DC366B" w:rsidRPr="008940D2">
        <w:rPr>
          <w:rStyle w:val="Allmrkuseviide"/>
          <w:rFonts w:cs="Times New Roman"/>
          <w:bCs/>
          <w:szCs w:val="24"/>
        </w:rPr>
        <w:footnoteReference w:id="11"/>
      </w:r>
      <w:r w:rsidR="007F103C" w:rsidRPr="008940D2">
        <w:rPr>
          <w:rFonts w:cs="Times New Roman"/>
          <w:bCs/>
          <w:szCs w:val="24"/>
        </w:rPr>
        <w:t xml:space="preserve"> kohaselt </w:t>
      </w:r>
      <w:r w:rsidR="00DC366B" w:rsidRPr="008940D2">
        <w:rPr>
          <w:rFonts w:cs="Times New Roman"/>
          <w:bCs/>
          <w:szCs w:val="24"/>
        </w:rPr>
        <w:t>on kriitiliseks hinnatõusuks ca 50%.</w:t>
      </w:r>
      <w:r w:rsidR="004301BC" w:rsidRPr="008940D2">
        <w:t xml:space="preserve"> </w:t>
      </w:r>
      <w:r w:rsidR="004301BC" w:rsidRPr="008940D2">
        <w:rPr>
          <w:rFonts w:cs="Times New Roman"/>
          <w:bCs/>
          <w:szCs w:val="24"/>
        </w:rPr>
        <w:t xml:space="preserve">Ülemaailmse postikonventsiooni kohaselt edastatakse UPT raames tasuta pimedatele mõeldud väljaandeid ehk </w:t>
      </w:r>
      <w:proofErr w:type="spellStart"/>
      <w:r w:rsidR="004301BC" w:rsidRPr="008940D2">
        <w:rPr>
          <w:rFonts w:cs="Times New Roman"/>
          <w:bCs/>
          <w:szCs w:val="24"/>
        </w:rPr>
        <w:t>sekogramme</w:t>
      </w:r>
      <w:proofErr w:type="spellEnd"/>
      <w:r w:rsidR="004301BC" w:rsidRPr="008940D2">
        <w:rPr>
          <w:rFonts w:cs="Times New Roman"/>
          <w:bCs/>
          <w:szCs w:val="24"/>
        </w:rPr>
        <w:t>, mis antakse postkontorile üle lahtiselt ning mida edastatakse rahvusvaheliselt maismaatranspordiga ning kirisaadetisi ja postipakke, mille saajateks või saatjateks on sõjavangid, samuti eraisikud, kes sõjategevuse puhkemise tagajärjel on mõnes neutraalses riigis interneeritud.</w:t>
      </w:r>
    </w:p>
    <w:p w14:paraId="1B67F304" w14:textId="77777777" w:rsidR="009C0FE2" w:rsidRPr="008940D2" w:rsidRDefault="009C0FE2" w:rsidP="006E685C">
      <w:pPr>
        <w:rPr>
          <w:rFonts w:cs="Times New Roman"/>
          <w:bCs/>
          <w:szCs w:val="24"/>
        </w:rPr>
      </w:pPr>
    </w:p>
    <w:p w14:paraId="47123C09" w14:textId="620774A5" w:rsidR="009C0FE2" w:rsidRPr="008940D2" w:rsidRDefault="5CAE5E72" w:rsidP="79A72EDF">
      <w:pPr>
        <w:rPr>
          <w:rFonts w:cs="Times New Roman"/>
          <w:b/>
          <w:bCs/>
        </w:rPr>
      </w:pPr>
      <w:r w:rsidRPr="79A72EDF">
        <w:rPr>
          <w:rFonts w:cs="Times New Roman"/>
          <w:b/>
          <w:bCs/>
        </w:rPr>
        <w:t>Mõju haldus</w:t>
      </w:r>
      <w:r w:rsidR="21278CC0" w:rsidRPr="79A72EDF">
        <w:rPr>
          <w:rFonts w:cs="Times New Roman"/>
          <w:b/>
          <w:bCs/>
        </w:rPr>
        <w:t>-</w:t>
      </w:r>
      <w:r w:rsidRPr="79A72EDF">
        <w:rPr>
          <w:rFonts w:cs="Times New Roman"/>
          <w:b/>
          <w:bCs/>
        </w:rPr>
        <w:t xml:space="preserve"> ja töökoormusele</w:t>
      </w:r>
    </w:p>
    <w:p w14:paraId="19BB5010" w14:textId="63C369B4" w:rsidR="009C0FE2" w:rsidRPr="008940D2" w:rsidRDefault="009C0FE2" w:rsidP="009C0FE2">
      <w:pPr>
        <w:rPr>
          <w:rFonts w:cs="Times New Roman"/>
          <w:bCs/>
          <w:szCs w:val="24"/>
        </w:rPr>
      </w:pPr>
      <w:r w:rsidRPr="008940D2">
        <w:rPr>
          <w:rFonts w:cs="Times New Roman"/>
          <w:bCs/>
          <w:szCs w:val="24"/>
        </w:rPr>
        <w:t>Eelnõuga ei lisandu täiendavat halduskoormust kodanikele ega ettevõtetele. Samas väheneb halduskoormus postiteenuse osutajatele, kuna kaotatakse ära tegevusloa regulatsioon väljaspool UPT-</w:t>
      </w:r>
      <w:proofErr w:type="spellStart"/>
      <w:r w:rsidRPr="008940D2">
        <w:rPr>
          <w:rFonts w:cs="Times New Roman"/>
          <w:bCs/>
          <w:szCs w:val="24"/>
        </w:rPr>
        <w:t>d.</w:t>
      </w:r>
      <w:proofErr w:type="spellEnd"/>
      <w:r w:rsidR="00890DAF" w:rsidRPr="008940D2">
        <w:rPr>
          <w:rFonts w:cs="Times New Roman"/>
          <w:bCs/>
          <w:szCs w:val="24"/>
        </w:rPr>
        <w:t xml:space="preserve"> Otseselt on mõjutatud kaks postiteenuse osutajat, kes omavad täna tegevusluba postiteenuse osutamiseks väljaspool UPT-</w:t>
      </w:r>
      <w:proofErr w:type="spellStart"/>
      <w:r w:rsidR="00890DAF" w:rsidRPr="008940D2">
        <w:rPr>
          <w:rFonts w:cs="Times New Roman"/>
          <w:bCs/>
          <w:szCs w:val="24"/>
        </w:rPr>
        <w:t>d.</w:t>
      </w:r>
      <w:proofErr w:type="spellEnd"/>
      <w:r w:rsidRPr="008940D2">
        <w:rPr>
          <w:rFonts w:cs="Times New Roman"/>
          <w:bCs/>
          <w:szCs w:val="24"/>
        </w:rPr>
        <w:t xml:space="preserve"> Eelnõu mõjutab eelkõige Konkurentsiameti töökorraldust</w:t>
      </w:r>
      <w:r w:rsidR="00890DAF" w:rsidRPr="008940D2">
        <w:rPr>
          <w:rFonts w:cs="Times New Roman"/>
          <w:bCs/>
          <w:szCs w:val="24"/>
        </w:rPr>
        <w:t>.</w:t>
      </w:r>
      <w:r w:rsidR="00CC265A" w:rsidRPr="008940D2">
        <w:rPr>
          <w:rFonts w:cs="Times New Roman"/>
          <w:bCs/>
          <w:szCs w:val="24"/>
        </w:rPr>
        <w:t xml:space="preserve"> </w:t>
      </w:r>
      <w:r w:rsidR="00890DAF" w:rsidRPr="008940D2">
        <w:rPr>
          <w:rFonts w:cs="Times New Roman"/>
          <w:bCs/>
          <w:szCs w:val="24"/>
        </w:rPr>
        <w:t>Kuna</w:t>
      </w:r>
      <w:r w:rsidR="00CC265A" w:rsidRPr="008940D2">
        <w:rPr>
          <w:rFonts w:cs="Times New Roman"/>
          <w:bCs/>
          <w:szCs w:val="24"/>
        </w:rPr>
        <w:t xml:space="preserve"> eelnõu kohaselt jääb ära Konkurentsiameti poolne ebamõistlikult koormavate kulude menetlus</w:t>
      </w:r>
      <w:r w:rsidR="005B4E95" w:rsidRPr="008940D2">
        <w:rPr>
          <w:rFonts w:cs="Times New Roman"/>
          <w:bCs/>
          <w:szCs w:val="24"/>
        </w:rPr>
        <w:t xml:space="preserve"> ning kohustus koguda UPT makseid</w:t>
      </w:r>
      <w:r w:rsidR="00CC265A" w:rsidRPr="008940D2">
        <w:rPr>
          <w:rFonts w:cs="Times New Roman"/>
          <w:bCs/>
          <w:szCs w:val="24"/>
        </w:rPr>
        <w:t>, väheneb Konkurentsiameti töökoormus</w:t>
      </w:r>
      <w:r w:rsidR="00890DAF" w:rsidRPr="008940D2">
        <w:rPr>
          <w:rFonts w:cs="Times New Roman"/>
          <w:bCs/>
          <w:szCs w:val="24"/>
        </w:rPr>
        <w:t xml:space="preserve"> ning mõju </w:t>
      </w:r>
      <w:r w:rsidR="005B4E95" w:rsidRPr="008940D2">
        <w:rPr>
          <w:rFonts w:cs="Times New Roman"/>
          <w:bCs/>
          <w:szCs w:val="24"/>
        </w:rPr>
        <w:t>riigiasutuste töökorraldusele on</w:t>
      </w:r>
      <w:r w:rsidR="00890DAF" w:rsidRPr="008940D2">
        <w:rPr>
          <w:rFonts w:cs="Times New Roman"/>
          <w:bCs/>
          <w:szCs w:val="24"/>
        </w:rPr>
        <w:t xml:space="preserve"> positiivne</w:t>
      </w:r>
      <w:r w:rsidR="00CC265A" w:rsidRPr="008940D2">
        <w:rPr>
          <w:rFonts w:cs="Times New Roman"/>
          <w:bCs/>
          <w:szCs w:val="24"/>
        </w:rPr>
        <w:t>.</w:t>
      </w:r>
    </w:p>
    <w:p w14:paraId="6C49F51F" w14:textId="77777777" w:rsidR="006E685C" w:rsidRPr="008940D2" w:rsidRDefault="006E685C" w:rsidP="00CC1798">
      <w:pPr>
        <w:rPr>
          <w:rFonts w:cs="Times New Roman"/>
          <w:bCs/>
          <w:szCs w:val="24"/>
        </w:rPr>
      </w:pPr>
    </w:p>
    <w:p w14:paraId="67BB7A2C" w14:textId="6A3EA0B0" w:rsidR="008D7499" w:rsidRPr="008940D2" w:rsidRDefault="00917DF5" w:rsidP="00CC1798">
      <w:pPr>
        <w:rPr>
          <w:rFonts w:cs="Times New Roman"/>
          <w:b/>
          <w:szCs w:val="24"/>
        </w:rPr>
      </w:pPr>
      <w:r w:rsidRPr="008940D2">
        <w:rPr>
          <w:rFonts w:cs="Times New Roman"/>
          <w:b/>
          <w:szCs w:val="24"/>
        </w:rPr>
        <w:t>Kavandatav m</w:t>
      </w:r>
      <w:r w:rsidR="002E3283" w:rsidRPr="008940D2">
        <w:rPr>
          <w:rFonts w:cs="Times New Roman"/>
          <w:b/>
          <w:szCs w:val="24"/>
        </w:rPr>
        <w:t>uudatus 1</w:t>
      </w:r>
      <w:r w:rsidR="008D7499" w:rsidRPr="008940D2">
        <w:rPr>
          <w:rFonts w:cs="Times New Roman"/>
          <w:b/>
          <w:szCs w:val="24"/>
        </w:rPr>
        <w:t xml:space="preserve">: </w:t>
      </w:r>
      <w:r w:rsidR="003F3CDB" w:rsidRPr="008940D2">
        <w:rPr>
          <w:rFonts w:cs="Times New Roman"/>
          <w:b/>
          <w:szCs w:val="24"/>
        </w:rPr>
        <w:t>kaasajastatakse universaalse</w:t>
      </w:r>
      <w:r w:rsidR="00025557" w:rsidRPr="008940D2">
        <w:rPr>
          <w:rFonts w:cs="Times New Roman"/>
          <w:b/>
          <w:szCs w:val="24"/>
        </w:rPr>
        <w:t>le</w:t>
      </w:r>
      <w:r w:rsidR="003F3CDB" w:rsidRPr="008940D2">
        <w:rPr>
          <w:rFonts w:cs="Times New Roman"/>
          <w:b/>
          <w:szCs w:val="24"/>
        </w:rPr>
        <w:t xml:space="preserve"> postiteenusele </w:t>
      </w:r>
      <w:r w:rsidR="00025557" w:rsidRPr="008940D2">
        <w:rPr>
          <w:rFonts w:cs="Times New Roman"/>
          <w:b/>
          <w:szCs w:val="24"/>
        </w:rPr>
        <w:t xml:space="preserve">ja UPT osutajale </w:t>
      </w:r>
      <w:r w:rsidR="003F3CDB" w:rsidRPr="008940D2">
        <w:rPr>
          <w:rFonts w:cs="Times New Roman"/>
          <w:b/>
          <w:szCs w:val="24"/>
        </w:rPr>
        <w:t>kehtestatud nõudeid;</w:t>
      </w:r>
    </w:p>
    <w:p w14:paraId="1E4AD715" w14:textId="77777777" w:rsidR="008D7499" w:rsidRPr="008940D2" w:rsidRDefault="008D7499" w:rsidP="00CC1798">
      <w:pPr>
        <w:rPr>
          <w:rFonts w:cs="Times New Roman"/>
          <w:b/>
          <w:szCs w:val="24"/>
        </w:rPr>
      </w:pPr>
    </w:p>
    <w:p w14:paraId="3F386271" w14:textId="3C51D21E" w:rsidR="008D7499" w:rsidRPr="008940D2" w:rsidRDefault="00977B34" w:rsidP="00977B34">
      <w:pPr>
        <w:rPr>
          <w:rFonts w:cs="Times New Roman"/>
          <w:bCs/>
          <w:szCs w:val="24"/>
        </w:rPr>
      </w:pPr>
      <w:r w:rsidRPr="008940D2">
        <w:rPr>
          <w:rFonts w:cs="Times New Roman"/>
          <w:bCs/>
          <w:szCs w:val="24"/>
        </w:rPr>
        <w:t xml:space="preserve">UPT nõuete kaasajastamine kätkeb endas erinevaid meetmeid, mis võimaldavad UPT osutamise kulude kokkuhoidu ja teenuse kasutajatele mugavamaks muutmist. Sellised meetmed koosnevad järgmistest </w:t>
      </w:r>
      <w:r w:rsidR="002F72B2" w:rsidRPr="008940D2">
        <w:rPr>
          <w:rFonts w:cs="Times New Roman"/>
          <w:bCs/>
          <w:szCs w:val="24"/>
        </w:rPr>
        <w:t xml:space="preserve">olulisematest </w:t>
      </w:r>
      <w:r w:rsidRPr="008940D2">
        <w:rPr>
          <w:rFonts w:cs="Times New Roman"/>
          <w:bCs/>
          <w:szCs w:val="24"/>
        </w:rPr>
        <w:t xml:space="preserve">muudatustest: </w:t>
      </w:r>
      <w:r w:rsidR="00025557" w:rsidRPr="008940D2">
        <w:rPr>
          <w:rFonts w:cs="Times New Roman"/>
          <w:bCs/>
          <w:szCs w:val="24"/>
        </w:rPr>
        <w:t>UPT juurdepääsupunktide loetelu laiendamine</w:t>
      </w:r>
      <w:r w:rsidR="002B7223" w:rsidRPr="008940D2">
        <w:rPr>
          <w:rFonts w:cs="Times New Roman"/>
          <w:bCs/>
          <w:szCs w:val="24"/>
        </w:rPr>
        <w:t xml:space="preserve">, </w:t>
      </w:r>
      <w:r w:rsidR="00025557" w:rsidRPr="008940D2">
        <w:rPr>
          <w:rFonts w:cs="Times New Roman"/>
          <w:bCs/>
          <w:szCs w:val="24"/>
        </w:rPr>
        <w:t>UPT osutamise</w:t>
      </w:r>
      <w:r w:rsidR="00DC366B" w:rsidRPr="008940D2">
        <w:rPr>
          <w:rFonts w:cs="Times New Roman"/>
          <w:bCs/>
          <w:szCs w:val="24"/>
        </w:rPr>
        <w:t xml:space="preserve"> nõuete</w:t>
      </w:r>
      <w:r w:rsidR="00025557" w:rsidRPr="008940D2">
        <w:rPr>
          <w:rFonts w:cs="Times New Roman"/>
          <w:bCs/>
          <w:szCs w:val="24"/>
        </w:rPr>
        <w:t xml:space="preserve"> paindlikumaks muutmine</w:t>
      </w:r>
      <w:r w:rsidR="002B7223" w:rsidRPr="008940D2">
        <w:rPr>
          <w:rFonts w:cs="Times New Roman"/>
          <w:bCs/>
          <w:szCs w:val="24"/>
        </w:rPr>
        <w:t>,</w:t>
      </w:r>
      <w:r w:rsidR="00E16207" w:rsidRPr="008940D2">
        <w:rPr>
          <w:rFonts w:cs="Times New Roman"/>
          <w:bCs/>
          <w:szCs w:val="24"/>
        </w:rPr>
        <w:t xml:space="preserve"> siseriikliku postipaki teenus eemaldamine UPT teenuste hulgast,</w:t>
      </w:r>
      <w:r w:rsidR="002B7223" w:rsidRPr="008940D2">
        <w:rPr>
          <w:rFonts w:cs="Times New Roman"/>
          <w:bCs/>
          <w:szCs w:val="24"/>
        </w:rPr>
        <w:t xml:space="preserve"> eksterritoriaalse postivahetuskeskusena tegutsemise reguleerimine.</w:t>
      </w:r>
    </w:p>
    <w:p w14:paraId="097B114D" w14:textId="77777777" w:rsidR="00977B34" w:rsidRPr="008940D2" w:rsidRDefault="00977B34" w:rsidP="00977B34">
      <w:pPr>
        <w:rPr>
          <w:bCs/>
        </w:rPr>
      </w:pPr>
    </w:p>
    <w:p w14:paraId="71256AD4" w14:textId="5C0EBE80" w:rsidR="008D7499" w:rsidRPr="008940D2" w:rsidRDefault="00917DF5" w:rsidP="0022349F">
      <w:pPr>
        <w:rPr>
          <w:rFonts w:cs="Times New Roman"/>
          <w:szCs w:val="24"/>
        </w:rPr>
      </w:pPr>
      <w:r w:rsidRPr="008940D2">
        <w:rPr>
          <w:rFonts w:cs="Times New Roman"/>
          <w:b/>
          <w:szCs w:val="24"/>
        </w:rPr>
        <w:t xml:space="preserve">Mõju valdkond: </w:t>
      </w:r>
      <w:r w:rsidRPr="008940D2">
        <w:rPr>
          <w:rFonts w:cs="Times New Roman"/>
          <w:bCs/>
          <w:szCs w:val="24"/>
        </w:rPr>
        <w:t>Mõju m</w:t>
      </w:r>
      <w:r w:rsidR="008D7499" w:rsidRPr="008940D2">
        <w:rPr>
          <w:rFonts w:cs="Times New Roman"/>
          <w:bCs/>
          <w:szCs w:val="24"/>
        </w:rPr>
        <w:t>ajandus</w:t>
      </w:r>
      <w:r w:rsidRPr="008940D2">
        <w:rPr>
          <w:rFonts w:cs="Times New Roman"/>
          <w:bCs/>
          <w:szCs w:val="24"/>
        </w:rPr>
        <w:t>ele</w:t>
      </w:r>
      <w:r w:rsidR="008D7499" w:rsidRPr="008940D2">
        <w:rPr>
          <w:rFonts w:cs="Times New Roman"/>
          <w:bCs/>
          <w:szCs w:val="24"/>
        </w:rPr>
        <w:t xml:space="preserve"> –</w:t>
      </w:r>
      <w:r w:rsidR="008D7499" w:rsidRPr="008940D2">
        <w:rPr>
          <w:rFonts w:cs="Times New Roman"/>
          <w:b/>
          <w:szCs w:val="24"/>
        </w:rPr>
        <w:t xml:space="preserve"> </w:t>
      </w:r>
      <w:r w:rsidR="008D7499" w:rsidRPr="008940D2">
        <w:rPr>
          <w:rFonts w:cs="Times New Roman"/>
          <w:szCs w:val="24"/>
        </w:rPr>
        <w:t xml:space="preserve">majandusliku mõju saab jagada kaheks: mõju </w:t>
      </w:r>
      <w:r w:rsidR="00B36E72" w:rsidRPr="008940D2">
        <w:rPr>
          <w:rFonts w:cs="Times New Roman"/>
          <w:szCs w:val="24"/>
        </w:rPr>
        <w:t>UPT</w:t>
      </w:r>
      <w:r w:rsidR="008D7499" w:rsidRPr="008940D2">
        <w:rPr>
          <w:rFonts w:cs="Times New Roman"/>
          <w:szCs w:val="24"/>
        </w:rPr>
        <w:t xml:space="preserve"> osutajale ja mõju kasutajale.</w:t>
      </w:r>
    </w:p>
    <w:p w14:paraId="438048CB" w14:textId="77777777" w:rsidR="008D7499" w:rsidRPr="008940D2" w:rsidRDefault="008D7499" w:rsidP="0022349F">
      <w:pPr>
        <w:rPr>
          <w:rFonts w:cs="Times New Roman"/>
          <w:szCs w:val="24"/>
        </w:rPr>
      </w:pPr>
    </w:p>
    <w:p w14:paraId="2B755E4D" w14:textId="05C9BA43" w:rsidR="008D7499" w:rsidRPr="008940D2" w:rsidRDefault="008D7499" w:rsidP="0022349F">
      <w:pPr>
        <w:rPr>
          <w:rFonts w:cs="Times New Roman"/>
          <w:szCs w:val="24"/>
        </w:rPr>
      </w:pPr>
      <w:r w:rsidRPr="008940D2">
        <w:rPr>
          <w:rFonts w:cs="Times New Roman"/>
          <w:b/>
          <w:szCs w:val="24"/>
        </w:rPr>
        <w:t xml:space="preserve">Mõju </w:t>
      </w:r>
      <w:r w:rsidR="00917DF5" w:rsidRPr="008940D2">
        <w:rPr>
          <w:rFonts w:cs="Times New Roman"/>
          <w:b/>
          <w:szCs w:val="24"/>
        </w:rPr>
        <w:t xml:space="preserve">sihtrühm: </w:t>
      </w:r>
      <w:r w:rsidRPr="008940D2">
        <w:rPr>
          <w:rFonts w:cs="Times New Roman"/>
          <w:bCs/>
          <w:szCs w:val="24"/>
        </w:rPr>
        <w:t>UPT osutaja</w:t>
      </w:r>
      <w:r w:rsidR="00003F2D" w:rsidRPr="008940D2">
        <w:rPr>
          <w:rFonts w:cs="Times New Roman"/>
          <w:bCs/>
          <w:szCs w:val="24"/>
        </w:rPr>
        <w:t xml:space="preserve"> ja kasutaja</w:t>
      </w:r>
    </w:p>
    <w:p w14:paraId="50AF7F8C" w14:textId="77777777" w:rsidR="008D7499" w:rsidRPr="008940D2" w:rsidRDefault="008D7499" w:rsidP="0022349F">
      <w:pPr>
        <w:rPr>
          <w:rFonts w:cs="Times New Roman"/>
          <w:szCs w:val="24"/>
        </w:rPr>
      </w:pPr>
    </w:p>
    <w:p w14:paraId="4BD80238" w14:textId="00A87C19" w:rsidR="00083D1C" w:rsidRPr="008940D2" w:rsidRDefault="00003F2D" w:rsidP="0022349F">
      <w:pPr>
        <w:rPr>
          <w:rFonts w:cs="Times New Roman"/>
          <w:bCs/>
          <w:szCs w:val="24"/>
        </w:rPr>
      </w:pPr>
      <w:r w:rsidRPr="008940D2">
        <w:rPr>
          <w:rFonts w:cs="Times New Roman"/>
          <w:b/>
          <w:szCs w:val="24"/>
        </w:rPr>
        <w:t xml:space="preserve">Mõju kirjeldus: </w:t>
      </w:r>
      <w:r w:rsidRPr="008940D2">
        <w:rPr>
          <w:rFonts w:cs="Times New Roman"/>
          <w:bCs/>
          <w:szCs w:val="24"/>
        </w:rPr>
        <w:t xml:space="preserve">Eelnõu aitab </w:t>
      </w:r>
      <w:r w:rsidR="00FF02D0" w:rsidRPr="008940D2">
        <w:rPr>
          <w:rFonts w:cs="Times New Roman"/>
          <w:bCs/>
          <w:szCs w:val="24"/>
        </w:rPr>
        <w:t>tõst</w:t>
      </w:r>
      <w:r w:rsidRPr="008940D2">
        <w:rPr>
          <w:rFonts w:cs="Times New Roman"/>
          <w:bCs/>
          <w:szCs w:val="24"/>
        </w:rPr>
        <w:t>a UPT osutaja k</w:t>
      </w:r>
      <w:r w:rsidR="00FF02D0" w:rsidRPr="008940D2">
        <w:rPr>
          <w:rFonts w:cs="Times New Roman"/>
          <w:bCs/>
          <w:szCs w:val="24"/>
        </w:rPr>
        <w:t>uluefektiivsust</w:t>
      </w:r>
      <w:r w:rsidRPr="008940D2">
        <w:rPr>
          <w:rFonts w:cs="Times New Roman"/>
          <w:bCs/>
          <w:szCs w:val="24"/>
        </w:rPr>
        <w:t>. UPT osutaja saab võimaluse ise valida, kuidas tal on kõige kuluefektiivsem UPT teenust osutada, arvestades nõudlust konkreetses regioonis. UPT osutaja saab võimaluse reageerida</w:t>
      </w:r>
      <w:r w:rsidR="00DC366B" w:rsidRPr="008940D2">
        <w:rPr>
          <w:rFonts w:cs="Times New Roman"/>
          <w:bCs/>
          <w:szCs w:val="24"/>
        </w:rPr>
        <w:t xml:space="preserve"> paindlikumalt</w:t>
      </w:r>
      <w:r w:rsidRPr="008940D2">
        <w:rPr>
          <w:rFonts w:cs="Times New Roman"/>
          <w:bCs/>
          <w:szCs w:val="24"/>
        </w:rPr>
        <w:t xml:space="preserve"> muutustele regioonides. See võimaldab paindlikku UPT teenuse</w:t>
      </w:r>
      <w:r w:rsidR="006E170B" w:rsidRPr="008940D2">
        <w:rPr>
          <w:rFonts w:cs="Times New Roman"/>
          <w:bCs/>
          <w:szCs w:val="24"/>
        </w:rPr>
        <w:t xml:space="preserve"> </w:t>
      </w:r>
      <w:r w:rsidRPr="008940D2">
        <w:rPr>
          <w:rFonts w:cs="Times New Roman"/>
          <w:bCs/>
          <w:szCs w:val="24"/>
        </w:rPr>
        <w:t>osutamist ning vabadust pakkuda teenuseid vastavalt eri piirkondades esinevale nõudlusele, reageerides näiteks hooajalistele muutustele (jõuluaeg vms).</w:t>
      </w:r>
      <w:r w:rsidR="00DC366B" w:rsidRPr="008940D2">
        <w:rPr>
          <w:rFonts w:cs="Times New Roman"/>
          <w:bCs/>
          <w:szCs w:val="24"/>
        </w:rPr>
        <w:t xml:space="preserve"> </w:t>
      </w:r>
      <w:r w:rsidRPr="008940D2">
        <w:rPr>
          <w:rFonts w:cs="Times New Roman"/>
          <w:bCs/>
          <w:szCs w:val="24"/>
        </w:rPr>
        <w:t xml:space="preserve">Juurdepääsupunkti paigutamisel peab UPT osutaja võtma arvesse </w:t>
      </w:r>
      <w:r w:rsidRPr="008940D2">
        <w:rPr>
          <w:rFonts w:cs="Times New Roman"/>
          <w:bCs/>
          <w:szCs w:val="24"/>
        </w:rPr>
        <w:lastRenderedPageBreak/>
        <w:t>kohaliku omavalitsuse üksuse ettepanekuid.</w:t>
      </w:r>
      <w:r w:rsidR="007D0F68" w:rsidRPr="008940D2">
        <w:t xml:space="preserve"> Eelnõu</w:t>
      </w:r>
      <w:r w:rsidR="007D0F68" w:rsidRPr="008940D2">
        <w:rPr>
          <w:rFonts w:cs="Times New Roman"/>
          <w:bCs/>
          <w:szCs w:val="24"/>
        </w:rPr>
        <w:t xml:space="preserve"> loob võimaluse tehnoloogiliste lahe</w:t>
      </w:r>
      <w:r w:rsidR="00976B98" w:rsidRPr="008940D2">
        <w:rPr>
          <w:rFonts w:cs="Times New Roman"/>
          <w:bCs/>
          <w:szCs w:val="24"/>
        </w:rPr>
        <w:t>n</w:t>
      </w:r>
      <w:r w:rsidR="007D0F68" w:rsidRPr="008940D2">
        <w:rPr>
          <w:rFonts w:cs="Times New Roman"/>
          <w:bCs/>
          <w:szCs w:val="24"/>
        </w:rPr>
        <w:t>duste senisest laialdasemaks kasutuselevõtuks.</w:t>
      </w:r>
    </w:p>
    <w:p w14:paraId="3F3A6D8F" w14:textId="77777777" w:rsidR="009F59FF" w:rsidRPr="008940D2" w:rsidRDefault="009F59FF" w:rsidP="0022349F">
      <w:pPr>
        <w:rPr>
          <w:rFonts w:cs="Times New Roman"/>
          <w:bCs/>
          <w:szCs w:val="24"/>
        </w:rPr>
      </w:pPr>
    </w:p>
    <w:p w14:paraId="77BCF3F3" w14:textId="31A4BFE6" w:rsidR="00D020CB" w:rsidRPr="008940D2" w:rsidRDefault="00D020CB" w:rsidP="00D020CB">
      <w:pPr>
        <w:rPr>
          <w:rFonts w:cs="Times New Roman"/>
          <w:szCs w:val="24"/>
        </w:rPr>
      </w:pPr>
      <w:r w:rsidRPr="008940D2">
        <w:rPr>
          <w:rFonts w:cs="Times New Roman"/>
          <w:szCs w:val="24"/>
        </w:rPr>
        <w:t>UPT kasutajale teenuse kättesaadavus uue regulatsiooni jõustumisel ei halvene, sest UPT osutaja tagab endiselt postisaadetiste kogumise ja saajale kättetoimetamise kogu Eesti territooriumi ulatuses</w:t>
      </w:r>
      <w:r w:rsidR="00F24D5D" w:rsidRPr="008940D2">
        <w:rPr>
          <w:rFonts w:cs="Times New Roman"/>
          <w:szCs w:val="24"/>
        </w:rPr>
        <w:t>.</w:t>
      </w:r>
      <w:r w:rsidR="006E170B" w:rsidRPr="008940D2">
        <w:rPr>
          <w:rFonts w:cs="Times New Roman"/>
          <w:szCs w:val="24"/>
        </w:rPr>
        <w:t xml:space="preserve"> Vastupidi, UPT kasutajad saavad kasutada varasemast rohkem näiteks pakiautomaate, mis on eelistatud punkt postipakkide saatmiseks ja saamiseks.</w:t>
      </w:r>
      <w:r w:rsidR="00E16207" w:rsidRPr="008940D2">
        <w:rPr>
          <w:rFonts w:cs="Times New Roman"/>
          <w:szCs w:val="24"/>
        </w:rPr>
        <w:t xml:space="preserve"> Siseriiklike postipakkide edastamiseks on võimalik kasutada kullerpostiteenust, mis on UPT teenusest soodsam ning teenuse kättesaadavusega on kaetud kogu Eesti.</w:t>
      </w:r>
    </w:p>
    <w:p w14:paraId="558F2F8B" w14:textId="77777777" w:rsidR="00F24D5D" w:rsidRPr="008940D2" w:rsidRDefault="00F24D5D" w:rsidP="00D020CB">
      <w:pPr>
        <w:rPr>
          <w:rFonts w:cs="Times New Roman"/>
          <w:szCs w:val="24"/>
        </w:rPr>
      </w:pPr>
    </w:p>
    <w:p w14:paraId="71719B42" w14:textId="1D4CCD76" w:rsidR="00072045" w:rsidRPr="008940D2" w:rsidRDefault="00E04CCA" w:rsidP="006C2C44">
      <w:pPr>
        <w:rPr>
          <w:rFonts w:cs="Times New Roman"/>
          <w:bCs/>
          <w:szCs w:val="24"/>
        </w:rPr>
      </w:pPr>
      <w:r w:rsidRPr="008940D2">
        <w:rPr>
          <w:rFonts w:cs="Times New Roman"/>
          <w:b/>
          <w:szCs w:val="24"/>
        </w:rPr>
        <w:t>Järeldus mõju olulisuse kohta</w:t>
      </w:r>
      <w:r w:rsidR="00555D73" w:rsidRPr="008940D2">
        <w:rPr>
          <w:rFonts w:cs="Times New Roman"/>
          <w:b/>
          <w:szCs w:val="24"/>
        </w:rPr>
        <w:t>:</w:t>
      </w:r>
      <w:r w:rsidR="00083D1C" w:rsidRPr="008940D2">
        <w:rPr>
          <w:rFonts w:cs="Times New Roman"/>
          <w:b/>
          <w:szCs w:val="24"/>
        </w:rPr>
        <w:t xml:space="preserve"> </w:t>
      </w:r>
      <w:r w:rsidR="002F72B2" w:rsidRPr="008940D2">
        <w:rPr>
          <w:rFonts w:cs="Times New Roman"/>
          <w:bCs/>
          <w:szCs w:val="24"/>
        </w:rPr>
        <w:t>UPT nõuete leevendamisel ning läbimõeldud, põhjendatud ja tarbijate reaalsetele vajadustele vastaval nõuete kaasajastamisel on UPT osutajal võimalus vähendada kulusid, mis omakorda aitab kaasa UPT põhjendatud hinna madalamal hoidmisele. Samuti aitab see kaasa UPT osutaja jätkusuu</w:t>
      </w:r>
      <w:r w:rsidR="008B5FE5" w:rsidRPr="008940D2">
        <w:rPr>
          <w:rFonts w:cs="Times New Roman"/>
          <w:bCs/>
          <w:szCs w:val="24"/>
        </w:rPr>
        <w:t>t</w:t>
      </w:r>
      <w:r w:rsidR="002F72B2" w:rsidRPr="008940D2">
        <w:rPr>
          <w:rFonts w:cs="Times New Roman"/>
          <w:bCs/>
          <w:szCs w:val="24"/>
        </w:rPr>
        <w:t>likkusele.</w:t>
      </w:r>
    </w:p>
    <w:p w14:paraId="46B5637E" w14:textId="77777777" w:rsidR="009058E2" w:rsidRPr="008940D2" w:rsidRDefault="009058E2" w:rsidP="006C2C44">
      <w:pPr>
        <w:rPr>
          <w:rFonts w:cs="Times New Roman"/>
          <w:bCs/>
          <w:szCs w:val="24"/>
        </w:rPr>
      </w:pPr>
    </w:p>
    <w:p w14:paraId="45B2B55E" w14:textId="18D17103" w:rsidR="00E04CCA" w:rsidRPr="008940D2" w:rsidRDefault="00083D1C" w:rsidP="006C2C44">
      <w:pPr>
        <w:rPr>
          <w:rFonts w:cs="Times New Roman"/>
          <w:szCs w:val="24"/>
        </w:rPr>
      </w:pPr>
      <w:r w:rsidRPr="008940D2">
        <w:rPr>
          <w:rFonts w:cs="Times New Roman"/>
          <w:szCs w:val="24"/>
        </w:rPr>
        <w:t xml:space="preserve">UPT kasutaja jaoks </w:t>
      </w:r>
      <w:r w:rsidR="00644DF3" w:rsidRPr="008940D2">
        <w:rPr>
          <w:rFonts w:cs="Times New Roman"/>
          <w:szCs w:val="24"/>
        </w:rPr>
        <w:t xml:space="preserve">muutub postiteenus kättesaadavamaks ja mugavamaks, </w:t>
      </w:r>
      <w:r w:rsidRPr="008940D2">
        <w:rPr>
          <w:rFonts w:cs="Times New Roman"/>
          <w:szCs w:val="24"/>
        </w:rPr>
        <w:t xml:space="preserve">kuna UPT osutamine juhul, kui </w:t>
      </w:r>
      <w:r w:rsidR="00644DF3" w:rsidRPr="008940D2">
        <w:rPr>
          <w:rFonts w:cs="Times New Roman"/>
          <w:szCs w:val="24"/>
        </w:rPr>
        <w:t>juurdepääsupunkt</w:t>
      </w:r>
      <w:r w:rsidRPr="008940D2">
        <w:rPr>
          <w:rFonts w:cs="Times New Roman"/>
          <w:szCs w:val="24"/>
        </w:rPr>
        <w:t xml:space="preserve"> on kaugemal kui </w:t>
      </w:r>
      <w:r w:rsidR="00072045" w:rsidRPr="008940D2">
        <w:rPr>
          <w:rFonts w:cs="Times New Roman"/>
          <w:szCs w:val="24"/>
        </w:rPr>
        <w:t>5</w:t>
      </w:r>
      <w:r w:rsidRPr="008940D2">
        <w:rPr>
          <w:rFonts w:cs="Times New Roman"/>
          <w:szCs w:val="24"/>
        </w:rPr>
        <w:t xml:space="preserve"> kilomeetrit, tagatakse kasutaja elu- või asukohas</w:t>
      </w:r>
      <w:r w:rsidR="00F0597E" w:rsidRPr="008940D2">
        <w:rPr>
          <w:rFonts w:cs="Times New Roman"/>
          <w:szCs w:val="24"/>
        </w:rPr>
        <w:t xml:space="preserve"> (personaalne postiteenus)</w:t>
      </w:r>
      <w:r w:rsidRPr="008940D2">
        <w:rPr>
          <w:rFonts w:cs="Times New Roman"/>
          <w:szCs w:val="24"/>
        </w:rPr>
        <w:t>.</w:t>
      </w:r>
    </w:p>
    <w:p w14:paraId="1B89F6EB" w14:textId="77777777" w:rsidR="00414CB8" w:rsidRPr="008940D2" w:rsidRDefault="00414CB8" w:rsidP="006C2C44">
      <w:pPr>
        <w:rPr>
          <w:rFonts w:cs="Times New Roman"/>
          <w:szCs w:val="24"/>
        </w:rPr>
      </w:pPr>
    </w:p>
    <w:p w14:paraId="23084CA3" w14:textId="1CE6BF30" w:rsidR="00414CB8" w:rsidRPr="008940D2" w:rsidRDefault="00917DF5" w:rsidP="002E16CA">
      <w:pPr>
        <w:rPr>
          <w:rFonts w:cs="Times New Roman"/>
          <w:b/>
          <w:szCs w:val="24"/>
        </w:rPr>
      </w:pPr>
      <w:r w:rsidRPr="008940D2">
        <w:rPr>
          <w:rFonts w:cs="Times New Roman"/>
          <w:b/>
          <w:szCs w:val="24"/>
        </w:rPr>
        <w:t xml:space="preserve">Mõju valdkond: </w:t>
      </w:r>
      <w:r w:rsidR="002E3283" w:rsidRPr="008940D2">
        <w:rPr>
          <w:rFonts w:cs="Times New Roman"/>
          <w:bCs/>
          <w:szCs w:val="24"/>
        </w:rPr>
        <w:t>M</w:t>
      </w:r>
      <w:r w:rsidR="00414CB8" w:rsidRPr="008940D2">
        <w:rPr>
          <w:rFonts w:cs="Times New Roman"/>
          <w:bCs/>
          <w:szCs w:val="24"/>
        </w:rPr>
        <w:t xml:space="preserve">õju </w:t>
      </w:r>
      <w:r w:rsidR="002E3283" w:rsidRPr="008940D2">
        <w:rPr>
          <w:rFonts w:cs="Times New Roman"/>
          <w:bCs/>
          <w:szCs w:val="24"/>
        </w:rPr>
        <w:t>regionaalarengule</w:t>
      </w:r>
    </w:p>
    <w:p w14:paraId="7808DB40" w14:textId="77777777" w:rsidR="00F47CAB" w:rsidRPr="008940D2" w:rsidRDefault="00F47CAB" w:rsidP="002E16CA">
      <w:pPr>
        <w:rPr>
          <w:rFonts w:cs="Times New Roman"/>
          <w:szCs w:val="24"/>
        </w:rPr>
      </w:pPr>
    </w:p>
    <w:p w14:paraId="54A6CE8F" w14:textId="53E83FBF" w:rsidR="00AB1BC0" w:rsidRPr="008940D2" w:rsidRDefault="00DC1064" w:rsidP="002D3977">
      <w:pPr>
        <w:rPr>
          <w:rFonts w:cs="Times New Roman"/>
          <w:szCs w:val="24"/>
        </w:rPr>
      </w:pPr>
      <w:r w:rsidRPr="008940D2">
        <w:rPr>
          <w:rFonts w:cs="Times New Roman"/>
          <w:b/>
          <w:szCs w:val="24"/>
        </w:rPr>
        <w:t xml:space="preserve">Mõju kirjeldus: </w:t>
      </w:r>
      <w:r w:rsidR="00AB1BC0" w:rsidRPr="008940D2">
        <w:rPr>
          <w:rFonts w:cs="Times New Roman"/>
          <w:szCs w:val="24"/>
        </w:rPr>
        <w:t xml:space="preserve">Pakiautomaadi teenus on </w:t>
      </w:r>
      <w:r w:rsidR="00731AD4" w:rsidRPr="008940D2">
        <w:rPr>
          <w:rFonts w:cs="Times New Roman"/>
          <w:szCs w:val="24"/>
        </w:rPr>
        <w:t>kasuta</w:t>
      </w:r>
      <w:r w:rsidR="00AB1BC0" w:rsidRPr="008940D2">
        <w:rPr>
          <w:rFonts w:cs="Times New Roman"/>
          <w:szCs w:val="24"/>
        </w:rPr>
        <w:t>jate poolt hästi vastu võetud ka kättesaamise kanalina ning teenuse tarbimisel pole ka esmakasutaja seisukohast erilisi raskusi AS Eesti Post tähelda</w:t>
      </w:r>
      <w:r w:rsidR="00DD09C9" w:rsidRPr="008940D2">
        <w:rPr>
          <w:rFonts w:cs="Times New Roman"/>
          <w:szCs w:val="24"/>
        </w:rPr>
        <w:t>n</w:t>
      </w:r>
      <w:r w:rsidR="00AB1BC0" w:rsidRPr="008940D2">
        <w:rPr>
          <w:rFonts w:cs="Times New Roman"/>
          <w:szCs w:val="24"/>
        </w:rPr>
        <w:t>ud.</w:t>
      </w:r>
      <w:r w:rsidR="00DC366B" w:rsidRPr="008940D2">
        <w:rPr>
          <w:rFonts w:cs="Times New Roman"/>
          <w:szCs w:val="24"/>
        </w:rPr>
        <w:t xml:space="preserve"> </w:t>
      </w:r>
      <w:r w:rsidR="00AB1BC0" w:rsidRPr="008940D2">
        <w:rPr>
          <w:rFonts w:cs="Times New Roman"/>
          <w:szCs w:val="24"/>
        </w:rPr>
        <w:t xml:space="preserve">Tegemist on lihtsa ja mugava iseteenindusliku pakkide saatmis- ja kättesaamisviisiga, millega saab ekraanil olevate juhiste abil hakkama valdav osa Eesti elanikkonnast. </w:t>
      </w:r>
      <w:r w:rsidR="00496803" w:rsidRPr="008940D2">
        <w:rPr>
          <w:rFonts w:cs="Times New Roman"/>
          <w:szCs w:val="24"/>
        </w:rPr>
        <w:t xml:space="preserve">Enamik postiteenuse kasutajaid eelistab piiratud lahtiolekuajaga postkontori asemel saata ja saada pakke pakiautomaadist, kuid maapiirkondades asuvad pakiautomaadid postiteenuse kasutajatest keskmiselt kaugemal kui postkontorid, mille võrgustikku reguleeritakse. </w:t>
      </w:r>
      <w:r w:rsidR="00B651EF" w:rsidRPr="008940D2">
        <w:rPr>
          <w:rFonts w:cs="Times New Roman"/>
          <w:szCs w:val="24"/>
        </w:rPr>
        <w:t xml:space="preserve">E-kaubandusliidu </w:t>
      </w:r>
      <w:r w:rsidR="00496803" w:rsidRPr="008940D2">
        <w:rPr>
          <w:rFonts w:cs="Times New Roman"/>
          <w:szCs w:val="24"/>
        </w:rPr>
        <w:t>andmetel</w:t>
      </w:r>
      <w:r w:rsidR="00A179CF" w:rsidRPr="008940D2">
        <w:rPr>
          <w:rStyle w:val="Allmrkuseviide"/>
          <w:rFonts w:cs="Times New Roman"/>
          <w:szCs w:val="24"/>
        </w:rPr>
        <w:footnoteReference w:id="12"/>
      </w:r>
      <w:r w:rsidR="00AB1BC0" w:rsidRPr="008940D2">
        <w:rPr>
          <w:rFonts w:cs="Times New Roman"/>
          <w:szCs w:val="24"/>
        </w:rPr>
        <w:t xml:space="preserve"> 8</w:t>
      </w:r>
      <w:r w:rsidR="00496803" w:rsidRPr="008940D2">
        <w:rPr>
          <w:rFonts w:cs="Times New Roman"/>
          <w:szCs w:val="24"/>
        </w:rPr>
        <w:t>0</w:t>
      </w:r>
      <w:r w:rsidR="00AB1BC0" w:rsidRPr="008940D2">
        <w:rPr>
          <w:rFonts w:cs="Times New Roman"/>
          <w:szCs w:val="24"/>
        </w:rPr>
        <w:t xml:space="preserve">% </w:t>
      </w:r>
      <w:r w:rsidR="00496803" w:rsidRPr="008940D2">
        <w:rPr>
          <w:rFonts w:cs="Times New Roman"/>
          <w:szCs w:val="24"/>
        </w:rPr>
        <w:t>pakke tellitakse pakiautomaati</w:t>
      </w:r>
      <w:r w:rsidR="00AB1BC0" w:rsidRPr="008940D2">
        <w:rPr>
          <w:rFonts w:cs="Times New Roman"/>
          <w:szCs w:val="24"/>
        </w:rPr>
        <w:t>. Ka vanema generatsiooni kõige eelistatuim kättesaamise kanal on pakiautomaat. Pakiautomaadi olulisemad eelised postkontori teenuse ees on teenuse soodsam hind ja kättesaadavus</w:t>
      </w:r>
      <w:r w:rsidR="00DD09C9" w:rsidRPr="008940D2">
        <w:rPr>
          <w:rFonts w:cs="Times New Roman"/>
          <w:szCs w:val="24"/>
        </w:rPr>
        <w:t xml:space="preserve"> ööpäev läbi</w:t>
      </w:r>
      <w:r w:rsidR="00AB1BC0" w:rsidRPr="008940D2">
        <w:rPr>
          <w:rFonts w:cs="Times New Roman"/>
          <w:szCs w:val="24"/>
        </w:rPr>
        <w:t>.</w:t>
      </w:r>
      <w:r w:rsidR="00A53093" w:rsidRPr="008940D2">
        <w:rPr>
          <w:rFonts w:cs="Times New Roman"/>
          <w:szCs w:val="24"/>
        </w:rPr>
        <w:t xml:space="preserve"> Pakiautomaate on pea 300-s Eestimaa asustusüksuses, sh üle 1000 elanikuga asustusüksustes on pakiautomaate 95% juhtudel, üle 500 elanikuga 85% juhtudel ning üle 250 elanikuga asustusüksustes on neid pooltes asustusüksustes.</w:t>
      </w:r>
    </w:p>
    <w:p w14:paraId="54C50A45" w14:textId="2627DF92" w:rsidR="00DC1064" w:rsidRPr="008940D2" w:rsidRDefault="00DC1064" w:rsidP="002D3977">
      <w:pPr>
        <w:rPr>
          <w:rFonts w:cs="Times New Roman"/>
          <w:szCs w:val="24"/>
        </w:rPr>
      </w:pPr>
    </w:p>
    <w:p w14:paraId="19B195E3" w14:textId="79040449" w:rsidR="005444B2" w:rsidRPr="008940D2" w:rsidRDefault="00DC1064" w:rsidP="005444B2">
      <w:pPr>
        <w:rPr>
          <w:rFonts w:cs="Times New Roman"/>
          <w:szCs w:val="24"/>
        </w:rPr>
      </w:pPr>
      <w:r w:rsidRPr="008940D2">
        <w:rPr>
          <w:rFonts w:cs="Times New Roman"/>
          <w:szCs w:val="24"/>
        </w:rPr>
        <w:t>Postivõrgus automatiseeritud vahendite senisest laiem kasutuselevõtt omab tugevat potentsiaali elavdada ettevõtluskeskkonda maapiirkondades, nt juhul, kui automatiseeritud vahendeid on võimalik kasutada senisest mugavamalt kaupade laialisaatmiseks ja kohaletoimetamiseks ning teenuse osutamiseks, laiendab see maapiirkondades elavate inimeste ettevõtlusvõimalusi. Selliselt mõjutab muudatus nii ettevõtjaid kui ka kaupade ja teenuste tarbijaid.</w:t>
      </w:r>
      <w:r w:rsidR="005444B2" w:rsidRPr="008940D2">
        <w:rPr>
          <w:rFonts w:cs="Times New Roman"/>
          <w:szCs w:val="24"/>
        </w:rPr>
        <w:t xml:space="preserve"> Suurenenud on  huvi ka kogukonna pakiautomaatide osas</w:t>
      </w:r>
      <w:r w:rsidR="005444B2" w:rsidRPr="008940D2">
        <w:rPr>
          <w:rStyle w:val="Allmrkuseviide"/>
          <w:rFonts w:cs="Times New Roman"/>
          <w:szCs w:val="24"/>
        </w:rPr>
        <w:footnoteReference w:id="13"/>
      </w:r>
      <w:r w:rsidR="005444B2" w:rsidRPr="008940D2">
        <w:rPr>
          <w:rFonts w:cs="Times New Roman"/>
          <w:szCs w:val="24"/>
        </w:rPr>
        <w:t>, mis on mõeldud eelkõige naabritele, kortermajadele ja ärihoonetele. Kogukonna pakiautomaat on lihtsam ning paigaldatakse jalutuskäigu kaugusele.</w:t>
      </w:r>
      <w:r w:rsidR="005444B2" w:rsidRPr="008940D2">
        <w:t xml:space="preserve"> Üldjuhul on sellised automaadid </w:t>
      </w:r>
      <w:r w:rsidR="005444B2" w:rsidRPr="008940D2">
        <w:rPr>
          <w:rFonts w:cs="Times New Roman"/>
          <w:szCs w:val="24"/>
        </w:rPr>
        <w:t>avatud kõikidele kulleritele, võimaldades kasutajal valida meelepärane pakiveo teenus vastavalt vajadustele.</w:t>
      </w:r>
    </w:p>
    <w:p w14:paraId="2B63DAFE" w14:textId="30D50F00" w:rsidR="00DC1064" w:rsidRPr="008940D2" w:rsidRDefault="00DC1064" w:rsidP="002D3977">
      <w:pPr>
        <w:rPr>
          <w:rFonts w:cs="Times New Roman"/>
          <w:szCs w:val="24"/>
        </w:rPr>
      </w:pPr>
    </w:p>
    <w:p w14:paraId="256FF286" w14:textId="30BF2FAF" w:rsidR="00DC1064" w:rsidRPr="008940D2" w:rsidRDefault="00DC1064" w:rsidP="00DC1064">
      <w:pPr>
        <w:rPr>
          <w:rFonts w:cs="Times New Roman"/>
          <w:szCs w:val="24"/>
        </w:rPr>
      </w:pPr>
      <w:r w:rsidRPr="008940D2">
        <w:rPr>
          <w:rFonts w:cs="Times New Roman"/>
          <w:szCs w:val="24"/>
        </w:rPr>
        <w:t>Maapiirkondades majandustegevuse keskkonna parandamine suurendab maapiirkondade atraktiivsust elupaigana ning majanduslikult aktiivse maa-elanikkonna kasv suurendab ka suurematest linnadest eemal asuvate kohalike omavalitsuste tulubaasi.</w:t>
      </w:r>
    </w:p>
    <w:p w14:paraId="31950B5E" w14:textId="77777777" w:rsidR="00843A7A" w:rsidRPr="008940D2" w:rsidRDefault="00843A7A" w:rsidP="00DC1064">
      <w:pPr>
        <w:rPr>
          <w:rFonts w:cs="Times New Roman"/>
          <w:szCs w:val="24"/>
        </w:rPr>
      </w:pPr>
    </w:p>
    <w:p w14:paraId="386F42BF" w14:textId="4FE2CDF3" w:rsidR="00BD1E6D" w:rsidRPr="008940D2" w:rsidRDefault="00BD1E6D" w:rsidP="0022349F">
      <w:pPr>
        <w:rPr>
          <w:rFonts w:cs="Times New Roman"/>
          <w:szCs w:val="24"/>
        </w:rPr>
      </w:pPr>
      <w:r w:rsidRPr="008940D2">
        <w:rPr>
          <w:rFonts w:cs="Times New Roman"/>
          <w:szCs w:val="24"/>
        </w:rPr>
        <w:t>Eelnõu aitab kaasa regionaalpoliitika üldiste eesmärkide saavutamisel</w:t>
      </w:r>
      <w:r w:rsidR="00DD09C9" w:rsidRPr="008940D2">
        <w:rPr>
          <w:rFonts w:cs="Times New Roman"/>
          <w:szCs w:val="24"/>
        </w:rPr>
        <w:t>e</w:t>
      </w:r>
      <w:r w:rsidR="007D0F68" w:rsidRPr="008940D2">
        <w:rPr>
          <w:rFonts w:cs="Times New Roman"/>
          <w:szCs w:val="24"/>
        </w:rPr>
        <w:t xml:space="preserve"> (tagada inimeste põhivajadused ja elukvaliteet igas Eesti paigas ning eri piirkondade püsiv konkurentsivõime)</w:t>
      </w:r>
      <w:r w:rsidR="00542C8F" w:rsidRPr="008940D2">
        <w:rPr>
          <w:rFonts w:cs="Times New Roman"/>
          <w:szCs w:val="24"/>
        </w:rPr>
        <w:t xml:space="preserve"> ja</w:t>
      </w:r>
      <w:r w:rsidRPr="008940D2">
        <w:rPr>
          <w:rFonts w:cs="Times New Roman"/>
          <w:szCs w:val="24"/>
        </w:rPr>
        <w:t xml:space="preserve"> soodustab piirkonnaspetsiifiliste ressursside oskuslikuma</w:t>
      </w:r>
      <w:r w:rsidR="004C3233" w:rsidRPr="008940D2">
        <w:rPr>
          <w:rFonts w:cs="Times New Roman"/>
          <w:szCs w:val="24"/>
        </w:rPr>
        <w:t>t</w:t>
      </w:r>
      <w:r w:rsidRPr="008940D2">
        <w:rPr>
          <w:rFonts w:cs="Times New Roman"/>
          <w:szCs w:val="24"/>
        </w:rPr>
        <w:t xml:space="preserve"> kasutamis</w:t>
      </w:r>
      <w:r w:rsidR="00542C8F" w:rsidRPr="008940D2">
        <w:rPr>
          <w:rFonts w:cs="Times New Roman"/>
          <w:szCs w:val="24"/>
        </w:rPr>
        <w:t>t</w:t>
      </w:r>
      <w:r w:rsidRPr="008940D2">
        <w:rPr>
          <w:rFonts w:cs="Times New Roman"/>
          <w:szCs w:val="24"/>
        </w:rPr>
        <w:t>. See tähendab</w:t>
      </w:r>
      <w:r w:rsidR="00542C8F" w:rsidRPr="008940D2">
        <w:rPr>
          <w:rFonts w:cs="Times New Roman"/>
          <w:szCs w:val="24"/>
        </w:rPr>
        <w:t>, et</w:t>
      </w:r>
      <w:r w:rsidRPr="008940D2">
        <w:rPr>
          <w:rFonts w:cs="Times New Roman"/>
          <w:szCs w:val="24"/>
        </w:rPr>
        <w:t xml:space="preserve"> UPT osutajal on</w:t>
      </w:r>
      <w:r w:rsidR="005930C3" w:rsidRPr="008940D2">
        <w:rPr>
          <w:rFonts w:cs="Times New Roman"/>
          <w:szCs w:val="24"/>
        </w:rPr>
        <w:t xml:space="preserve"> </w:t>
      </w:r>
      <w:r w:rsidRPr="008940D2">
        <w:rPr>
          <w:rFonts w:cs="Times New Roman"/>
          <w:szCs w:val="24"/>
        </w:rPr>
        <w:t xml:space="preserve">edaspidi võimalus osutada UPT teenust vastavalt nõudlusele konkreetses regioonis ilma kahjumita. UPT teenus on tagatud kogu Eesti territooriumil võrdsetel tingimustel. Eelnõu ei mõjuta erinevate Eesti piirkondade koostööd ja sidusust </w:t>
      </w:r>
      <w:r w:rsidR="00542C8F" w:rsidRPr="008940D2">
        <w:rPr>
          <w:rFonts w:cs="Times New Roman"/>
          <w:szCs w:val="24"/>
        </w:rPr>
        <w:t>piiriüleste</w:t>
      </w:r>
      <w:r w:rsidRPr="008940D2">
        <w:rPr>
          <w:rFonts w:cs="Times New Roman"/>
          <w:szCs w:val="24"/>
        </w:rPr>
        <w:t xml:space="preserve"> regioonide ning ülejäänud Euroopaga, kuna UPT teenuse kvaliteedinõuded ei muutu. </w:t>
      </w:r>
    </w:p>
    <w:p w14:paraId="1F607806" w14:textId="77777777" w:rsidR="00E47A9E" w:rsidRPr="008940D2" w:rsidRDefault="00E47A9E" w:rsidP="0022349F">
      <w:pPr>
        <w:rPr>
          <w:rFonts w:cs="Times New Roman"/>
          <w:szCs w:val="24"/>
        </w:rPr>
      </w:pPr>
    </w:p>
    <w:p w14:paraId="50F6D8B6" w14:textId="0B6C0C2E" w:rsidR="00826E47" w:rsidRPr="008940D2" w:rsidRDefault="00DB6EC5" w:rsidP="0022349F">
      <w:pPr>
        <w:rPr>
          <w:rFonts w:cs="Times New Roman"/>
          <w:szCs w:val="24"/>
        </w:rPr>
      </w:pPr>
      <w:r w:rsidRPr="008940D2">
        <w:rPr>
          <w:rFonts w:cs="Times New Roman"/>
          <w:b/>
          <w:szCs w:val="24"/>
        </w:rPr>
        <w:t>Järeldus mõju olulisuse kohta</w:t>
      </w:r>
      <w:r w:rsidR="00555D73" w:rsidRPr="008940D2">
        <w:rPr>
          <w:rFonts w:cs="Times New Roman"/>
          <w:b/>
          <w:szCs w:val="24"/>
        </w:rPr>
        <w:t>:</w:t>
      </w:r>
      <w:r w:rsidR="00826E47" w:rsidRPr="008940D2">
        <w:rPr>
          <w:rFonts w:cs="Times New Roman"/>
          <w:szCs w:val="24"/>
        </w:rPr>
        <w:t xml:space="preserve"> </w:t>
      </w:r>
      <w:r w:rsidR="00DC1064" w:rsidRPr="008940D2">
        <w:rPr>
          <w:rFonts w:cs="Times New Roman"/>
          <w:szCs w:val="24"/>
        </w:rPr>
        <w:t>Eelnõu ei mõjuta eri piirkondade regionaalarengut kujundavaid tegureid, kuna UPT teenuse kvaliteedi nõuded on võrdsed sõltumata regioonist. Samuti on UPT teenuse tasu sama kogu Eesti territooriumil, isegi tellitav juurdepääsupunkt, ehk UPT teenuse osutamine kasutaja asu- või elukohas on sama hinnaga kui teenuse osutamine postkontoris.</w:t>
      </w:r>
      <w:r w:rsidR="00F0597E" w:rsidRPr="008940D2">
        <w:rPr>
          <w:rFonts w:cs="Times New Roman"/>
          <w:szCs w:val="24"/>
        </w:rPr>
        <w:t xml:space="preserve"> </w:t>
      </w:r>
      <w:r w:rsidR="00332827" w:rsidRPr="008940D2">
        <w:rPr>
          <w:rFonts w:cs="Times New Roman"/>
          <w:szCs w:val="24"/>
        </w:rPr>
        <w:t xml:space="preserve">Pakiautomaatide kasutamine lisab aga täiendava paindlikkuse UPT kasutajatele. Maapiirkonnas, kus paljud inimesed käivad kaugemal tööl, on pakiautomaadi teenus mugavam, kui postkontori külastamine, mis on avatud üldjuhul tööaegadel. </w:t>
      </w:r>
      <w:r w:rsidR="00826E47" w:rsidRPr="008940D2">
        <w:rPr>
          <w:rFonts w:cs="Times New Roman"/>
          <w:szCs w:val="24"/>
        </w:rPr>
        <w:t xml:space="preserve">UPT osutaja </w:t>
      </w:r>
      <w:r w:rsidR="00DC1064" w:rsidRPr="008940D2">
        <w:rPr>
          <w:rFonts w:cs="Times New Roman"/>
          <w:szCs w:val="24"/>
        </w:rPr>
        <w:t>pea</w:t>
      </w:r>
      <w:r w:rsidR="00826E47" w:rsidRPr="008940D2">
        <w:rPr>
          <w:rFonts w:cs="Times New Roman"/>
          <w:szCs w:val="24"/>
        </w:rPr>
        <w:t xml:space="preserve">b </w:t>
      </w:r>
      <w:r w:rsidR="00DC1064" w:rsidRPr="008940D2">
        <w:rPr>
          <w:rFonts w:cs="Times New Roman"/>
          <w:szCs w:val="24"/>
        </w:rPr>
        <w:t>juurdepääsupunkt</w:t>
      </w:r>
      <w:r w:rsidR="00826E47" w:rsidRPr="008940D2">
        <w:rPr>
          <w:rFonts w:cs="Times New Roman"/>
          <w:szCs w:val="24"/>
        </w:rPr>
        <w:t xml:space="preserve">i </w:t>
      </w:r>
      <w:r w:rsidR="00DC1064" w:rsidRPr="008940D2">
        <w:rPr>
          <w:rFonts w:cs="Times New Roman"/>
          <w:szCs w:val="24"/>
        </w:rPr>
        <w:t>paigutamisel võtma arve</w:t>
      </w:r>
      <w:r w:rsidR="00826E47" w:rsidRPr="008940D2">
        <w:rPr>
          <w:rFonts w:cs="Times New Roman"/>
          <w:szCs w:val="24"/>
        </w:rPr>
        <w:t>s</w:t>
      </w:r>
      <w:r w:rsidR="00542C8F" w:rsidRPr="008940D2">
        <w:rPr>
          <w:rFonts w:cs="Times New Roman"/>
          <w:szCs w:val="24"/>
        </w:rPr>
        <w:t>se kohaliku omavalitsuse</w:t>
      </w:r>
      <w:r w:rsidR="00A179CF" w:rsidRPr="008940D2">
        <w:rPr>
          <w:rFonts w:cs="Times New Roman"/>
          <w:szCs w:val="24"/>
        </w:rPr>
        <w:t xml:space="preserve"> üksuse</w:t>
      </w:r>
      <w:r w:rsidR="00DC1064" w:rsidRPr="008940D2">
        <w:rPr>
          <w:rFonts w:cs="Times New Roman"/>
          <w:szCs w:val="24"/>
        </w:rPr>
        <w:t xml:space="preserve"> ettepanekuid</w:t>
      </w:r>
      <w:r w:rsidR="00826E47" w:rsidRPr="008940D2">
        <w:rPr>
          <w:rFonts w:cs="Times New Roman"/>
          <w:szCs w:val="24"/>
        </w:rPr>
        <w:t>.</w:t>
      </w:r>
    </w:p>
    <w:p w14:paraId="6C49860D" w14:textId="7D1374D9" w:rsidR="00DF6DA9" w:rsidRPr="008940D2" w:rsidRDefault="00DF6DA9" w:rsidP="002B7223">
      <w:pPr>
        <w:rPr>
          <w:rFonts w:cs="Times New Roman"/>
          <w:szCs w:val="24"/>
        </w:rPr>
      </w:pPr>
    </w:p>
    <w:p w14:paraId="28E48EAB" w14:textId="77777777" w:rsidR="00826E47" w:rsidRPr="008940D2" w:rsidRDefault="00826E47" w:rsidP="0022349F">
      <w:pPr>
        <w:rPr>
          <w:rFonts w:cs="Times New Roman"/>
          <w:szCs w:val="24"/>
        </w:rPr>
      </w:pPr>
    </w:p>
    <w:p w14:paraId="3232F1F4" w14:textId="2FEBCC59" w:rsidR="00D23D33" w:rsidRPr="008940D2" w:rsidRDefault="002E3283" w:rsidP="006B3C53">
      <w:pPr>
        <w:rPr>
          <w:rFonts w:cs="Times New Roman"/>
          <w:b/>
          <w:szCs w:val="24"/>
        </w:rPr>
      </w:pPr>
      <w:r w:rsidRPr="008940D2">
        <w:rPr>
          <w:rFonts w:cs="Times New Roman"/>
          <w:b/>
          <w:szCs w:val="24"/>
        </w:rPr>
        <w:t>Muudatus 2</w:t>
      </w:r>
      <w:r w:rsidR="006B3C53" w:rsidRPr="008940D2">
        <w:rPr>
          <w:rFonts w:cs="Times New Roman"/>
          <w:b/>
          <w:szCs w:val="24"/>
        </w:rPr>
        <w:t xml:space="preserve">: </w:t>
      </w:r>
      <w:r w:rsidR="00542C8F" w:rsidRPr="008940D2">
        <w:rPr>
          <w:rFonts w:cs="Times New Roman"/>
          <w:b/>
          <w:szCs w:val="24"/>
        </w:rPr>
        <w:t>u</w:t>
      </w:r>
      <w:r w:rsidR="006B3C53" w:rsidRPr="008940D2">
        <w:rPr>
          <w:rFonts w:cs="Times New Roman"/>
          <w:b/>
          <w:szCs w:val="24"/>
        </w:rPr>
        <w:t>niversaalset postiteenust hakatakse o</w:t>
      </w:r>
      <w:r w:rsidR="00636E2D" w:rsidRPr="008940D2">
        <w:rPr>
          <w:rFonts w:cs="Times New Roman"/>
          <w:b/>
          <w:szCs w:val="24"/>
        </w:rPr>
        <w:t>sutama põhjendatud hinna alusel</w:t>
      </w:r>
      <w:r w:rsidR="00620726" w:rsidRPr="008940D2">
        <w:rPr>
          <w:rFonts w:cs="Times New Roman"/>
          <w:b/>
          <w:szCs w:val="24"/>
        </w:rPr>
        <w:t>;</w:t>
      </w:r>
      <w:r w:rsidR="00636E2D" w:rsidRPr="008940D2">
        <w:rPr>
          <w:rFonts w:cs="Times New Roman"/>
          <w:b/>
          <w:szCs w:val="24"/>
        </w:rPr>
        <w:t xml:space="preserve"> ja </w:t>
      </w:r>
    </w:p>
    <w:p w14:paraId="6778F5D4" w14:textId="270FFFE0" w:rsidR="006B3C53" w:rsidRPr="008940D2" w:rsidRDefault="002E3283" w:rsidP="006B3C53">
      <w:pPr>
        <w:rPr>
          <w:rFonts w:cs="Times New Roman"/>
          <w:b/>
          <w:szCs w:val="24"/>
        </w:rPr>
      </w:pPr>
      <w:r w:rsidRPr="008940D2">
        <w:rPr>
          <w:rFonts w:cs="Times New Roman"/>
          <w:b/>
          <w:szCs w:val="24"/>
        </w:rPr>
        <w:t>m</w:t>
      </w:r>
      <w:r w:rsidR="00636E2D" w:rsidRPr="008940D2">
        <w:rPr>
          <w:rFonts w:cs="Times New Roman"/>
          <w:b/>
          <w:szCs w:val="24"/>
        </w:rPr>
        <w:t>uuda</w:t>
      </w:r>
      <w:r w:rsidRPr="008940D2">
        <w:rPr>
          <w:rFonts w:cs="Times New Roman"/>
          <w:b/>
          <w:szCs w:val="24"/>
        </w:rPr>
        <w:t>tus 3</w:t>
      </w:r>
      <w:r w:rsidR="00636E2D" w:rsidRPr="008940D2">
        <w:rPr>
          <w:rFonts w:cs="Times New Roman"/>
          <w:b/>
          <w:szCs w:val="24"/>
        </w:rPr>
        <w:t xml:space="preserve">: </w:t>
      </w:r>
      <w:r w:rsidR="00542C8F" w:rsidRPr="008940D2">
        <w:rPr>
          <w:rFonts w:cs="Times New Roman"/>
          <w:b/>
          <w:szCs w:val="24"/>
        </w:rPr>
        <w:t>k</w:t>
      </w:r>
      <w:r w:rsidR="00636E2D" w:rsidRPr="008940D2">
        <w:rPr>
          <w:rFonts w:cs="Times New Roman"/>
          <w:b/>
          <w:szCs w:val="24"/>
        </w:rPr>
        <w:t xml:space="preserve">ontrolli </w:t>
      </w:r>
      <w:r w:rsidR="00B36E72" w:rsidRPr="008940D2">
        <w:rPr>
          <w:rFonts w:cs="Times New Roman"/>
          <w:b/>
          <w:szCs w:val="24"/>
        </w:rPr>
        <w:t>UPT</w:t>
      </w:r>
      <w:r w:rsidR="00636E2D" w:rsidRPr="008940D2">
        <w:rPr>
          <w:rFonts w:cs="Times New Roman"/>
          <w:b/>
          <w:szCs w:val="24"/>
        </w:rPr>
        <w:t xml:space="preserve"> hinna üle hakkab teostama Konkurentsiamet.</w:t>
      </w:r>
    </w:p>
    <w:p w14:paraId="267BBE34" w14:textId="77777777" w:rsidR="00636E2D" w:rsidRPr="008940D2" w:rsidRDefault="00636E2D" w:rsidP="006B3C53">
      <w:pPr>
        <w:rPr>
          <w:rFonts w:cs="Times New Roman"/>
          <w:b/>
          <w:szCs w:val="24"/>
        </w:rPr>
      </w:pPr>
    </w:p>
    <w:p w14:paraId="743C91DA" w14:textId="5E0BBDAE" w:rsidR="006B3C53" w:rsidRPr="008940D2" w:rsidRDefault="006B3C53" w:rsidP="006B3C53">
      <w:pPr>
        <w:rPr>
          <w:rFonts w:cs="Times New Roman"/>
          <w:szCs w:val="24"/>
        </w:rPr>
      </w:pPr>
      <w:r w:rsidRPr="008940D2">
        <w:rPr>
          <w:rFonts w:cs="Times New Roman"/>
          <w:szCs w:val="24"/>
        </w:rPr>
        <w:t xml:space="preserve">Taskukohase tasu põhjendatud tasuks viimisest tingitud mõningast hinnatõusu aitavad leevendada eelnõus sätestatud postivõrgu </w:t>
      </w:r>
      <w:r w:rsidR="00B52C0C" w:rsidRPr="008940D2">
        <w:rPr>
          <w:rFonts w:cs="Times New Roman"/>
          <w:szCs w:val="24"/>
        </w:rPr>
        <w:t>kaasajasta</w:t>
      </w:r>
      <w:r w:rsidRPr="008940D2">
        <w:rPr>
          <w:rFonts w:cs="Times New Roman"/>
          <w:szCs w:val="24"/>
        </w:rPr>
        <w:t>mise lahendused</w:t>
      </w:r>
      <w:r w:rsidR="00F47CAB" w:rsidRPr="008940D2">
        <w:rPr>
          <w:rFonts w:cs="Times New Roman"/>
          <w:szCs w:val="24"/>
        </w:rPr>
        <w:t xml:space="preserve"> (muudatus 1)</w:t>
      </w:r>
      <w:r w:rsidR="00DC366B" w:rsidRPr="008940D2">
        <w:rPr>
          <w:rFonts w:cs="Times New Roman"/>
          <w:szCs w:val="24"/>
        </w:rPr>
        <w:t xml:space="preserve"> ning sätestatud üleminekuaeg</w:t>
      </w:r>
      <w:r w:rsidRPr="008940D2">
        <w:rPr>
          <w:rFonts w:cs="Times New Roman"/>
          <w:szCs w:val="24"/>
        </w:rPr>
        <w:t>. Kaasajastatud postivõrguga on võimalik UPT teenust</w:t>
      </w:r>
      <w:r w:rsidR="00DC366B" w:rsidRPr="008940D2">
        <w:rPr>
          <w:rFonts w:cs="Times New Roman"/>
          <w:szCs w:val="24"/>
        </w:rPr>
        <w:t xml:space="preserve"> osutada</w:t>
      </w:r>
      <w:r w:rsidRPr="008940D2">
        <w:rPr>
          <w:rFonts w:cs="Times New Roman"/>
          <w:szCs w:val="24"/>
        </w:rPr>
        <w:t xml:space="preserve"> kuluefektiivsemalt</w:t>
      </w:r>
      <w:r w:rsidR="00542C8F" w:rsidRPr="008940D2">
        <w:rPr>
          <w:rFonts w:cs="Times New Roman"/>
          <w:szCs w:val="24"/>
        </w:rPr>
        <w:t xml:space="preserve"> </w:t>
      </w:r>
      <w:r w:rsidR="00F47CAB" w:rsidRPr="008940D2">
        <w:rPr>
          <w:rFonts w:cs="Times New Roman"/>
          <w:szCs w:val="24"/>
        </w:rPr>
        <w:t>ning seega on ka mõju UPT kasutajale väiksem</w:t>
      </w:r>
      <w:r w:rsidRPr="008940D2">
        <w:rPr>
          <w:rFonts w:cs="Times New Roman"/>
          <w:szCs w:val="24"/>
        </w:rPr>
        <w:t xml:space="preserve">. </w:t>
      </w:r>
    </w:p>
    <w:p w14:paraId="52B4448A" w14:textId="77777777" w:rsidR="006B3C53" w:rsidRPr="008940D2" w:rsidRDefault="006B3C53" w:rsidP="006B3C53">
      <w:pPr>
        <w:rPr>
          <w:rFonts w:cs="Times New Roman"/>
          <w:szCs w:val="24"/>
        </w:rPr>
      </w:pPr>
    </w:p>
    <w:p w14:paraId="68B65525" w14:textId="5876F036" w:rsidR="006B3C53" w:rsidRPr="008940D2" w:rsidRDefault="006536F8" w:rsidP="006B3C53">
      <w:pPr>
        <w:rPr>
          <w:rFonts w:cs="Times New Roman"/>
          <w:szCs w:val="24"/>
        </w:rPr>
      </w:pPr>
      <w:r w:rsidRPr="008940D2">
        <w:rPr>
          <w:rFonts w:cs="Times New Roman"/>
          <w:b/>
          <w:szCs w:val="24"/>
        </w:rPr>
        <w:t xml:space="preserve">Mõju valdkond: </w:t>
      </w:r>
      <w:r w:rsidRPr="008940D2">
        <w:rPr>
          <w:rFonts w:cs="Times New Roman"/>
          <w:bCs/>
          <w:szCs w:val="24"/>
        </w:rPr>
        <w:t>M</w:t>
      </w:r>
      <w:r w:rsidR="006B3C53" w:rsidRPr="008940D2">
        <w:rPr>
          <w:rFonts w:cs="Times New Roman"/>
          <w:bCs/>
          <w:szCs w:val="24"/>
        </w:rPr>
        <w:t>ajanduslik mõju</w:t>
      </w:r>
      <w:r w:rsidR="006B3C53" w:rsidRPr="008940D2">
        <w:rPr>
          <w:rFonts w:cs="Times New Roman"/>
          <w:szCs w:val="24"/>
        </w:rPr>
        <w:t xml:space="preserve"> – mõju UPT osutajale ja UPT kasutajale</w:t>
      </w:r>
    </w:p>
    <w:p w14:paraId="6D1D3F93" w14:textId="77777777" w:rsidR="00DF6DA9" w:rsidRPr="008940D2" w:rsidRDefault="00DF6DA9" w:rsidP="006B3C53">
      <w:pPr>
        <w:rPr>
          <w:rFonts w:cs="Times New Roman"/>
          <w:szCs w:val="24"/>
        </w:rPr>
      </w:pPr>
    </w:p>
    <w:p w14:paraId="51342AB0" w14:textId="7B40D36F" w:rsidR="006536F8" w:rsidRPr="008940D2" w:rsidRDefault="006B3C53" w:rsidP="006B3C53">
      <w:pPr>
        <w:rPr>
          <w:rFonts w:cs="Times New Roman"/>
          <w:bCs/>
          <w:szCs w:val="24"/>
        </w:rPr>
      </w:pPr>
      <w:r w:rsidRPr="008940D2">
        <w:rPr>
          <w:rFonts w:cs="Times New Roman"/>
          <w:b/>
          <w:szCs w:val="24"/>
        </w:rPr>
        <w:t xml:space="preserve">Mõju </w:t>
      </w:r>
      <w:r w:rsidR="006536F8" w:rsidRPr="008940D2">
        <w:rPr>
          <w:rFonts w:cs="Times New Roman"/>
          <w:b/>
          <w:szCs w:val="24"/>
        </w:rPr>
        <w:t xml:space="preserve">sihtgrupp: </w:t>
      </w:r>
      <w:r w:rsidRPr="008940D2">
        <w:rPr>
          <w:rFonts w:cs="Times New Roman"/>
          <w:bCs/>
          <w:szCs w:val="24"/>
        </w:rPr>
        <w:t xml:space="preserve">UPT osutaja </w:t>
      </w:r>
      <w:r w:rsidR="006536F8" w:rsidRPr="008940D2">
        <w:rPr>
          <w:rFonts w:cs="Times New Roman"/>
          <w:bCs/>
          <w:szCs w:val="24"/>
        </w:rPr>
        <w:t xml:space="preserve">ja UPT kasutaja </w:t>
      </w:r>
    </w:p>
    <w:p w14:paraId="770BB0E9" w14:textId="77777777" w:rsidR="00F47CAB" w:rsidRPr="008940D2" w:rsidRDefault="00F47CAB" w:rsidP="006B3C53">
      <w:pPr>
        <w:rPr>
          <w:rFonts w:cs="Times New Roman"/>
          <w:bCs/>
          <w:szCs w:val="24"/>
        </w:rPr>
      </w:pPr>
    </w:p>
    <w:p w14:paraId="6F6273A3" w14:textId="5B845E7C" w:rsidR="006B3C53" w:rsidRPr="008940D2" w:rsidRDefault="006536F8" w:rsidP="006B3C53">
      <w:pPr>
        <w:rPr>
          <w:rFonts w:cs="Times New Roman"/>
          <w:szCs w:val="24"/>
        </w:rPr>
      </w:pPr>
      <w:r w:rsidRPr="008940D2">
        <w:rPr>
          <w:rFonts w:cs="Times New Roman"/>
          <w:b/>
          <w:szCs w:val="24"/>
        </w:rPr>
        <w:t xml:space="preserve">Mõju kirjeldus: </w:t>
      </w:r>
      <w:r w:rsidR="00542C8F" w:rsidRPr="008940D2">
        <w:rPr>
          <w:rFonts w:cs="Times New Roman"/>
          <w:szCs w:val="24"/>
        </w:rPr>
        <w:t>p</w:t>
      </w:r>
      <w:r w:rsidR="00910061" w:rsidRPr="008940D2">
        <w:rPr>
          <w:rFonts w:cs="Times New Roman"/>
          <w:szCs w:val="24"/>
        </w:rPr>
        <w:t xml:space="preserve">õhjendatud tasu katab UPT osutamise põhjendatud kulud ja tagab mõistliku kasumi. </w:t>
      </w:r>
      <w:r w:rsidR="005F55A4" w:rsidRPr="008940D2">
        <w:rPr>
          <w:rFonts w:cs="Times New Roman"/>
          <w:szCs w:val="24"/>
        </w:rPr>
        <w:t>Enam e</w:t>
      </w:r>
      <w:r w:rsidR="00910061" w:rsidRPr="008940D2">
        <w:rPr>
          <w:rFonts w:cs="Times New Roman"/>
          <w:szCs w:val="24"/>
        </w:rPr>
        <w:t>i ole vajadust ebamõistlikult koormavate kulude hüvitamiseks, kuna põhjendatud tasu katab UPT osutamise põhjendatud kulud.</w:t>
      </w:r>
      <w:r w:rsidR="00322E2A" w:rsidRPr="008940D2">
        <w:t xml:space="preserve"> </w:t>
      </w:r>
    </w:p>
    <w:p w14:paraId="2EFB3398" w14:textId="77777777" w:rsidR="006B3C53" w:rsidRPr="008940D2" w:rsidRDefault="006B3C53" w:rsidP="006B3C53">
      <w:pPr>
        <w:rPr>
          <w:rFonts w:cs="Times New Roman"/>
          <w:szCs w:val="24"/>
        </w:rPr>
      </w:pPr>
    </w:p>
    <w:p w14:paraId="75F71FF6" w14:textId="67926C67" w:rsidR="006B3C53" w:rsidRPr="008940D2" w:rsidRDefault="006B3C53" w:rsidP="006B3C53">
      <w:pPr>
        <w:rPr>
          <w:rFonts w:cs="Times New Roman"/>
          <w:szCs w:val="24"/>
        </w:rPr>
      </w:pPr>
      <w:r w:rsidRPr="008940D2">
        <w:rPr>
          <w:rFonts w:cs="Times New Roman"/>
          <w:bCs/>
          <w:szCs w:val="24"/>
        </w:rPr>
        <w:t>Mõju UPT kasutajale –</w:t>
      </w:r>
      <w:r w:rsidRPr="008940D2">
        <w:rPr>
          <w:rFonts w:cs="Times New Roman"/>
          <w:b/>
          <w:szCs w:val="24"/>
        </w:rPr>
        <w:t xml:space="preserve"> </w:t>
      </w:r>
      <w:r w:rsidRPr="008940D2">
        <w:rPr>
          <w:rFonts w:cs="Times New Roman"/>
          <w:szCs w:val="24"/>
        </w:rPr>
        <w:t>ka UPT kõrgemate tasude puhul on nende taskukohasus postiteenuse kasutajatele tagatud, sest keskmiselt moodustavad kulutused UPT-</w:t>
      </w:r>
      <w:proofErr w:type="spellStart"/>
      <w:r w:rsidRPr="008940D2">
        <w:rPr>
          <w:rFonts w:cs="Times New Roman"/>
          <w:szCs w:val="24"/>
        </w:rPr>
        <w:t>le</w:t>
      </w:r>
      <w:proofErr w:type="spellEnd"/>
      <w:r w:rsidRPr="008940D2">
        <w:rPr>
          <w:rFonts w:cs="Times New Roman"/>
          <w:szCs w:val="24"/>
        </w:rPr>
        <w:t xml:space="preserve"> selle kasutaja igapäevastest väljaminekust väga väikse osa. </w:t>
      </w:r>
      <w:r w:rsidR="00C164F6" w:rsidRPr="008940D2">
        <w:rPr>
          <w:rFonts w:cs="Times New Roman"/>
          <w:szCs w:val="24"/>
        </w:rPr>
        <w:t>K</w:t>
      </w:r>
      <w:r w:rsidRPr="008940D2">
        <w:rPr>
          <w:rFonts w:cs="Times New Roman"/>
          <w:szCs w:val="24"/>
        </w:rPr>
        <w:t>eskmiselt kulub UPT kasutajal aastas kümmekond eurot teenuse kasutamiseks. See hinnang arvestab kõiki UPT saadetisi. Kui jätta välismaalt saadetud UPT saadetised hinnangust kõrvale (üldjuhul Eesti elanik nende saatmise eest tasuma ei pea), kujuneb UPT-</w:t>
      </w:r>
      <w:proofErr w:type="spellStart"/>
      <w:r w:rsidRPr="008940D2">
        <w:rPr>
          <w:rFonts w:cs="Times New Roman"/>
          <w:szCs w:val="24"/>
        </w:rPr>
        <w:t>le</w:t>
      </w:r>
      <w:proofErr w:type="spellEnd"/>
      <w:r w:rsidRPr="008940D2">
        <w:rPr>
          <w:rFonts w:cs="Times New Roman"/>
          <w:szCs w:val="24"/>
        </w:rPr>
        <w:t xml:space="preserve"> tehtavate kulutuste suurus aastas ligikaudu poole väiksemaks (4</w:t>
      </w:r>
      <w:r w:rsidR="005F55A4" w:rsidRPr="008940D2">
        <w:rPr>
          <w:rFonts w:cs="Times New Roman"/>
          <w:szCs w:val="24"/>
        </w:rPr>
        <w:t>–</w:t>
      </w:r>
      <w:r w:rsidRPr="008940D2">
        <w:rPr>
          <w:rFonts w:cs="Times New Roman"/>
          <w:szCs w:val="24"/>
        </w:rPr>
        <w:t>5 eurot).</w:t>
      </w:r>
      <w:r w:rsidR="00C164F6" w:rsidRPr="008940D2">
        <w:rPr>
          <w:rFonts w:cs="Times New Roman"/>
          <w:szCs w:val="24"/>
        </w:rPr>
        <w:t xml:space="preserve"> Samuti on olemas alternatiivseid võimalusi nii info ja teadete edastamiseks (eelkõige infotehnoloogilised võimaluse) kui ka postipakkide saatmiseks (eelkõige kullerpost ja pakiautomaaditeenus).</w:t>
      </w:r>
    </w:p>
    <w:p w14:paraId="24922717" w14:textId="77777777" w:rsidR="00D50ACF" w:rsidRPr="008940D2" w:rsidRDefault="00D50ACF" w:rsidP="006B3C53">
      <w:pPr>
        <w:rPr>
          <w:rFonts w:cs="Times New Roman"/>
          <w:szCs w:val="24"/>
        </w:rPr>
      </w:pPr>
    </w:p>
    <w:p w14:paraId="15F2679D" w14:textId="77559A02" w:rsidR="006A2689" w:rsidRPr="008940D2" w:rsidRDefault="00D50ACF" w:rsidP="006B3C53">
      <w:pPr>
        <w:rPr>
          <w:rFonts w:cs="Times New Roman"/>
          <w:szCs w:val="24"/>
        </w:rPr>
      </w:pPr>
      <w:r w:rsidRPr="008940D2">
        <w:rPr>
          <w:rFonts w:cs="Times New Roman"/>
          <w:szCs w:val="24"/>
        </w:rPr>
        <w:t xml:space="preserve">UPT teenuse hinnatõusu puhul on mõjutatud enim eraklient (UPT) ja mikroettevõtja, kuid lähtudes iga üksiku isiku tarbimise mahust ei ole mõju oluline. </w:t>
      </w:r>
    </w:p>
    <w:p w14:paraId="4E340CCE" w14:textId="3DDC11FA" w:rsidR="005B14BE" w:rsidRPr="008940D2" w:rsidRDefault="005B14BE" w:rsidP="006B3C53">
      <w:pPr>
        <w:rPr>
          <w:rFonts w:cs="Times New Roman"/>
          <w:szCs w:val="24"/>
        </w:rPr>
      </w:pPr>
    </w:p>
    <w:p w14:paraId="43A4E13E" w14:textId="68D754FC" w:rsidR="005B14BE" w:rsidRPr="008940D2" w:rsidRDefault="00697D65" w:rsidP="005B14BE">
      <w:pPr>
        <w:rPr>
          <w:rFonts w:cs="Times New Roman"/>
          <w:szCs w:val="24"/>
        </w:rPr>
      </w:pPr>
      <w:r w:rsidRPr="008940D2">
        <w:rPr>
          <w:rFonts w:cs="Times New Roman"/>
          <w:szCs w:val="24"/>
        </w:rPr>
        <w:t xml:space="preserve">Arvestades eelnõus sätestatut, kehtivaid seotud regulatsioone, tegevusluba, kokkuleppeid </w:t>
      </w:r>
      <w:proofErr w:type="spellStart"/>
      <w:r w:rsidRPr="008940D2">
        <w:rPr>
          <w:rFonts w:cs="Times New Roman"/>
          <w:szCs w:val="24"/>
        </w:rPr>
        <w:t>KOV-dega</w:t>
      </w:r>
      <w:proofErr w:type="spellEnd"/>
      <w:r w:rsidRPr="008940D2">
        <w:rPr>
          <w:rFonts w:cs="Times New Roman"/>
          <w:szCs w:val="24"/>
        </w:rPr>
        <w:t xml:space="preserve">, UPT mahutrende, nende jätkumist samas ulatuses ning kulude kasvutrende oleks Eesti Posti prognoosi kohaselt </w:t>
      </w:r>
      <w:r w:rsidR="001F751D" w:rsidRPr="008940D2">
        <w:rPr>
          <w:rFonts w:cs="Times New Roman"/>
          <w:szCs w:val="24"/>
        </w:rPr>
        <w:t>UPT kulupõhine hind</w:t>
      </w:r>
      <w:r w:rsidRPr="008940D2">
        <w:rPr>
          <w:rFonts w:cs="Times New Roman"/>
          <w:szCs w:val="24"/>
        </w:rPr>
        <w:t xml:space="preserve"> aastal 2026</w:t>
      </w:r>
      <w:r w:rsidR="001F751D" w:rsidRPr="008940D2">
        <w:rPr>
          <w:rFonts w:cs="Times New Roman"/>
          <w:szCs w:val="24"/>
        </w:rPr>
        <w:t>:</w:t>
      </w:r>
    </w:p>
    <w:p w14:paraId="2761D4C7" w14:textId="56D44DB7" w:rsidR="005B14BE" w:rsidRPr="008940D2" w:rsidRDefault="005B14BE" w:rsidP="005B14BE">
      <w:pPr>
        <w:rPr>
          <w:rFonts w:cs="Times New Roman"/>
          <w:szCs w:val="24"/>
        </w:rPr>
      </w:pPr>
      <w:r w:rsidRPr="008940D2">
        <w:rPr>
          <w:rFonts w:cs="Times New Roman"/>
          <w:szCs w:val="24"/>
        </w:rPr>
        <w:t xml:space="preserve">•    riigisiseselt saadetav standardkiri hinnanguliselt </w:t>
      </w:r>
      <w:r w:rsidR="00697D65" w:rsidRPr="008940D2">
        <w:rPr>
          <w:rFonts w:cs="Times New Roman"/>
          <w:szCs w:val="24"/>
        </w:rPr>
        <w:t>2</w:t>
      </w:r>
      <w:r w:rsidRPr="008940D2">
        <w:rPr>
          <w:rFonts w:cs="Times New Roman"/>
          <w:szCs w:val="24"/>
        </w:rPr>
        <w:t>,</w:t>
      </w:r>
      <w:r w:rsidR="00697D65" w:rsidRPr="008940D2">
        <w:rPr>
          <w:rFonts w:cs="Times New Roman"/>
          <w:szCs w:val="24"/>
        </w:rPr>
        <w:t>4</w:t>
      </w:r>
      <w:r w:rsidRPr="008940D2">
        <w:rPr>
          <w:rFonts w:cs="Times New Roman"/>
          <w:szCs w:val="24"/>
        </w:rPr>
        <w:t xml:space="preserve"> EUR</w:t>
      </w:r>
      <w:r w:rsidR="00C164F6" w:rsidRPr="008940D2">
        <w:rPr>
          <w:rFonts w:cs="Times New Roman"/>
          <w:szCs w:val="24"/>
        </w:rPr>
        <w:t>;</w:t>
      </w:r>
    </w:p>
    <w:p w14:paraId="6F2C942E" w14:textId="2F1E8EC8" w:rsidR="005B14BE" w:rsidRPr="008940D2" w:rsidRDefault="005B14BE" w:rsidP="005B14BE">
      <w:pPr>
        <w:rPr>
          <w:rFonts w:cs="Times New Roman"/>
          <w:szCs w:val="24"/>
        </w:rPr>
      </w:pPr>
      <w:r w:rsidRPr="008940D2">
        <w:rPr>
          <w:rFonts w:cs="Times New Roman"/>
          <w:szCs w:val="24"/>
        </w:rPr>
        <w:lastRenderedPageBreak/>
        <w:t xml:space="preserve">•    riigisiseselt saadetav tähtkiri hinnanguliselt </w:t>
      </w:r>
      <w:r w:rsidR="00697D65" w:rsidRPr="008940D2">
        <w:rPr>
          <w:rFonts w:cs="Times New Roman"/>
          <w:szCs w:val="24"/>
        </w:rPr>
        <w:t>9,1</w:t>
      </w:r>
      <w:r w:rsidRPr="008940D2">
        <w:rPr>
          <w:rFonts w:cs="Times New Roman"/>
          <w:szCs w:val="24"/>
        </w:rPr>
        <w:t xml:space="preserve"> EUR</w:t>
      </w:r>
      <w:r w:rsidR="00C164F6" w:rsidRPr="008940D2">
        <w:rPr>
          <w:rFonts w:cs="Times New Roman"/>
          <w:szCs w:val="24"/>
        </w:rPr>
        <w:t>;</w:t>
      </w:r>
    </w:p>
    <w:p w14:paraId="1C3DAA44" w14:textId="60DA3029" w:rsidR="005B14BE" w:rsidRPr="008940D2" w:rsidRDefault="005B14BE" w:rsidP="005B14BE">
      <w:pPr>
        <w:rPr>
          <w:rFonts w:cs="Times New Roman"/>
          <w:szCs w:val="24"/>
        </w:rPr>
      </w:pPr>
      <w:r w:rsidRPr="008940D2">
        <w:rPr>
          <w:rFonts w:cs="Times New Roman"/>
          <w:szCs w:val="24"/>
        </w:rPr>
        <w:t xml:space="preserve">•    rahvusvaheline kiri hinnanguliselt </w:t>
      </w:r>
      <w:r w:rsidR="00697D65" w:rsidRPr="008940D2">
        <w:rPr>
          <w:rFonts w:cs="Times New Roman"/>
          <w:szCs w:val="24"/>
        </w:rPr>
        <w:t>4</w:t>
      </w:r>
      <w:r w:rsidRPr="008940D2">
        <w:rPr>
          <w:rFonts w:cs="Times New Roman"/>
          <w:szCs w:val="24"/>
        </w:rPr>
        <w:t>,</w:t>
      </w:r>
      <w:r w:rsidR="00697D65" w:rsidRPr="008940D2">
        <w:rPr>
          <w:rFonts w:cs="Times New Roman"/>
          <w:szCs w:val="24"/>
        </w:rPr>
        <w:t>7</w:t>
      </w:r>
      <w:r w:rsidRPr="008940D2">
        <w:rPr>
          <w:rFonts w:cs="Times New Roman"/>
          <w:szCs w:val="24"/>
        </w:rPr>
        <w:t xml:space="preserve"> EUR</w:t>
      </w:r>
      <w:r w:rsidR="00697D65" w:rsidRPr="008940D2">
        <w:rPr>
          <w:rFonts w:cs="Times New Roman"/>
          <w:szCs w:val="24"/>
        </w:rPr>
        <w:t>;</w:t>
      </w:r>
    </w:p>
    <w:p w14:paraId="329F55CD" w14:textId="070D062E" w:rsidR="00697D65" w:rsidRPr="008940D2" w:rsidRDefault="00697D65" w:rsidP="00697D65">
      <w:pPr>
        <w:rPr>
          <w:rFonts w:cs="Times New Roman"/>
          <w:szCs w:val="24"/>
        </w:rPr>
      </w:pPr>
    </w:p>
    <w:p w14:paraId="3EAA872D" w14:textId="205A013B" w:rsidR="005B14BE" w:rsidRPr="008940D2" w:rsidRDefault="005B14BE" w:rsidP="005B14BE">
      <w:pPr>
        <w:rPr>
          <w:rFonts w:cs="Times New Roman"/>
          <w:szCs w:val="24"/>
        </w:rPr>
      </w:pPr>
      <w:r w:rsidRPr="008940D2">
        <w:rPr>
          <w:rFonts w:cs="Times New Roman"/>
          <w:szCs w:val="24"/>
        </w:rPr>
        <w:t xml:space="preserve">Toodud hinnad lähtuvad </w:t>
      </w:r>
      <w:r w:rsidR="00697D65" w:rsidRPr="008940D2">
        <w:rPr>
          <w:rFonts w:cs="Times New Roman"/>
          <w:szCs w:val="24"/>
        </w:rPr>
        <w:t>mitmetest kriteeriumitest ja eeldustest, mille muutmisel muutub ka kõnealune prognoos</w:t>
      </w:r>
      <w:r w:rsidR="00C164F6" w:rsidRPr="008940D2">
        <w:rPr>
          <w:rFonts w:cs="Times New Roman"/>
          <w:szCs w:val="24"/>
        </w:rPr>
        <w:t>.</w:t>
      </w:r>
    </w:p>
    <w:p w14:paraId="0F7DA5BD" w14:textId="77777777" w:rsidR="006A2689" w:rsidRPr="008940D2" w:rsidRDefault="006A2689" w:rsidP="006B3C53">
      <w:pPr>
        <w:rPr>
          <w:rFonts w:cs="Times New Roman"/>
          <w:szCs w:val="24"/>
        </w:rPr>
      </w:pPr>
    </w:p>
    <w:p w14:paraId="624C03DF" w14:textId="0F48B1C6" w:rsidR="00D50ACF" w:rsidRPr="008940D2" w:rsidRDefault="00D50ACF" w:rsidP="006B3C53">
      <w:pPr>
        <w:rPr>
          <w:rFonts w:cs="Times New Roman"/>
          <w:szCs w:val="24"/>
        </w:rPr>
      </w:pPr>
      <w:r w:rsidRPr="008940D2">
        <w:rPr>
          <w:rFonts w:cs="Times New Roman"/>
          <w:szCs w:val="24"/>
        </w:rPr>
        <w:t>Samuti ei ole U</w:t>
      </w:r>
      <w:r w:rsidR="00B651EF" w:rsidRPr="008940D2">
        <w:rPr>
          <w:rFonts w:cs="Times New Roman"/>
          <w:szCs w:val="24"/>
        </w:rPr>
        <w:t>PT teenus oma olemuselt sobilik</w:t>
      </w:r>
      <w:r w:rsidRPr="008940D2">
        <w:rPr>
          <w:rFonts w:cs="Times New Roman"/>
          <w:szCs w:val="24"/>
        </w:rPr>
        <w:t xml:space="preserve"> kasutamiseks valdava</w:t>
      </w:r>
      <w:r w:rsidR="00B651EF" w:rsidRPr="008940D2">
        <w:rPr>
          <w:rFonts w:cs="Times New Roman"/>
          <w:szCs w:val="24"/>
        </w:rPr>
        <w:t>le osale äriklientide</w:t>
      </w:r>
      <w:r w:rsidR="000259F7" w:rsidRPr="008940D2">
        <w:rPr>
          <w:rFonts w:cs="Times New Roman"/>
          <w:szCs w:val="24"/>
        </w:rPr>
        <w:t>st</w:t>
      </w:r>
      <w:r w:rsidR="00B651EF" w:rsidRPr="008940D2">
        <w:rPr>
          <w:rFonts w:cs="Times New Roman"/>
          <w:szCs w:val="24"/>
        </w:rPr>
        <w:t xml:space="preserve">. Neile </w:t>
      </w:r>
      <w:r w:rsidRPr="008940D2">
        <w:rPr>
          <w:rFonts w:cs="Times New Roman"/>
          <w:szCs w:val="24"/>
        </w:rPr>
        <w:t>pakutakse juba täna UPT alternatiivseid teenuseid (ärikiri, pakiautomaat, kuller), mis sobivad kirjade ja pakkide saatmiseks</w:t>
      </w:r>
      <w:r w:rsidR="008060E0" w:rsidRPr="008940D2">
        <w:rPr>
          <w:rFonts w:cs="Times New Roman"/>
          <w:szCs w:val="24"/>
        </w:rPr>
        <w:t>,</w:t>
      </w:r>
      <w:r w:rsidRPr="008940D2">
        <w:rPr>
          <w:rFonts w:cs="Times New Roman"/>
          <w:szCs w:val="24"/>
        </w:rPr>
        <w:t xml:space="preserve"> sh allahindlused saadetiste mahust või </w:t>
      </w:r>
      <w:r w:rsidR="00B651EF" w:rsidRPr="008940D2">
        <w:rPr>
          <w:rFonts w:cs="Times New Roman"/>
          <w:szCs w:val="24"/>
        </w:rPr>
        <w:t>teenuse osutamise protsessist</w:t>
      </w:r>
      <w:r w:rsidR="008060E0" w:rsidRPr="008940D2">
        <w:rPr>
          <w:rFonts w:cs="Times New Roman"/>
          <w:szCs w:val="24"/>
        </w:rPr>
        <w:t xml:space="preserve"> lähtudes</w:t>
      </w:r>
      <w:r w:rsidR="00B651EF" w:rsidRPr="008940D2">
        <w:rPr>
          <w:rFonts w:cs="Times New Roman"/>
          <w:szCs w:val="24"/>
        </w:rPr>
        <w:t xml:space="preserve">. </w:t>
      </w:r>
      <w:r w:rsidR="00322E2A" w:rsidRPr="008940D2">
        <w:rPr>
          <w:rFonts w:cs="Times New Roman"/>
          <w:szCs w:val="24"/>
        </w:rPr>
        <w:t>Eelnõu muudatused ei puuduta ärikirja ehk partiikirja</w:t>
      </w:r>
      <w:r w:rsidR="00511249" w:rsidRPr="008940D2">
        <w:rPr>
          <w:rFonts w:cs="Times New Roman"/>
          <w:szCs w:val="24"/>
        </w:rPr>
        <w:t xml:space="preserve"> ja partiipaki hinda</w:t>
      </w:r>
      <w:r w:rsidR="00322E2A" w:rsidRPr="008940D2">
        <w:rPr>
          <w:rFonts w:cs="Times New Roman"/>
          <w:szCs w:val="24"/>
        </w:rPr>
        <w:t xml:space="preserve">. Nii </w:t>
      </w:r>
      <w:r w:rsidR="008060E0" w:rsidRPr="008940D2">
        <w:rPr>
          <w:rFonts w:cs="Times New Roman"/>
          <w:szCs w:val="24"/>
        </w:rPr>
        <w:t xml:space="preserve">praegu </w:t>
      </w:r>
      <w:r w:rsidR="00322E2A" w:rsidRPr="008940D2">
        <w:rPr>
          <w:rFonts w:cs="Times New Roman"/>
          <w:szCs w:val="24"/>
        </w:rPr>
        <w:t>kui ka tulevikus on see äri ning hind kujuneb turutingimustes.</w:t>
      </w:r>
    </w:p>
    <w:p w14:paraId="2055C761" w14:textId="77777777" w:rsidR="00D37EA7" w:rsidRPr="008940D2" w:rsidRDefault="00D37EA7" w:rsidP="006B3C53">
      <w:pPr>
        <w:rPr>
          <w:rFonts w:cs="Times New Roman"/>
          <w:b/>
          <w:szCs w:val="24"/>
        </w:rPr>
      </w:pPr>
    </w:p>
    <w:p w14:paraId="267DB290" w14:textId="2A898BE0" w:rsidR="00D37EA7" w:rsidRPr="008940D2" w:rsidRDefault="00D37EA7" w:rsidP="00D37EA7">
      <w:pPr>
        <w:rPr>
          <w:rFonts w:cs="Times New Roman"/>
          <w:szCs w:val="24"/>
        </w:rPr>
      </w:pPr>
      <w:r w:rsidRPr="008940D2">
        <w:rPr>
          <w:rFonts w:cs="Times New Roman"/>
          <w:b/>
          <w:szCs w:val="24"/>
        </w:rPr>
        <w:t>Järeldus mõju olulisuse kohta</w:t>
      </w:r>
      <w:r w:rsidR="005B14BE" w:rsidRPr="008940D2">
        <w:rPr>
          <w:rFonts w:cs="Times New Roman"/>
          <w:b/>
          <w:szCs w:val="24"/>
        </w:rPr>
        <w:t>:</w:t>
      </w:r>
      <w:r w:rsidR="00217759" w:rsidRPr="008940D2">
        <w:rPr>
          <w:rFonts w:cs="Times New Roman"/>
          <w:b/>
          <w:szCs w:val="24"/>
        </w:rPr>
        <w:t xml:space="preserve"> </w:t>
      </w:r>
      <w:r w:rsidR="00217759" w:rsidRPr="008940D2">
        <w:rPr>
          <w:rFonts w:cs="Times New Roman"/>
          <w:szCs w:val="24"/>
        </w:rPr>
        <w:t>lähtudes väiksest tarbimise mahust ei ole mõju oluline.</w:t>
      </w:r>
    </w:p>
    <w:p w14:paraId="193D7567" w14:textId="1862A9C2" w:rsidR="00D23D33" w:rsidRPr="008940D2" w:rsidRDefault="006536F8" w:rsidP="006B3C53">
      <w:pPr>
        <w:rPr>
          <w:rFonts w:cs="Times New Roman"/>
          <w:szCs w:val="24"/>
        </w:rPr>
      </w:pPr>
      <w:r w:rsidRPr="008940D2">
        <w:rPr>
          <w:rFonts w:cs="Times New Roman"/>
          <w:szCs w:val="24"/>
        </w:rPr>
        <w:t>UPT liiga kõrge hinna riski maandab</w:t>
      </w:r>
      <w:r w:rsidR="007A1B7A" w:rsidRPr="008940D2">
        <w:rPr>
          <w:rFonts w:cs="Times New Roman"/>
          <w:szCs w:val="24"/>
        </w:rPr>
        <w:t xml:space="preserve"> esmalt</w:t>
      </w:r>
      <w:r w:rsidRPr="008940D2">
        <w:rPr>
          <w:rFonts w:cs="Times New Roman"/>
          <w:szCs w:val="24"/>
        </w:rPr>
        <w:t xml:space="preserve"> asjaolu, et</w:t>
      </w:r>
      <w:r w:rsidR="007A1B7A" w:rsidRPr="008940D2">
        <w:rPr>
          <w:rFonts w:cs="Times New Roman"/>
          <w:szCs w:val="24"/>
        </w:rPr>
        <w:t xml:space="preserve"> Konkurentsiamet hinda kooskõlastades peab järgima, et see oleks jätkuvalt vastuvõetav elanikele.</w:t>
      </w:r>
      <w:r w:rsidR="00DC366B" w:rsidRPr="008940D2">
        <w:rPr>
          <w:rFonts w:cs="Times New Roman"/>
          <w:szCs w:val="24"/>
        </w:rPr>
        <w:t xml:space="preserve"> Teisalt on eelnõusse lisatud üleminekuaeg, </w:t>
      </w:r>
      <w:r w:rsidR="00C164F6" w:rsidRPr="008940D2">
        <w:rPr>
          <w:rFonts w:cs="Times New Roman"/>
          <w:szCs w:val="24"/>
        </w:rPr>
        <w:t xml:space="preserve">mis piirab järsku hinnatõusu. </w:t>
      </w:r>
      <w:r w:rsidR="007A1B7A" w:rsidRPr="008940D2">
        <w:rPr>
          <w:rFonts w:cs="Times New Roman"/>
          <w:szCs w:val="24"/>
        </w:rPr>
        <w:t>Lisaks muutuvad kasvava hinna puhul</w:t>
      </w:r>
      <w:r w:rsidRPr="008940D2">
        <w:rPr>
          <w:rFonts w:cs="Times New Roman"/>
          <w:szCs w:val="24"/>
        </w:rPr>
        <w:t xml:space="preserve"> kasutajale alternatiiviks esemete ja dokumentide saatmisel ka teised väiksemad logistikafirmad ehk UPT</w:t>
      </w:r>
      <w:r w:rsidR="007A1B7A" w:rsidRPr="008940D2">
        <w:rPr>
          <w:rFonts w:cs="Times New Roman"/>
          <w:szCs w:val="24"/>
        </w:rPr>
        <w:t xml:space="preserve"> osutaja peab</w:t>
      </w:r>
      <w:r w:rsidRPr="008940D2">
        <w:rPr>
          <w:rFonts w:cs="Times New Roman"/>
          <w:szCs w:val="24"/>
        </w:rPr>
        <w:t xml:space="preserve"> kirja ning pakihinnaga konkurentsis püsimiseks suutma pakkuda konkurentsivõimelist hinda. Turg on avatud ja konkurendiks osutuvad ka naaberriikide ettevõtted. Liiga kõrge hinna riski realiseerumine ei ole tõenäoline.</w:t>
      </w:r>
    </w:p>
    <w:p w14:paraId="4CCF726E" w14:textId="77777777" w:rsidR="006536F8" w:rsidRPr="008940D2" w:rsidRDefault="006536F8" w:rsidP="006B3C53">
      <w:pPr>
        <w:rPr>
          <w:rFonts w:cs="Times New Roman"/>
          <w:szCs w:val="24"/>
        </w:rPr>
      </w:pPr>
    </w:p>
    <w:p w14:paraId="29050877" w14:textId="64075DC6" w:rsidR="00683247" w:rsidRPr="008940D2" w:rsidRDefault="005B14BE" w:rsidP="00D50ACF">
      <w:pPr>
        <w:rPr>
          <w:rFonts w:cs="Times New Roman"/>
          <w:b/>
          <w:szCs w:val="24"/>
        </w:rPr>
      </w:pPr>
      <w:r w:rsidRPr="008940D2">
        <w:rPr>
          <w:rFonts w:cs="Times New Roman"/>
          <w:b/>
          <w:szCs w:val="24"/>
        </w:rPr>
        <w:t xml:space="preserve">Mõju valdkond: </w:t>
      </w:r>
      <w:r w:rsidR="00D23D33" w:rsidRPr="008940D2">
        <w:rPr>
          <w:rFonts w:cs="Times New Roman"/>
          <w:bCs/>
          <w:szCs w:val="24"/>
        </w:rPr>
        <w:t>Mõju riigiasutuste töökorraldusele</w:t>
      </w:r>
      <w:r w:rsidR="00910061" w:rsidRPr="008940D2">
        <w:rPr>
          <w:rFonts w:cs="Times New Roman"/>
          <w:b/>
          <w:szCs w:val="24"/>
        </w:rPr>
        <w:t xml:space="preserve"> </w:t>
      </w:r>
    </w:p>
    <w:p w14:paraId="17E8863C" w14:textId="77777777" w:rsidR="00DF6DA9" w:rsidRPr="008940D2" w:rsidRDefault="00DF6DA9" w:rsidP="00D50ACF">
      <w:pPr>
        <w:rPr>
          <w:rFonts w:cs="Times New Roman"/>
          <w:b/>
          <w:szCs w:val="24"/>
        </w:rPr>
      </w:pPr>
    </w:p>
    <w:p w14:paraId="09A56866" w14:textId="7D0271F3" w:rsidR="00683247" w:rsidRPr="008940D2" w:rsidRDefault="00683247" w:rsidP="00D50ACF">
      <w:pPr>
        <w:rPr>
          <w:rFonts w:cs="Times New Roman"/>
          <w:bCs/>
          <w:szCs w:val="24"/>
        </w:rPr>
      </w:pPr>
      <w:r w:rsidRPr="008940D2">
        <w:rPr>
          <w:rFonts w:cs="Times New Roman"/>
          <w:b/>
          <w:szCs w:val="24"/>
        </w:rPr>
        <w:t>Mõju sihtrühm:</w:t>
      </w:r>
      <w:r w:rsidR="00F47CAB" w:rsidRPr="008940D2">
        <w:rPr>
          <w:rFonts w:cs="Times New Roman"/>
          <w:b/>
          <w:szCs w:val="24"/>
        </w:rPr>
        <w:t xml:space="preserve"> </w:t>
      </w:r>
      <w:r w:rsidRPr="008940D2">
        <w:rPr>
          <w:rFonts w:cs="Times New Roman"/>
          <w:bCs/>
          <w:szCs w:val="24"/>
        </w:rPr>
        <w:t>Konkurentsiamet</w:t>
      </w:r>
      <w:r w:rsidR="007A1B7A" w:rsidRPr="008940D2">
        <w:rPr>
          <w:rFonts w:cs="Times New Roman"/>
          <w:bCs/>
          <w:szCs w:val="24"/>
        </w:rPr>
        <w:t>, Maksu- ja Tolliamet</w:t>
      </w:r>
      <w:r w:rsidR="00F47CAB" w:rsidRPr="008940D2">
        <w:rPr>
          <w:rFonts w:cs="Times New Roman"/>
          <w:bCs/>
          <w:szCs w:val="24"/>
        </w:rPr>
        <w:t>, Regionaal- ja Põllumajandusministeerium</w:t>
      </w:r>
    </w:p>
    <w:p w14:paraId="43AE279B" w14:textId="77777777" w:rsidR="00DF6DA9" w:rsidRPr="008940D2" w:rsidRDefault="00DF6DA9" w:rsidP="00D50ACF">
      <w:pPr>
        <w:rPr>
          <w:rFonts w:cs="Times New Roman"/>
          <w:bCs/>
          <w:szCs w:val="24"/>
        </w:rPr>
      </w:pPr>
    </w:p>
    <w:p w14:paraId="79C2EE2B" w14:textId="2BF7A76C" w:rsidR="007A1B7A" w:rsidRPr="008940D2" w:rsidRDefault="00683247" w:rsidP="00D50ACF">
      <w:pPr>
        <w:rPr>
          <w:rFonts w:cs="Times New Roman"/>
          <w:szCs w:val="24"/>
        </w:rPr>
      </w:pPr>
      <w:r w:rsidRPr="008940D2">
        <w:rPr>
          <w:rFonts w:cs="Times New Roman"/>
          <w:b/>
          <w:szCs w:val="24"/>
        </w:rPr>
        <w:t>Mõju kirjeldus:</w:t>
      </w:r>
      <w:r w:rsidR="00E17925" w:rsidRPr="008940D2">
        <w:rPr>
          <w:rFonts w:cs="Times New Roman"/>
          <w:b/>
          <w:szCs w:val="24"/>
        </w:rPr>
        <w:t xml:space="preserve"> </w:t>
      </w:r>
      <w:r w:rsidR="0036522A" w:rsidRPr="008940D2">
        <w:rPr>
          <w:rFonts w:cs="Times New Roman"/>
          <w:szCs w:val="24"/>
        </w:rPr>
        <w:t>Regionaal- ja Põllumajandusministeeriumi</w:t>
      </w:r>
      <w:r w:rsidR="00910061" w:rsidRPr="008940D2">
        <w:rPr>
          <w:rFonts w:cs="Times New Roman"/>
          <w:szCs w:val="24"/>
        </w:rPr>
        <w:t xml:space="preserve"> töökoormus</w:t>
      </w:r>
      <w:r w:rsidR="00C164F6" w:rsidRPr="008940D2">
        <w:rPr>
          <w:rFonts w:cs="Times New Roman"/>
          <w:szCs w:val="24"/>
        </w:rPr>
        <w:t xml:space="preserve"> jääb suurel määral samaks. Vähesel määral kasvab Konkurentsiameti töökoormus ajutiselt</w:t>
      </w:r>
      <w:r w:rsidR="00910061" w:rsidRPr="008940D2">
        <w:rPr>
          <w:rFonts w:cs="Times New Roman"/>
          <w:szCs w:val="24"/>
        </w:rPr>
        <w:t>, kuna</w:t>
      </w:r>
      <w:r w:rsidR="00C164F6" w:rsidRPr="008940D2">
        <w:rPr>
          <w:rFonts w:cs="Times New Roman"/>
          <w:szCs w:val="24"/>
        </w:rPr>
        <w:t xml:space="preserve"> viimane peab välja töötama põhjendatud tasu metoodika.</w:t>
      </w:r>
      <w:r w:rsidR="00910061" w:rsidRPr="008940D2">
        <w:rPr>
          <w:rFonts w:cs="Times New Roman"/>
          <w:szCs w:val="24"/>
        </w:rPr>
        <w:t xml:space="preserve"> </w:t>
      </w:r>
      <w:r w:rsidR="00C164F6" w:rsidRPr="008940D2">
        <w:rPr>
          <w:rFonts w:cs="Times New Roman"/>
          <w:szCs w:val="24"/>
        </w:rPr>
        <w:t>Samuti on p</w:t>
      </w:r>
      <w:r w:rsidR="00910061" w:rsidRPr="008940D2">
        <w:rPr>
          <w:rFonts w:cs="Times New Roman"/>
          <w:szCs w:val="24"/>
        </w:rPr>
        <w:t xml:space="preserve">õhjendatud tulukuse ületamise korral Konkurentsiametil õigus sekkuda (peatada ettekirjutusega tasu suuruse rakendamine, kui see ei vasta seadusele (näiteks kasum ületab põhjendatud tulukuse). </w:t>
      </w:r>
    </w:p>
    <w:p w14:paraId="1D7152D8" w14:textId="77777777" w:rsidR="007A1B7A" w:rsidRPr="008940D2" w:rsidRDefault="007A1B7A" w:rsidP="00D50ACF">
      <w:pPr>
        <w:rPr>
          <w:rFonts w:cs="Times New Roman"/>
          <w:szCs w:val="24"/>
        </w:rPr>
      </w:pPr>
    </w:p>
    <w:p w14:paraId="65CDBFC4" w14:textId="783F9D95" w:rsidR="00D23D33" w:rsidRPr="008940D2" w:rsidRDefault="007A1B7A" w:rsidP="00D50ACF">
      <w:pPr>
        <w:rPr>
          <w:rFonts w:cs="Times New Roman"/>
          <w:szCs w:val="24"/>
        </w:rPr>
      </w:pPr>
      <w:r w:rsidRPr="008940D2">
        <w:rPr>
          <w:rFonts w:cs="Times New Roman"/>
          <w:szCs w:val="24"/>
        </w:rPr>
        <w:t>ETOE asutamise regulatsiooni sätestamisega seaduses ei kasva Maksu- ja Tolliameti töökoormus, kuna ka täna saavad Eestis tegutseda ETOE-d vastavalt Ülemaailmse Postiliidu kongressi otsusele C 63/2008.</w:t>
      </w:r>
    </w:p>
    <w:p w14:paraId="2142A9C2" w14:textId="77777777" w:rsidR="00910061" w:rsidRPr="008940D2" w:rsidRDefault="00910061" w:rsidP="00D50ACF">
      <w:pPr>
        <w:rPr>
          <w:rFonts w:cs="Times New Roman"/>
          <w:szCs w:val="24"/>
        </w:rPr>
      </w:pPr>
    </w:p>
    <w:p w14:paraId="15772C01" w14:textId="0C8842CE" w:rsidR="00636E2D" w:rsidRPr="008940D2" w:rsidRDefault="00217759" w:rsidP="00D50ACF">
      <w:pPr>
        <w:rPr>
          <w:rFonts w:cs="Times New Roman"/>
          <w:szCs w:val="24"/>
        </w:rPr>
      </w:pPr>
      <w:r w:rsidRPr="008940D2">
        <w:rPr>
          <w:rFonts w:cs="Times New Roman"/>
          <w:b/>
          <w:bCs/>
          <w:szCs w:val="24"/>
        </w:rPr>
        <w:t>Järeldus mõju olulisuse kohta</w:t>
      </w:r>
      <w:r w:rsidR="00683247" w:rsidRPr="008940D2">
        <w:rPr>
          <w:rFonts w:cs="Times New Roman"/>
          <w:szCs w:val="24"/>
        </w:rPr>
        <w:t xml:space="preserve">: </w:t>
      </w:r>
      <w:r w:rsidR="00F47CAB" w:rsidRPr="008940D2">
        <w:rPr>
          <w:rFonts w:cs="Times New Roman"/>
          <w:szCs w:val="24"/>
        </w:rPr>
        <w:t>M</w:t>
      </w:r>
      <w:r w:rsidR="00636E2D" w:rsidRPr="008940D2">
        <w:rPr>
          <w:rFonts w:cs="Times New Roman"/>
          <w:szCs w:val="24"/>
        </w:rPr>
        <w:t>uudatus ei too kaasa</w:t>
      </w:r>
      <w:r w:rsidR="007A1B7A" w:rsidRPr="008940D2">
        <w:rPr>
          <w:rFonts w:cs="Times New Roman"/>
          <w:szCs w:val="24"/>
        </w:rPr>
        <w:t xml:space="preserve"> riigiasutuste</w:t>
      </w:r>
      <w:r w:rsidR="00C164F6" w:rsidRPr="008940D2">
        <w:rPr>
          <w:rFonts w:cs="Times New Roman"/>
          <w:szCs w:val="24"/>
        </w:rPr>
        <w:t xml:space="preserve"> </w:t>
      </w:r>
      <w:proofErr w:type="spellStart"/>
      <w:r w:rsidR="00C164F6" w:rsidRPr="008940D2">
        <w:rPr>
          <w:rFonts w:cs="Times New Roman"/>
          <w:szCs w:val="24"/>
        </w:rPr>
        <w:t>keskpikas</w:t>
      </w:r>
      <w:proofErr w:type="spellEnd"/>
      <w:r w:rsidR="00C164F6" w:rsidRPr="008940D2">
        <w:rPr>
          <w:rFonts w:cs="Times New Roman"/>
          <w:szCs w:val="24"/>
        </w:rPr>
        <w:t xml:space="preserve"> vaates</w:t>
      </w:r>
      <w:r w:rsidR="00636E2D" w:rsidRPr="008940D2">
        <w:rPr>
          <w:rFonts w:cs="Times New Roman"/>
          <w:szCs w:val="24"/>
        </w:rPr>
        <w:t xml:space="preserve"> töökoormuse muutumist, suureneb ainult Konkur</w:t>
      </w:r>
      <w:r w:rsidR="00B651EF" w:rsidRPr="008940D2">
        <w:rPr>
          <w:rFonts w:cs="Times New Roman"/>
          <w:szCs w:val="24"/>
        </w:rPr>
        <w:t xml:space="preserve">entsiameti järelevalvepädevus. </w:t>
      </w:r>
      <w:r w:rsidR="00636E2D" w:rsidRPr="008940D2">
        <w:rPr>
          <w:rFonts w:cs="Times New Roman"/>
          <w:szCs w:val="24"/>
        </w:rPr>
        <w:t xml:space="preserve">Monopoolse iseloomuga </w:t>
      </w:r>
      <w:proofErr w:type="spellStart"/>
      <w:r w:rsidR="00636E2D" w:rsidRPr="008940D2">
        <w:rPr>
          <w:rFonts w:cs="Times New Roman"/>
          <w:szCs w:val="24"/>
        </w:rPr>
        <w:t>üldhuviteenuste</w:t>
      </w:r>
      <w:proofErr w:type="spellEnd"/>
      <w:r w:rsidR="00636E2D" w:rsidRPr="008940D2">
        <w:rPr>
          <w:rFonts w:cs="Times New Roman"/>
          <w:szCs w:val="24"/>
        </w:rPr>
        <w:t xml:space="preserve"> valdkondades teostab teenuste hindade üle järelevalvet sõltumatu regulaator. Konkurentsiamet teostab teenuste hindade üle järelevalvet ka näiteks elektri, gaasi ja vee sektorites.</w:t>
      </w:r>
    </w:p>
    <w:p w14:paraId="3F3812D5" w14:textId="77777777" w:rsidR="00D37EA7" w:rsidRPr="008940D2" w:rsidRDefault="00D37EA7" w:rsidP="00D50ACF">
      <w:pPr>
        <w:rPr>
          <w:rFonts w:cs="Times New Roman"/>
          <w:szCs w:val="24"/>
        </w:rPr>
      </w:pPr>
    </w:p>
    <w:p w14:paraId="030134ED" w14:textId="20511C9B" w:rsidR="00910061" w:rsidRPr="008940D2" w:rsidRDefault="002E3283" w:rsidP="00D50ACF">
      <w:pPr>
        <w:rPr>
          <w:rFonts w:cs="Times New Roman"/>
          <w:b/>
          <w:szCs w:val="24"/>
        </w:rPr>
      </w:pPr>
      <w:r w:rsidRPr="008940D2">
        <w:rPr>
          <w:rFonts w:cs="Times New Roman"/>
          <w:b/>
          <w:szCs w:val="24"/>
        </w:rPr>
        <w:t>Muudatus 4</w:t>
      </w:r>
      <w:r w:rsidR="00D50ACF" w:rsidRPr="008940D2">
        <w:rPr>
          <w:rFonts w:cs="Times New Roman"/>
          <w:b/>
          <w:szCs w:val="24"/>
        </w:rPr>
        <w:t xml:space="preserve">: seaduses </w:t>
      </w:r>
      <w:r w:rsidR="00153028" w:rsidRPr="008940D2">
        <w:rPr>
          <w:rFonts w:cs="Times New Roman"/>
          <w:b/>
          <w:szCs w:val="24"/>
        </w:rPr>
        <w:t>tunnist</w:t>
      </w:r>
      <w:r w:rsidR="00D50ACF" w:rsidRPr="008940D2">
        <w:rPr>
          <w:rFonts w:cs="Times New Roman"/>
          <w:b/>
          <w:szCs w:val="24"/>
        </w:rPr>
        <w:t xml:space="preserve">atakse </w:t>
      </w:r>
      <w:r w:rsidR="00153028" w:rsidRPr="008940D2">
        <w:rPr>
          <w:rFonts w:cs="Times New Roman"/>
          <w:b/>
          <w:szCs w:val="24"/>
        </w:rPr>
        <w:t xml:space="preserve">kehtetuks </w:t>
      </w:r>
      <w:r w:rsidR="00B36E72" w:rsidRPr="008940D2">
        <w:rPr>
          <w:rFonts w:cs="Times New Roman"/>
          <w:b/>
          <w:szCs w:val="24"/>
        </w:rPr>
        <w:t>UPT</w:t>
      </w:r>
      <w:r w:rsidR="00D50ACF" w:rsidRPr="008940D2">
        <w:rPr>
          <w:rFonts w:cs="Times New Roman"/>
          <w:b/>
          <w:szCs w:val="24"/>
        </w:rPr>
        <w:t xml:space="preserve"> osutamise kohustuse täimisega seotud ebamõistlikult koormavate kulude hüvitamise regulatsioon.</w:t>
      </w:r>
    </w:p>
    <w:p w14:paraId="60581534" w14:textId="77777777" w:rsidR="00D50ACF" w:rsidRPr="008940D2" w:rsidRDefault="00D50ACF" w:rsidP="00D50ACF">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4E647B86" w14:textId="32EAB636" w:rsidR="00E17925"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valdkond: </w:t>
      </w:r>
      <w:r w:rsidRPr="008940D2">
        <w:rPr>
          <w:rFonts w:cs="Times New Roman"/>
          <w:bCs/>
          <w:szCs w:val="24"/>
        </w:rPr>
        <w:t>majanduslik mõju</w:t>
      </w:r>
    </w:p>
    <w:p w14:paraId="0C000FB1" w14:textId="77777777" w:rsidR="00F47CAB" w:rsidRPr="008940D2" w:rsidRDefault="00F47CA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p>
    <w:p w14:paraId="76EDE5B5" w14:textId="77777777" w:rsidR="00E17925"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r w:rsidRPr="008940D2">
        <w:rPr>
          <w:rFonts w:cs="Times New Roman"/>
          <w:b/>
          <w:szCs w:val="24"/>
        </w:rPr>
        <w:t>Mõju sihtrühm:</w:t>
      </w:r>
      <w:r w:rsidRPr="008940D2">
        <w:rPr>
          <w:rFonts w:cs="Times New Roman"/>
          <w:bCs/>
          <w:szCs w:val="24"/>
        </w:rPr>
        <w:t xml:space="preserve"> </w:t>
      </w:r>
      <w:r w:rsidR="00D50ACF" w:rsidRPr="008940D2">
        <w:rPr>
          <w:rFonts w:cs="Times New Roman"/>
          <w:bCs/>
          <w:szCs w:val="24"/>
        </w:rPr>
        <w:t>UPT osutaja ja ra</w:t>
      </w:r>
      <w:r w:rsidR="00153028" w:rsidRPr="008940D2">
        <w:rPr>
          <w:rFonts w:cs="Times New Roman"/>
          <w:bCs/>
          <w:szCs w:val="24"/>
        </w:rPr>
        <w:t xml:space="preserve">hastamiskohustusega </w:t>
      </w:r>
      <w:r w:rsidR="00D945CB" w:rsidRPr="008940D2">
        <w:rPr>
          <w:rFonts w:cs="Times New Roman"/>
          <w:bCs/>
          <w:szCs w:val="24"/>
        </w:rPr>
        <w:t>postiteenuse osuta</w:t>
      </w:r>
      <w:r w:rsidR="00153028" w:rsidRPr="008940D2">
        <w:rPr>
          <w:rFonts w:cs="Times New Roman"/>
          <w:bCs/>
          <w:szCs w:val="24"/>
        </w:rPr>
        <w:t>ja</w:t>
      </w:r>
      <w:r w:rsidR="00153028" w:rsidRPr="008940D2">
        <w:rPr>
          <w:rFonts w:cs="Times New Roman"/>
          <w:b/>
          <w:szCs w:val="24"/>
        </w:rPr>
        <w:t xml:space="preserve"> </w:t>
      </w:r>
    </w:p>
    <w:p w14:paraId="7354214E" w14:textId="77777777" w:rsidR="00F47CAB" w:rsidRPr="008940D2" w:rsidRDefault="00F47CA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2E325312" w14:textId="3C090C78" w:rsidR="00E14713" w:rsidRPr="008940D2" w:rsidRDefault="00E17925"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szCs w:val="24"/>
        </w:rPr>
        <w:t>Mõju kirjeldus:</w:t>
      </w:r>
      <w:r w:rsidR="00153028" w:rsidRPr="008940D2">
        <w:rPr>
          <w:rFonts w:cs="Times New Roman"/>
          <w:b/>
          <w:szCs w:val="24"/>
        </w:rPr>
        <w:t xml:space="preserve"> </w:t>
      </w:r>
      <w:r w:rsidR="00E14713" w:rsidRPr="008940D2">
        <w:rPr>
          <w:rFonts w:cs="Times New Roman"/>
          <w:szCs w:val="24"/>
        </w:rPr>
        <w:t>UPT osutajale ja rahastamiskohustusega postiteenuse osutajatele toob muudatus kaasa haldus- ja rahalise koormuse vähenemise.</w:t>
      </w:r>
    </w:p>
    <w:p w14:paraId="5BA9A896" w14:textId="77777777" w:rsidR="00D945CB" w:rsidRPr="008940D2" w:rsidRDefault="00D945C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16B57489" w14:textId="78ADF5CE" w:rsidR="00E14713" w:rsidRPr="008940D2" w:rsidRDefault="00D945CB" w:rsidP="00983E64">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szCs w:val="24"/>
        </w:rPr>
        <w:lastRenderedPageBreak/>
        <w:t xml:space="preserve">Praegu kehtiva </w:t>
      </w:r>
      <w:r w:rsidR="00B36E72" w:rsidRPr="008940D2">
        <w:rPr>
          <w:rFonts w:cs="Times New Roman"/>
          <w:szCs w:val="24"/>
        </w:rPr>
        <w:t>UPT</w:t>
      </w:r>
      <w:r w:rsidRPr="008940D2">
        <w:rPr>
          <w:rFonts w:cs="Times New Roman"/>
          <w:szCs w:val="24"/>
        </w:rPr>
        <w:t xml:space="preserve"> makse määruse kohaselt </w:t>
      </w:r>
      <w:r w:rsidR="008060E0" w:rsidRPr="008940D2">
        <w:rPr>
          <w:rFonts w:cs="Times New Roman"/>
          <w:szCs w:val="24"/>
        </w:rPr>
        <w:t xml:space="preserve">riigisiseselt </w:t>
      </w:r>
      <w:r w:rsidRPr="008940D2">
        <w:rPr>
          <w:rFonts w:cs="Times New Roman"/>
          <w:szCs w:val="24"/>
        </w:rPr>
        <w:t>ja rahvusvaheliselt lihtsaadetisena edastatavate kirisaadetiste makse määr on 8 eurosen</w:t>
      </w:r>
      <w:r w:rsidR="008060E0" w:rsidRPr="008940D2">
        <w:rPr>
          <w:rFonts w:cs="Times New Roman"/>
          <w:szCs w:val="24"/>
        </w:rPr>
        <w:t>t</w:t>
      </w:r>
      <w:r w:rsidRPr="008940D2">
        <w:rPr>
          <w:rFonts w:cs="Times New Roman"/>
          <w:szCs w:val="24"/>
        </w:rPr>
        <w:t>i ning täht- ja väärtsaadetisena edastatavate kirisaadetiste makse määr on 40 eurosen</w:t>
      </w:r>
      <w:r w:rsidR="008060E0" w:rsidRPr="008940D2">
        <w:rPr>
          <w:rFonts w:cs="Times New Roman"/>
          <w:szCs w:val="24"/>
        </w:rPr>
        <w:t>t</w:t>
      </w:r>
      <w:r w:rsidRPr="008940D2">
        <w:rPr>
          <w:rFonts w:cs="Times New Roman"/>
          <w:szCs w:val="24"/>
        </w:rPr>
        <w:t xml:space="preserve">i iga saadetise kohta. </w:t>
      </w:r>
      <w:r w:rsidR="00E17925" w:rsidRPr="008940D2">
        <w:rPr>
          <w:rFonts w:cs="Times New Roman"/>
          <w:szCs w:val="24"/>
        </w:rPr>
        <w:t>Maksemäärad on püsinud muutumatuna alates 2014. aastast</w:t>
      </w:r>
      <w:r w:rsidR="00FF4906" w:rsidRPr="008940D2">
        <w:rPr>
          <w:rFonts w:cs="Times New Roman"/>
          <w:szCs w:val="24"/>
        </w:rPr>
        <w:t>.</w:t>
      </w:r>
      <w:r w:rsidR="00983E64" w:rsidRPr="008940D2">
        <w:t xml:space="preserve"> </w:t>
      </w:r>
    </w:p>
    <w:p w14:paraId="4A4470C7" w14:textId="77777777" w:rsidR="00D945CB" w:rsidRPr="008940D2" w:rsidRDefault="00D945CB"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3EA7674C" w14:textId="759D3C3D" w:rsidR="00153028" w:rsidRPr="008940D2" w:rsidRDefault="00153028"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szCs w:val="24"/>
        </w:rPr>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w:t>
      </w:r>
      <w:r w:rsidR="00B36E72" w:rsidRPr="008940D2">
        <w:rPr>
          <w:rFonts w:cs="Times New Roman"/>
          <w:szCs w:val="24"/>
        </w:rPr>
        <w:t>UPT</w:t>
      </w:r>
      <w:r w:rsidRPr="008940D2">
        <w:rPr>
          <w:rFonts w:cs="Times New Roman"/>
          <w:szCs w:val="24"/>
        </w:rPr>
        <w:t xml:space="preserve"> osutamise kohustuse täitmisega seotud ebamõistlikult koormavate kulude hüvitamise regulatsioon tunnistatakse kehtetuks.</w:t>
      </w:r>
      <w:r w:rsidR="00636E2D" w:rsidRPr="008940D2">
        <w:rPr>
          <w:rFonts w:cs="Times New Roman"/>
          <w:szCs w:val="24"/>
        </w:rPr>
        <w:t xml:space="preserve"> </w:t>
      </w:r>
    </w:p>
    <w:p w14:paraId="3B569C20"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434C91B" w14:textId="7B966F4C" w:rsidR="00983E64" w:rsidRPr="008940D2" w:rsidRDefault="00983E64"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bCs/>
          <w:szCs w:val="24"/>
        </w:rPr>
        <w:t xml:space="preserve">Järeldus mõju olulisuse kohta: </w:t>
      </w:r>
      <w:r w:rsidRPr="008940D2">
        <w:rPr>
          <w:rFonts w:cs="Times New Roman"/>
          <w:szCs w:val="24"/>
        </w:rPr>
        <w:t xml:space="preserve">Tulenevalt eelmärgitust omab muudatus olulist positiivset mõju UPT osutaja ja rahastamiskohustusega postiteenuse osutajate rahalisele koormusele </w:t>
      </w:r>
      <w:r w:rsidR="00590426" w:rsidRPr="008940D2">
        <w:rPr>
          <w:rFonts w:cs="Times New Roman"/>
          <w:szCs w:val="24"/>
        </w:rPr>
        <w:t xml:space="preserve">ning </w:t>
      </w:r>
      <w:r w:rsidRPr="008940D2">
        <w:rPr>
          <w:rFonts w:cs="Times New Roman"/>
          <w:szCs w:val="24"/>
        </w:rPr>
        <w:t>töökorraldusele.</w:t>
      </w:r>
    </w:p>
    <w:p w14:paraId="6877521E" w14:textId="77777777" w:rsidR="0084014F" w:rsidRPr="008940D2" w:rsidRDefault="0084014F"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4A35A30" w14:textId="77777777" w:rsidR="00FF4906"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valdkond: </w:t>
      </w:r>
      <w:r w:rsidR="00D50ACF" w:rsidRPr="008940D2">
        <w:rPr>
          <w:rFonts w:cs="Times New Roman"/>
          <w:bCs/>
          <w:szCs w:val="24"/>
        </w:rPr>
        <w:t xml:space="preserve">Mõju </w:t>
      </w:r>
      <w:r w:rsidR="00153028" w:rsidRPr="008940D2">
        <w:rPr>
          <w:rFonts w:cs="Times New Roman"/>
          <w:bCs/>
          <w:szCs w:val="24"/>
        </w:rPr>
        <w:t>riigiasutuste töökorraldusele</w:t>
      </w:r>
    </w:p>
    <w:p w14:paraId="6FF560A9"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szCs w:val="24"/>
        </w:rPr>
      </w:pPr>
    </w:p>
    <w:p w14:paraId="69B72B99" w14:textId="364CE447" w:rsidR="00FF4906"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r w:rsidRPr="008940D2">
        <w:rPr>
          <w:rFonts w:cs="Times New Roman"/>
          <w:b/>
          <w:szCs w:val="24"/>
        </w:rPr>
        <w:t xml:space="preserve">Mõju sihtrühm: </w:t>
      </w:r>
      <w:r w:rsidRPr="008940D2">
        <w:rPr>
          <w:rFonts w:cs="Times New Roman"/>
          <w:bCs/>
          <w:szCs w:val="24"/>
        </w:rPr>
        <w:t>Konkurentsiamet</w:t>
      </w:r>
    </w:p>
    <w:p w14:paraId="1699AF01"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Cs/>
          <w:szCs w:val="24"/>
        </w:rPr>
      </w:pPr>
    </w:p>
    <w:p w14:paraId="2C9A9F48" w14:textId="69429CEE" w:rsidR="00D23D33" w:rsidRPr="008940D2" w:rsidRDefault="00FF4906"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r w:rsidRPr="008940D2">
        <w:rPr>
          <w:rFonts w:cs="Times New Roman"/>
          <w:b/>
          <w:szCs w:val="24"/>
        </w:rPr>
        <w:t>Mõju kirjeldus:</w:t>
      </w:r>
      <w:r w:rsidR="008060E0" w:rsidRPr="008940D2">
        <w:rPr>
          <w:rFonts w:cs="Times New Roman"/>
          <w:szCs w:val="24"/>
        </w:rPr>
        <w:t xml:space="preserve"> </w:t>
      </w:r>
      <w:r w:rsidR="00F47CAB" w:rsidRPr="008940D2">
        <w:rPr>
          <w:rFonts w:cs="Times New Roman"/>
          <w:szCs w:val="24"/>
        </w:rPr>
        <w:t>S</w:t>
      </w:r>
      <w:r w:rsidR="00153028" w:rsidRPr="008940D2">
        <w:rPr>
          <w:rFonts w:cs="Times New Roman"/>
          <w:szCs w:val="24"/>
        </w:rPr>
        <w:t xml:space="preserve">elle regulatsiooni kehtetuks tunnistamine </w:t>
      </w:r>
      <w:r w:rsidR="008060E0" w:rsidRPr="008940D2">
        <w:rPr>
          <w:rFonts w:cs="Times New Roman"/>
          <w:szCs w:val="24"/>
        </w:rPr>
        <w:t xml:space="preserve">toob </w:t>
      </w:r>
      <w:r w:rsidR="00153028" w:rsidRPr="008940D2">
        <w:rPr>
          <w:rFonts w:cs="Times New Roman"/>
          <w:szCs w:val="24"/>
        </w:rPr>
        <w:t>kaasa nii postiteenuse osutajate kui ka Konkurentsiameti töökoormuse vähenemise</w:t>
      </w:r>
      <w:r w:rsidR="0066093E" w:rsidRPr="008940D2">
        <w:rPr>
          <w:rFonts w:cs="Times New Roman"/>
          <w:szCs w:val="24"/>
        </w:rPr>
        <w:t>, kuna Konkurentsiamet ei pea enam haldama UPT fondi ega menetlema ebamõistlik</w:t>
      </w:r>
      <w:r w:rsidR="00DC366B" w:rsidRPr="008940D2">
        <w:rPr>
          <w:rFonts w:cs="Times New Roman"/>
          <w:szCs w:val="24"/>
        </w:rPr>
        <w:t>ult</w:t>
      </w:r>
      <w:r w:rsidR="0066093E" w:rsidRPr="008940D2">
        <w:rPr>
          <w:rFonts w:cs="Times New Roman"/>
          <w:szCs w:val="24"/>
        </w:rPr>
        <w:t xml:space="preserve"> koormavate kulude hüvitamiseks esitatud taotlusi, mille menetlemine on praktikas kujunenud vägagi ajamahukaks ja keeruliseks.</w:t>
      </w:r>
    </w:p>
    <w:p w14:paraId="0F4CB0EB" w14:textId="77777777" w:rsidR="007A1B7A" w:rsidRPr="008940D2" w:rsidRDefault="007A1B7A" w:rsidP="00153028">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25FAD3B8" w14:textId="70FA3852" w:rsidR="0084014F" w:rsidRPr="008940D2" w:rsidRDefault="0084014F" w:rsidP="0084014F">
      <w:pPr>
        <w:rPr>
          <w:rFonts w:cs="Times New Roman"/>
          <w:bCs/>
          <w:szCs w:val="24"/>
        </w:rPr>
      </w:pPr>
      <w:r w:rsidRPr="008940D2">
        <w:rPr>
          <w:rFonts w:cs="Times New Roman"/>
          <w:b/>
          <w:szCs w:val="24"/>
        </w:rPr>
        <w:t>Järeldus mõju olulisuse kohta</w:t>
      </w:r>
      <w:r w:rsidR="00FF4906" w:rsidRPr="008940D2">
        <w:rPr>
          <w:rFonts w:cs="Times New Roman"/>
          <w:b/>
          <w:szCs w:val="24"/>
        </w:rPr>
        <w:t>:</w:t>
      </w:r>
      <w:r w:rsidR="00983E64" w:rsidRPr="008940D2">
        <w:t xml:space="preserve"> </w:t>
      </w:r>
      <w:r w:rsidR="00983E64" w:rsidRPr="008940D2">
        <w:rPr>
          <w:rFonts w:cs="Times New Roman"/>
          <w:bCs/>
          <w:szCs w:val="24"/>
        </w:rPr>
        <w:t xml:space="preserve">Tulenevalt eelmärgitust omab muudatus olulist mõju </w:t>
      </w:r>
      <w:r w:rsidR="003468E4" w:rsidRPr="008940D2">
        <w:rPr>
          <w:rFonts w:cs="Times New Roman"/>
          <w:bCs/>
          <w:szCs w:val="24"/>
        </w:rPr>
        <w:t>Konkurentsiameti</w:t>
      </w:r>
      <w:r w:rsidR="00983E64" w:rsidRPr="008940D2">
        <w:rPr>
          <w:rFonts w:cs="Times New Roman"/>
          <w:bCs/>
          <w:szCs w:val="24"/>
        </w:rPr>
        <w:t xml:space="preserve"> töökorraldusele.</w:t>
      </w:r>
    </w:p>
    <w:p w14:paraId="01398D24" w14:textId="77777777" w:rsidR="002B7223" w:rsidRPr="008940D2" w:rsidRDefault="002B7223" w:rsidP="0084014F">
      <w:pPr>
        <w:rPr>
          <w:rFonts w:cs="Times New Roman"/>
          <w:bCs/>
          <w:szCs w:val="24"/>
        </w:rPr>
      </w:pPr>
    </w:p>
    <w:p w14:paraId="122114E8" w14:textId="1E99ACB6" w:rsidR="002B7223" w:rsidRPr="008940D2" w:rsidRDefault="002B7223" w:rsidP="002B7223">
      <w:pPr>
        <w:rPr>
          <w:rFonts w:cs="Times New Roman"/>
          <w:b/>
          <w:szCs w:val="24"/>
        </w:rPr>
      </w:pPr>
      <w:r w:rsidRPr="008940D2">
        <w:rPr>
          <w:rFonts w:cs="Times New Roman"/>
          <w:b/>
          <w:szCs w:val="24"/>
        </w:rPr>
        <w:t>Muudatus 5:</w:t>
      </w:r>
      <w:r w:rsidR="00046FC0" w:rsidRPr="008940D2">
        <w:rPr>
          <w:rFonts w:cs="Times New Roman"/>
          <w:b/>
          <w:szCs w:val="24"/>
        </w:rPr>
        <w:t xml:space="preserve"> seaduses kaotatakse väljaspool universaalset postiteenust tegevusloa regulatsioon</w:t>
      </w:r>
    </w:p>
    <w:p w14:paraId="75744B26" w14:textId="77777777" w:rsidR="00046FC0" w:rsidRPr="008940D2" w:rsidRDefault="00046FC0" w:rsidP="002B7223">
      <w:pPr>
        <w:rPr>
          <w:rFonts w:cs="Times New Roman"/>
          <w:b/>
          <w:szCs w:val="24"/>
        </w:rPr>
      </w:pPr>
    </w:p>
    <w:p w14:paraId="15245836" w14:textId="097832F4" w:rsidR="00046FC0" w:rsidRPr="008940D2" w:rsidRDefault="00046FC0" w:rsidP="002B7223">
      <w:pPr>
        <w:rPr>
          <w:rFonts w:cs="Times New Roman"/>
          <w:bCs/>
          <w:szCs w:val="24"/>
        </w:rPr>
      </w:pPr>
      <w:r w:rsidRPr="008940D2">
        <w:rPr>
          <w:rFonts w:cs="Times New Roman"/>
          <w:b/>
          <w:szCs w:val="24"/>
        </w:rPr>
        <w:t xml:space="preserve">Mõju valdkond: </w:t>
      </w:r>
      <w:r w:rsidRPr="008940D2">
        <w:rPr>
          <w:rFonts w:cs="Times New Roman"/>
          <w:bCs/>
          <w:szCs w:val="24"/>
        </w:rPr>
        <w:t>majanduslik mõju</w:t>
      </w:r>
    </w:p>
    <w:p w14:paraId="7A37FA25" w14:textId="77777777" w:rsidR="00036909" w:rsidRPr="008940D2" w:rsidRDefault="00036909" w:rsidP="002B7223">
      <w:pPr>
        <w:rPr>
          <w:rFonts w:cs="Times New Roman"/>
          <w:b/>
          <w:szCs w:val="24"/>
        </w:rPr>
      </w:pPr>
    </w:p>
    <w:p w14:paraId="44AD5C02" w14:textId="07D879DB" w:rsidR="00046FC0" w:rsidRPr="008940D2" w:rsidRDefault="00046FC0" w:rsidP="002B7223">
      <w:pPr>
        <w:rPr>
          <w:rFonts w:cs="Times New Roman"/>
          <w:b/>
          <w:szCs w:val="24"/>
        </w:rPr>
      </w:pPr>
      <w:r w:rsidRPr="008940D2">
        <w:rPr>
          <w:rFonts w:cs="Times New Roman"/>
          <w:b/>
          <w:szCs w:val="24"/>
        </w:rPr>
        <w:t>Mõju sihtrühm:</w:t>
      </w:r>
      <w:r w:rsidR="00036909" w:rsidRPr="008940D2">
        <w:rPr>
          <w:rFonts w:cs="Times New Roman"/>
          <w:bCs/>
          <w:szCs w:val="24"/>
        </w:rPr>
        <w:t xml:space="preserve"> </w:t>
      </w:r>
      <w:r w:rsidR="00F47CAB" w:rsidRPr="008940D2">
        <w:rPr>
          <w:rFonts w:cs="Times New Roman"/>
          <w:bCs/>
          <w:szCs w:val="24"/>
        </w:rPr>
        <w:t>rahastamiskohustusega</w:t>
      </w:r>
      <w:r w:rsidR="00F47CAB" w:rsidRPr="008940D2">
        <w:rPr>
          <w:rFonts w:cs="Times New Roman"/>
          <w:b/>
          <w:szCs w:val="24"/>
        </w:rPr>
        <w:t xml:space="preserve"> </w:t>
      </w:r>
      <w:r w:rsidR="00036909" w:rsidRPr="008940D2">
        <w:rPr>
          <w:rFonts w:cs="Times New Roman"/>
          <w:bCs/>
          <w:szCs w:val="24"/>
        </w:rPr>
        <w:t xml:space="preserve">postiteenuse osutajad </w:t>
      </w:r>
    </w:p>
    <w:p w14:paraId="4A94835D" w14:textId="77777777" w:rsidR="00036909" w:rsidRPr="008940D2" w:rsidRDefault="00036909" w:rsidP="002B7223">
      <w:pPr>
        <w:rPr>
          <w:rFonts w:cs="Times New Roman"/>
          <w:b/>
          <w:szCs w:val="24"/>
        </w:rPr>
      </w:pPr>
    </w:p>
    <w:p w14:paraId="4189A80E" w14:textId="67A52A0E" w:rsidR="00046FC0" w:rsidRPr="008940D2" w:rsidRDefault="00046FC0" w:rsidP="002B7223">
      <w:pPr>
        <w:rPr>
          <w:rFonts w:cs="Times New Roman"/>
          <w:b/>
          <w:szCs w:val="24"/>
        </w:rPr>
      </w:pPr>
      <w:r w:rsidRPr="008940D2">
        <w:rPr>
          <w:rFonts w:cs="Times New Roman"/>
          <w:b/>
          <w:szCs w:val="24"/>
        </w:rPr>
        <w:t>Mõju kirjeldus:</w:t>
      </w:r>
      <w:r w:rsidR="00716EBE" w:rsidRPr="008940D2">
        <w:rPr>
          <w:rFonts w:cs="Times New Roman"/>
          <w:b/>
          <w:szCs w:val="24"/>
        </w:rPr>
        <w:t xml:space="preserve"> </w:t>
      </w:r>
      <w:r w:rsidR="00F47CAB" w:rsidRPr="008940D2">
        <w:rPr>
          <w:rFonts w:cs="Times New Roman"/>
          <w:bCs/>
          <w:szCs w:val="24"/>
        </w:rPr>
        <w:t xml:space="preserve">Seoses rahastamiskohustusega kaotamisega on mõistlik eemaldada </w:t>
      </w:r>
      <w:r w:rsidR="00716EBE" w:rsidRPr="008940D2">
        <w:rPr>
          <w:rFonts w:cs="Times New Roman"/>
          <w:bCs/>
          <w:szCs w:val="24"/>
        </w:rPr>
        <w:t>tegevusloa regulatsioon väljaspool universaalset postiteenust</w:t>
      </w:r>
      <w:r w:rsidR="00F47CAB" w:rsidRPr="008940D2">
        <w:rPr>
          <w:rFonts w:cs="Times New Roman"/>
          <w:bCs/>
          <w:szCs w:val="24"/>
        </w:rPr>
        <w:t>, mis</w:t>
      </w:r>
      <w:r w:rsidR="00716EBE" w:rsidRPr="008940D2">
        <w:rPr>
          <w:rFonts w:cs="Times New Roman"/>
          <w:bCs/>
          <w:szCs w:val="24"/>
        </w:rPr>
        <w:t xml:space="preserve"> vähendab postiteenuse ettevõtjate halduskoormust. Ettevõtjad, kes soovivad Eestis pakkuda ükskõik millist postiteenust, mis jääb universaalsest postiteenusest välja, saavad tegutseda samadel alustel </w:t>
      </w:r>
      <w:r w:rsidR="00F47CAB" w:rsidRPr="008940D2">
        <w:rPr>
          <w:rFonts w:cs="Times New Roman"/>
          <w:bCs/>
          <w:szCs w:val="24"/>
        </w:rPr>
        <w:t>esitades MTR teate</w:t>
      </w:r>
      <w:r w:rsidR="00716EBE" w:rsidRPr="008940D2">
        <w:rPr>
          <w:rFonts w:cs="Times New Roman"/>
          <w:bCs/>
          <w:szCs w:val="24"/>
        </w:rPr>
        <w:t>. Ka ei pea teenuseosutajad maksma riigilõivu, mis oli  taotluse läbivaatamise eest 370 eurot ning tingimuste või tüüptingimuste muutmise taotluse läbivaatamise eest 250 eurot.</w:t>
      </w:r>
      <w:r w:rsidR="00890DAF" w:rsidRPr="008940D2">
        <w:rPr>
          <w:rFonts w:cs="Times New Roman"/>
          <w:bCs/>
          <w:szCs w:val="24"/>
        </w:rPr>
        <w:t xml:space="preserve"> Otseselt mõjutab kahte postiteenuse osutajat, kellel on täna tegevusluba väljaspool universaalset postiteenust.</w:t>
      </w:r>
    </w:p>
    <w:p w14:paraId="3F08007B" w14:textId="77777777" w:rsidR="00716EBE" w:rsidRPr="008940D2" w:rsidRDefault="00716EBE" w:rsidP="002B7223">
      <w:pPr>
        <w:rPr>
          <w:rFonts w:cs="Times New Roman"/>
          <w:b/>
          <w:szCs w:val="24"/>
        </w:rPr>
      </w:pPr>
    </w:p>
    <w:p w14:paraId="20D823E3" w14:textId="09CAC629" w:rsidR="00046FC0" w:rsidRPr="008940D2" w:rsidRDefault="00046FC0" w:rsidP="002B7223">
      <w:pPr>
        <w:rPr>
          <w:rFonts w:cs="Times New Roman"/>
          <w:bCs/>
          <w:szCs w:val="24"/>
        </w:rPr>
      </w:pPr>
      <w:r w:rsidRPr="008940D2">
        <w:rPr>
          <w:rFonts w:cs="Times New Roman"/>
          <w:b/>
          <w:szCs w:val="24"/>
        </w:rPr>
        <w:t>Järeldus mõju olulisuse kohta:</w:t>
      </w:r>
      <w:r w:rsidR="00716EBE" w:rsidRPr="008940D2">
        <w:rPr>
          <w:rFonts w:cs="Times New Roman"/>
          <w:bCs/>
          <w:szCs w:val="24"/>
        </w:rPr>
        <w:t xml:space="preserve"> Mõju postiteenuse osutajale on keskmine, kuna summad ei olnud suured ning tegevusluba tuli taotleda iga viie aasta tagant.</w:t>
      </w:r>
    </w:p>
    <w:p w14:paraId="15B13862" w14:textId="77777777" w:rsidR="002B7223" w:rsidRPr="008940D2" w:rsidRDefault="002B7223" w:rsidP="0084014F">
      <w:pPr>
        <w:rPr>
          <w:rFonts w:cs="Times New Roman"/>
          <w:bCs/>
          <w:szCs w:val="24"/>
        </w:rPr>
      </w:pPr>
    </w:p>
    <w:p w14:paraId="09A0CCBF" w14:textId="184F4017" w:rsidR="00046FC0" w:rsidRPr="008940D2" w:rsidRDefault="00046FC0" w:rsidP="00046FC0">
      <w:pPr>
        <w:rPr>
          <w:rFonts w:cs="Times New Roman"/>
          <w:bCs/>
          <w:szCs w:val="24"/>
        </w:rPr>
      </w:pPr>
      <w:r w:rsidRPr="008940D2">
        <w:rPr>
          <w:rFonts w:cs="Times New Roman"/>
          <w:b/>
          <w:szCs w:val="24"/>
        </w:rPr>
        <w:t xml:space="preserve">Mõju valdkond: </w:t>
      </w:r>
      <w:r w:rsidRPr="008940D2">
        <w:rPr>
          <w:rFonts w:cs="Times New Roman"/>
          <w:bCs/>
          <w:szCs w:val="24"/>
        </w:rPr>
        <w:t>mõju riigiasutuste ja kohaliku omavalitsuse korraldusele</w:t>
      </w:r>
    </w:p>
    <w:p w14:paraId="10414E71" w14:textId="78DB62CC" w:rsidR="00046FC0" w:rsidRPr="008940D2" w:rsidRDefault="00046FC0" w:rsidP="00046FC0">
      <w:pPr>
        <w:rPr>
          <w:rFonts w:cs="Times New Roman"/>
          <w:b/>
          <w:szCs w:val="24"/>
        </w:rPr>
      </w:pPr>
    </w:p>
    <w:p w14:paraId="346AFD3F" w14:textId="1C28AE59" w:rsidR="00046FC0" w:rsidRPr="008940D2" w:rsidRDefault="00046FC0" w:rsidP="00046FC0">
      <w:pPr>
        <w:rPr>
          <w:rFonts w:cs="Times New Roman"/>
          <w:bCs/>
          <w:szCs w:val="24"/>
        </w:rPr>
      </w:pPr>
      <w:r w:rsidRPr="008940D2">
        <w:rPr>
          <w:rFonts w:cs="Times New Roman"/>
          <w:b/>
          <w:szCs w:val="24"/>
        </w:rPr>
        <w:t xml:space="preserve">Mõju sihtrühm: </w:t>
      </w:r>
      <w:r w:rsidRPr="008940D2">
        <w:rPr>
          <w:rFonts w:cs="Times New Roman"/>
          <w:bCs/>
          <w:szCs w:val="24"/>
        </w:rPr>
        <w:t>Konkurentsiamet</w:t>
      </w:r>
    </w:p>
    <w:p w14:paraId="0F7A55FD" w14:textId="77777777" w:rsidR="00046FC0" w:rsidRPr="008940D2" w:rsidRDefault="00046FC0" w:rsidP="00046FC0">
      <w:pPr>
        <w:rPr>
          <w:rFonts w:cs="Times New Roman"/>
          <w:bCs/>
          <w:szCs w:val="24"/>
        </w:rPr>
      </w:pPr>
    </w:p>
    <w:p w14:paraId="07823C92" w14:textId="6E5A84CD" w:rsidR="00046FC0" w:rsidRPr="008940D2" w:rsidRDefault="00046FC0" w:rsidP="00046FC0">
      <w:pPr>
        <w:rPr>
          <w:rFonts w:cs="Times New Roman"/>
          <w:bCs/>
          <w:szCs w:val="24"/>
        </w:rPr>
      </w:pPr>
      <w:r w:rsidRPr="008940D2">
        <w:rPr>
          <w:rFonts w:cs="Times New Roman"/>
          <w:b/>
          <w:szCs w:val="24"/>
        </w:rPr>
        <w:t>Mõju kirjeldus:</w:t>
      </w:r>
      <w:r w:rsidRPr="008940D2">
        <w:rPr>
          <w:rFonts w:cs="Times New Roman"/>
          <w:bCs/>
          <w:szCs w:val="24"/>
        </w:rPr>
        <w:t xml:space="preserve"> </w:t>
      </w:r>
      <w:r w:rsidR="00F47CAB" w:rsidRPr="008940D2">
        <w:rPr>
          <w:rFonts w:cs="Times New Roman"/>
          <w:bCs/>
          <w:szCs w:val="24"/>
        </w:rPr>
        <w:t>T</w:t>
      </w:r>
      <w:r w:rsidR="00463DDB" w:rsidRPr="008940D2">
        <w:rPr>
          <w:rFonts w:cs="Times New Roman"/>
          <w:bCs/>
          <w:szCs w:val="24"/>
        </w:rPr>
        <w:t xml:space="preserve">egevusloa regulatsiooni leevendamisega väheneb vähesel määral Konkurentsiameti töökoormus. Kuigi nimetatud tegevuslubasid ja nende menetlusi ei ole palju, </w:t>
      </w:r>
      <w:r w:rsidR="00463DDB" w:rsidRPr="008940D2">
        <w:rPr>
          <w:rFonts w:cs="Times New Roman"/>
          <w:bCs/>
          <w:szCs w:val="24"/>
        </w:rPr>
        <w:lastRenderedPageBreak/>
        <w:t xml:space="preserve">kaob Konkurentsiametil kohustus tegevuslubasid kontrollida ja menetleda nende muudatusi olukorras, kus sarnaseid teenuseid (nt kullerpost) osutatakse ainult teavitamiskohustusega. </w:t>
      </w:r>
      <w:r w:rsidR="006F19DA" w:rsidRPr="008940D2">
        <w:rPr>
          <w:rFonts w:cs="Times New Roman"/>
          <w:bCs/>
          <w:szCs w:val="24"/>
        </w:rPr>
        <w:t>Seeläbi saab Konkurentsiamet keskenduda enda põhimääruses välja toodud tegevuse</w:t>
      </w:r>
      <w:r w:rsidR="00F47CAB" w:rsidRPr="008940D2">
        <w:rPr>
          <w:rFonts w:cs="Times New Roman"/>
          <w:bCs/>
          <w:szCs w:val="24"/>
        </w:rPr>
        <w:t>le</w:t>
      </w:r>
      <w:r w:rsidR="006F19DA" w:rsidRPr="008940D2">
        <w:rPr>
          <w:rFonts w:cs="Times New Roman"/>
          <w:bCs/>
          <w:szCs w:val="24"/>
        </w:rPr>
        <w:t xml:space="preserve"> ehk järelevalve teostamisele ameti tegevusvaldkondi reguleerivate õigusaktide nõuete täitmise üle (antud hetkel siis </w:t>
      </w:r>
      <w:r w:rsidR="00B36E72" w:rsidRPr="008940D2">
        <w:rPr>
          <w:rFonts w:cs="Times New Roman"/>
          <w:bCs/>
          <w:szCs w:val="24"/>
        </w:rPr>
        <w:t>UPT</w:t>
      </w:r>
      <w:r w:rsidR="006F19DA" w:rsidRPr="008940D2">
        <w:rPr>
          <w:rFonts w:cs="Times New Roman"/>
          <w:bCs/>
          <w:szCs w:val="24"/>
        </w:rPr>
        <w:t xml:space="preserve"> valdkonnas).</w:t>
      </w:r>
    </w:p>
    <w:p w14:paraId="51BB5995" w14:textId="77777777" w:rsidR="00046FC0" w:rsidRPr="008940D2" w:rsidRDefault="00046FC0" w:rsidP="00046FC0">
      <w:pPr>
        <w:rPr>
          <w:rFonts w:cs="Times New Roman"/>
          <w:b/>
          <w:szCs w:val="24"/>
        </w:rPr>
      </w:pPr>
    </w:p>
    <w:p w14:paraId="2A5A68FC" w14:textId="510D8D12" w:rsidR="00046FC0" w:rsidRPr="008940D2" w:rsidRDefault="7F9EC3C5" w:rsidP="79A72EDF">
      <w:pPr>
        <w:rPr>
          <w:rFonts w:cs="Times New Roman"/>
        </w:rPr>
      </w:pPr>
      <w:r w:rsidRPr="79A72EDF">
        <w:rPr>
          <w:rFonts w:cs="Times New Roman"/>
          <w:b/>
          <w:bCs/>
        </w:rPr>
        <w:t>Järeldus mõju olulisuse kohta:</w:t>
      </w:r>
      <w:r w:rsidR="5661E6B2" w:rsidRPr="79A72EDF">
        <w:rPr>
          <w:rFonts w:cs="Times New Roman"/>
          <w:b/>
          <w:bCs/>
        </w:rPr>
        <w:t xml:space="preserve"> </w:t>
      </w:r>
      <w:r w:rsidR="5661E6B2" w:rsidRPr="79A72EDF">
        <w:rPr>
          <w:rFonts w:cs="Times New Roman"/>
        </w:rPr>
        <w:t>Mõju on väikene, kuna tegevusloa taotlusi ja nendega seonduv töökoormus oli vähene.</w:t>
      </w:r>
      <w:commentRangeStart w:id="113"/>
      <w:commentRangeEnd w:id="113"/>
      <w:r w:rsidR="00046FC0">
        <w:commentReference w:id="113"/>
      </w:r>
    </w:p>
    <w:p w14:paraId="42DD467A" w14:textId="77777777" w:rsidR="00D23D33" w:rsidRPr="008940D2" w:rsidRDefault="00D23D33" w:rsidP="00D50A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Cs w:val="24"/>
        </w:rPr>
      </w:pPr>
    </w:p>
    <w:p w14:paraId="063E9DFF" w14:textId="2DE5D388" w:rsidR="00937785" w:rsidRPr="008940D2" w:rsidRDefault="00937785" w:rsidP="002E3283">
      <w:pPr>
        <w:rPr>
          <w:b/>
        </w:rPr>
      </w:pPr>
      <w:r w:rsidRPr="008940D2">
        <w:rPr>
          <w:b/>
        </w:rPr>
        <w:t>7. Seaduse rakendamise</w:t>
      </w:r>
      <w:r w:rsidR="0084014F" w:rsidRPr="008940D2">
        <w:rPr>
          <w:b/>
        </w:rPr>
        <w:t>ga seotud tegevused,</w:t>
      </w:r>
      <w:r w:rsidRPr="008940D2">
        <w:rPr>
          <w:b/>
        </w:rPr>
        <w:t xml:space="preserve"> </w:t>
      </w:r>
      <w:r w:rsidR="0084014F" w:rsidRPr="008940D2">
        <w:rPr>
          <w:b/>
        </w:rPr>
        <w:t>eeldatavad</w:t>
      </w:r>
      <w:r w:rsidRPr="008940D2">
        <w:rPr>
          <w:b/>
        </w:rPr>
        <w:t xml:space="preserve"> kulu</w:t>
      </w:r>
      <w:r w:rsidR="0084014F" w:rsidRPr="008940D2">
        <w:rPr>
          <w:b/>
        </w:rPr>
        <w:t>d</w:t>
      </w:r>
      <w:r w:rsidRPr="008940D2">
        <w:rPr>
          <w:b/>
        </w:rPr>
        <w:t xml:space="preserve"> </w:t>
      </w:r>
      <w:r w:rsidR="0084014F" w:rsidRPr="008940D2">
        <w:rPr>
          <w:b/>
        </w:rPr>
        <w:t xml:space="preserve">ja </w:t>
      </w:r>
      <w:r w:rsidR="00B44EDD" w:rsidRPr="008940D2">
        <w:rPr>
          <w:b/>
        </w:rPr>
        <w:t>tulud</w:t>
      </w:r>
    </w:p>
    <w:p w14:paraId="2B3FE21B" w14:textId="77777777" w:rsidR="00BB3FB3" w:rsidRPr="008940D2" w:rsidRDefault="00BB3FB3" w:rsidP="00BB3FB3">
      <w:pPr>
        <w:pStyle w:val="Default"/>
        <w:jc w:val="both"/>
        <w:rPr>
          <w:color w:val="auto"/>
        </w:rPr>
      </w:pPr>
    </w:p>
    <w:p w14:paraId="7CEDA2B8" w14:textId="6A3D6D6B" w:rsidR="00716EBE" w:rsidRPr="008940D2" w:rsidRDefault="00937785" w:rsidP="00BB3FB3">
      <w:pPr>
        <w:pStyle w:val="Default"/>
        <w:jc w:val="both"/>
        <w:rPr>
          <w:color w:val="auto"/>
        </w:rPr>
      </w:pPr>
      <w:r w:rsidRPr="008940D2">
        <w:rPr>
          <w:color w:val="auto"/>
        </w:rPr>
        <w:t>Eelnõu</w:t>
      </w:r>
      <w:r w:rsidR="00716EBE" w:rsidRPr="008940D2">
        <w:rPr>
          <w:color w:val="auto"/>
        </w:rPr>
        <w:t xml:space="preserve">l on minimaalne </w:t>
      </w:r>
      <w:r w:rsidRPr="008940D2">
        <w:rPr>
          <w:color w:val="auto"/>
        </w:rPr>
        <w:t>mõju riigieelarve tuludele</w:t>
      </w:r>
      <w:r w:rsidR="00716EBE" w:rsidRPr="008940D2">
        <w:rPr>
          <w:color w:val="auto"/>
        </w:rPr>
        <w:t>.</w:t>
      </w:r>
      <w:r w:rsidR="00D97FE4" w:rsidRPr="008940D2">
        <w:rPr>
          <w:color w:val="auto"/>
        </w:rPr>
        <w:t xml:space="preserve"> Käibemaksuseaduse § 16 lõike 1 punkt 1 kohaselt ei maksustata </w:t>
      </w:r>
      <w:r w:rsidR="00B36E72" w:rsidRPr="008940D2">
        <w:rPr>
          <w:color w:val="auto"/>
        </w:rPr>
        <w:t>UPT</w:t>
      </w:r>
      <w:r w:rsidR="00D97FE4" w:rsidRPr="008940D2">
        <w:rPr>
          <w:color w:val="auto"/>
        </w:rPr>
        <w:t xml:space="preserve"> käivet käibemaksuga, seega ei mõjuta UPT põhjendatud tasule üleminek riigieelarve tulu ega kulu.</w:t>
      </w:r>
      <w:r w:rsidR="00716EBE" w:rsidRPr="008940D2">
        <w:rPr>
          <w:color w:val="auto"/>
        </w:rPr>
        <w:t xml:space="preserve"> Eelnõuga kaotatakse ära tegevusloa esitamise kohustus väljaspool universaalset postiteenust, mistõttu ei tasuta </w:t>
      </w:r>
      <w:r w:rsidR="00463DDB" w:rsidRPr="008940D2">
        <w:rPr>
          <w:color w:val="auto"/>
        </w:rPr>
        <w:t xml:space="preserve">edaspidi enam </w:t>
      </w:r>
      <w:r w:rsidR="00716EBE" w:rsidRPr="008940D2">
        <w:rPr>
          <w:color w:val="auto"/>
        </w:rPr>
        <w:t>ka vastavaid riigilõivusid.</w:t>
      </w:r>
      <w:r w:rsidR="00D97FE4" w:rsidRPr="008940D2">
        <w:rPr>
          <w:color w:val="auto"/>
        </w:rPr>
        <w:t xml:space="preserve"> Nimetatud riigilõivud olid vastavalt 370 eurot taotluse läbi vaatamise eest ning muutmise taotluse läbi vaatamise eest 250 eurot.</w:t>
      </w:r>
      <w:r w:rsidR="00716EBE" w:rsidRPr="008940D2">
        <w:rPr>
          <w:color w:val="auto"/>
        </w:rPr>
        <w:t xml:space="preserve"> Kuna tegevusloaga postiteenuse osutajaid on hetkel kaks ning </w:t>
      </w:r>
      <w:r w:rsidR="00463DDB" w:rsidRPr="008940D2">
        <w:rPr>
          <w:color w:val="auto"/>
        </w:rPr>
        <w:t xml:space="preserve">väljastatud </w:t>
      </w:r>
      <w:r w:rsidR="00716EBE" w:rsidRPr="008940D2">
        <w:rPr>
          <w:color w:val="auto"/>
        </w:rPr>
        <w:t>tegevusl</w:t>
      </w:r>
      <w:r w:rsidR="00463DDB" w:rsidRPr="008940D2">
        <w:rPr>
          <w:color w:val="auto"/>
        </w:rPr>
        <w:t>oad</w:t>
      </w:r>
      <w:r w:rsidR="00716EBE" w:rsidRPr="008940D2">
        <w:rPr>
          <w:color w:val="auto"/>
        </w:rPr>
        <w:t xml:space="preserve"> kehti</w:t>
      </w:r>
      <w:r w:rsidR="00463DDB" w:rsidRPr="008940D2">
        <w:rPr>
          <w:color w:val="auto"/>
        </w:rPr>
        <w:t>vad</w:t>
      </w:r>
      <w:r w:rsidR="00716EBE" w:rsidRPr="008940D2">
        <w:rPr>
          <w:color w:val="auto"/>
        </w:rPr>
        <w:t xml:space="preserve"> viis aastat, </w:t>
      </w:r>
      <w:r w:rsidR="00463DDB" w:rsidRPr="008940D2">
        <w:rPr>
          <w:color w:val="auto"/>
        </w:rPr>
        <w:t>väheneb</w:t>
      </w:r>
      <w:r w:rsidR="00D97FE4" w:rsidRPr="008940D2">
        <w:rPr>
          <w:color w:val="auto"/>
        </w:rPr>
        <w:t xml:space="preserve"> aastane</w:t>
      </w:r>
      <w:r w:rsidR="00463DDB" w:rsidRPr="008940D2">
        <w:rPr>
          <w:color w:val="auto"/>
        </w:rPr>
        <w:t xml:space="preserve"> riigieelarve tulu </w:t>
      </w:r>
      <w:r w:rsidR="00716EBE" w:rsidRPr="008940D2">
        <w:rPr>
          <w:color w:val="auto"/>
        </w:rPr>
        <w:t xml:space="preserve">maksimaalselt </w:t>
      </w:r>
      <w:r w:rsidR="00463DDB" w:rsidRPr="008940D2">
        <w:rPr>
          <w:color w:val="auto"/>
        </w:rPr>
        <w:t xml:space="preserve">mõne </w:t>
      </w:r>
      <w:r w:rsidR="00716EBE" w:rsidRPr="008940D2">
        <w:rPr>
          <w:color w:val="auto"/>
        </w:rPr>
        <w:t>saja euro ulatuses</w:t>
      </w:r>
      <w:r w:rsidR="00463DDB" w:rsidRPr="008940D2">
        <w:rPr>
          <w:color w:val="auto"/>
        </w:rPr>
        <w:t>, mis oleks laekunud tegevusloa tingimuste muutmise taotluse riigilõivu tasumisest või potentsiaalsest uue tegevusloa taotluse riigilõivu tasumisest</w:t>
      </w:r>
      <w:r w:rsidR="00716EBE" w:rsidRPr="008940D2">
        <w:rPr>
          <w:color w:val="auto"/>
        </w:rPr>
        <w:t>.</w:t>
      </w:r>
    </w:p>
    <w:p w14:paraId="1EFB4E7D" w14:textId="77777777" w:rsidR="00C164F6" w:rsidRPr="008940D2" w:rsidRDefault="00C164F6" w:rsidP="00BB3FB3">
      <w:pPr>
        <w:pStyle w:val="Default"/>
        <w:jc w:val="both"/>
        <w:rPr>
          <w:color w:val="auto"/>
        </w:rPr>
      </w:pPr>
    </w:p>
    <w:p w14:paraId="4CD1EE90" w14:textId="62778A23" w:rsidR="00937785" w:rsidRPr="008940D2" w:rsidRDefault="00716EBE" w:rsidP="00BB3FB3">
      <w:pPr>
        <w:pStyle w:val="Default"/>
        <w:jc w:val="both"/>
        <w:rPr>
          <w:color w:val="auto"/>
        </w:rPr>
      </w:pPr>
      <w:r w:rsidRPr="008940D2">
        <w:rPr>
          <w:color w:val="auto"/>
        </w:rPr>
        <w:t>Mõju riigieelarve</w:t>
      </w:r>
      <w:r w:rsidR="00937785" w:rsidRPr="008940D2">
        <w:rPr>
          <w:color w:val="auto"/>
        </w:rPr>
        <w:t xml:space="preserve"> kuludele ei ole. </w:t>
      </w:r>
      <w:r w:rsidR="0022349F" w:rsidRPr="008940D2">
        <w:rPr>
          <w:color w:val="auto"/>
        </w:rPr>
        <w:t>Muudatustega ei kaasne postiteenuse osutajatele ega riigile täiendavaid kulusid.</w:t>
      </w:r>
    </w:p>
    <w:p w14:paraId="2B6763D6" w14:textId="77777777" w:rsidR="008060E0" w:rsidRPr="008940D2" w:rsidRDefault="008060E0" w:rsidP="002E3283">
      <w:pPr>
        <w:rPr>
          <w:b/>
        </w:rPr>
      </w:pPr>
    </w:p>
    <w:p w14:paraId="74978523" w14:textId="71F1FBCB" w:rsidR="00937785" w:rsidRPr="008940D2" w:rsidRDefault="00937785" w:rsidP="1266BB03">
      <w:pPr>
        <w:rPr>
          <w:b/>
          <w:bCs/>
        </w:rPr>
      </w:pPr>
      <w:commentRangeStart w:id="114"/>
      <w:r w:rsidRPr="1266BB03">
        <w:rPr>
          <w:b/>
          <w:bCs/>
        </w:rPr>
        <w:t xml:space="preserve">8. Seaduse </w:t>
      </w:r>
      <w:r w:rsidR="008E0DBC" w:rsidRPr="1266BB03">
        <w:rPr>
          <w:b/>
          <w:bCs/>
        </w:rPr>
        <w:t>rakendu</w:t>
      </w:r>
      <w:r w:rsidR="00ED481A" w:rsidRPr="1266BB03">
        <w:rPr>
          <w:b/>
          <w:bCs/>
        </w:rPr>
        <w:t>saktid</w:t>
      </w:r>
      <w:commentRangeEnd w:id="114"/>
      <w:r>
        <w:commentReference w:id="114"/>
      </w:r>
    </w:p>
    <w:p w14:paraId="6B558345" w14:textId="77777777" w:rsidR="007D32D9" w:rsidRPr="008940D2" w:rsidRDefault="007D32D9" w:rsidP="002E3283">
      <w:pPr>
        <w:rPr>
          <w:b/>
        </w:rPr>
      </w:pPr>
    </w:p>
    <w:p w14:paraId="73DB7B9C" w14:textId="5254FBA3" w:rsidR="00BB3FB3" w:rsidRPr="008940D2" w:rsidRDefault="794A971D" w:rsidP="00BB3FB3">
      <w:r>
        <w:t xml:space="preserve">Eelnõuga tehtavate muudatuste kohaselt muudetakse </w:t>
      </w:r>
      <w:r w:rsidR="4F72BB35">
        <w:t>kolme</w:t>
      </w:r>
      <w:r>
        <w:t xml:space="preserve"> majandus- ja kommunikatsiooniministri määrust</w:t>
      </w:r>
      <w:r w:rsidR="460EB25E">
        <w:t xml:space="preserve"> ning </w:t>
      </w:r>
      <w:commentRangeStart w:id="115"/>
      <w:r w:rsidR="460EB25E">
        <w:t>luuakse üks regionaal- ja põllumajandusministri määrus</w:t>
      </w:r>
      <w:r w:rsidR="68FEB73E">
        <w:t>:</w:t>
      </w:r>
      <w:commentRangeEnd w:id="115"/>
      <w:r w:rsidR="00707EE0">
        <w:commentReference w:id="115"/>
      </w:r>
    </w:p>
    <w:p w14:paraId="3EE90166" w14:textId="0BE78931" w:rsidR="002A0896" w:rsidRPr="008940D2" w:rsidRDefault="002A0896" w:rsidP="00BB3FB3"/>
    <w:p w14:paraId="5208A7E5" w14:textId="5223BE1A" w:rsidR="002A0896" w:rsidRPr="008940D2" w:rsidRDefault="00EF2ADE" w:rsidP="00EF2ADE">
      <w:r w:rsidRPr="008940D2">
        <w:t xml:space="preserve">1) </w:t>
      </w:r>
      <w:r w:rsidR="007D32D9" w:rsidRPr="008940D2">
        <w:t>Posti</w:t>
      </w:r>
      <w:r w:rsidR="00A13F49" w:rsidRPr="008940D2">
        <w:t>seaduse</w:t>
      </w:r>
      <w:r w:rsidR="002A0896" w:rsidRPr="008940D2">
        <w:t xml:space="preserve"> § </w:t>
      </w:r>
      <w:r w:rsidR="007D32D9" w:rsidRPr="008940D2">
        <w:t>4</w:t>
      </w:r>
      <w:r w:rsidR="002A0896" w:rsidRPr="008940D2">
        <w:t xml:space="preserve"> lõike </w:t>
      </w:r>
      <w:r w:rsidR="007D32D9" w:rsidRPr="008940D2">
        <w:t>13</w:t>
      </w:r>
      <w:r w:rsidR="002A0896" w:rsidRPr="008940D2">
        <w:t xml:space="preserve"> alusel antud </w:t>
      </w:r>
      <w:r w:rsidR="007D32D9" w:rsidRPr="008940D2">
        <w:t>majandus- ja kommunikatsiooniministri</w:t>
      </w:r>
      <w:r w:rsidR="002A0896" w:rsidRPr="008940D2">
        <w:t xml:space="preserve"> </w:t>
      </w:r>
      <w:r w:rsidR="008E61ED" w:rsidRPr="008940D2">
        <w:t>22.06.2006</w:t>
      </w:r>
      <w:r w:rsidR="0078735C" w:rsidRPr="008940D2">
        <w:t>. a</w:t>
      </w:r>
      <w:r w:rsidR="008E61ED" w:rsidRPr="008940D2">
        <w:t xml:space="preserve"> </w:t>
      </w:r>
      <w:r w:rsidR="002A0896" w:rsidRPr="008940D2">
        <w:t xml:space="preserve">määrus nr </w:t>
      </w:r>
      <w:r w:rsidR="007076A6" w:rsidRPr="008940D2">
        <w:t>57</w:t>
      </w:r>
      <w:r w:rsidR="002A0896" w:rsidRPr="008940D2">
        <w:t xml:space="preserve"> „</w:t>
      </w:r>
      <w:r w:rsidR="007D32D9" w:rsidRPr="008940D2">
        <w:t xml:space="preserve">Täht- ja väärtsaadetise </w:t>
      </w:r>
      <w:r w:rsidR="00B36E72" w:rsidRPr="008940D2">
        <w:t>UPT</w:t>
      </w:r>
      <w:r w:rsidR="0047453B">
        <w:t>-</w:t>
      </w:r>
      <w:r w:rsidR="007D32D9" w:rsidRPr="008940D2">
        <w:t>na edastamisele esitatavad nõuded</w:t>
      </w:r>
      <w:r w:rsidR="002A0896" w:rsidRPr="008940D2">
        <w:t xml:space="preserve">“ </w:t>
      </w:r>
      <w:bookmarkStart w:id="116" w:name="_Hlk104546969"/>
      <w:r w:rsidR="002A0896" w:rsidRPr="008940D2">
        <w:t>–</w:t>
      </w:r>
      <w:bookmarkEnd w:id="116"/>
      <w:r w:rsidR="002A0896" w:rsidRPr="008940D2">
        <w:t xml:space="preserve"> </w:t>
      </w:r>
      <w:r w:rsidR="007D32D9" w:rsidRPr="008940D2">
        <w:t xml:space="preserve">muudetakse määruse pealkirja ning </w:t>
      </w:r>
      <w:r w:rsidR="00A53A69" w:rsidRPr="008940D2">
        <w:t>määrus viiakse kooskõlla muudetud seadusega</w:t>
      </w:r>
      <w:r w:rsidR="007D32D9" w:rsidRPr="008940D2">
        <w:t xml:space="preserve"> (</w:t>
      </w:r>
      <w:r w:rsidR="00B40BD2" w:rsidRPr="008940D2">
        <w:t>määruses</w:t>
      </w:r>
      <w:r w:rsidR="00EB48F1" w:rsidRPr="008940D2">
        <w:t>t</w:t>
      </w:r>
      <w:r w:rsidR="00B40BD2" w:rsidRPr="008940D2">
        <w:t xml:space="preserve"> </w:t>
      </w:r>
      <w:r w:rsidR="00EB48F1" w:rsidRPr="008940D2">
        <w:t>eemalda</w:t>
      </w:r>
      <w:r w:rsidR="00B40BD2" w:rsidRPr="008940D2">
        <w:t xml:space="preserve">takse väärtsaadetise </w:t>
      </w:r>
      <w:r w:rsidR="00EB48F1" w:rsidRPr="008940D2">
        <w:t>eraldi postiteenuse liigina</w:t>
      </w:r>
      <w:r w:rsidR="007D32D9" w:rsidRPr="008940D2">
        <w:t>)</w:t>
      </w:r>
      <w:r w:rsidR="002A0896" w:rsidRPr="008940D2">
        <w:t>;</w:t>
      </w:r>
    </w:p>
    <w:p w14:paraId="37A2262E" w14:textId="629F8967" w:rsidR="00EF2ADE" w:rsidRPr="008940D2" w:rsidRDefault="00EF2ADE" w:rsidP="00EF2ADE"/>
    <w:p w14:paraId="1D671454" w14:textId="0477A679" w:rsidR="00EF2ADE" w:rsidRPr="008940D2" w:rsidRDefault="00EF2ADE" w:rsidP="00EF2ADE">
      <w:r>
        <w:t xml:space="preserve">2) </w:t>
      </w:r>
      <w:r w:rsidR="002433B8">
        <w:t xml:space="preserve">Postiseaduse § 6 lõike 5 alusel antud majandus- ja kommunikatsiooniministri </w:t>
      </w:r>
      <w:commentRangeStart w:id="117"/>
      <w:r w:rsidR="002433B8">
        <w:t>04.03.2009</w:t>
      </w:r>
      <w:r w:rsidR="0078735C">
        <w:t>. a</w:t>
      </w:r>
      <w:commentRangeEnd w:id="117"/>
      <w:r>
        <w:commentReference w:id="117"/>
      </w:r>
      <w:r w:rsidR="002433B8">
        <w:t xml:space="preserve"> määrus nr 19 „Avaliku konkursi läbiviimise tingimused </w:t>
      </w:r>
      <w:r w:rsidR="00B36E72">
        <w:t>UPT</w:t>
      </w:r>
      <w:r w:rsidR="002433B8">
        <w:t xml:space="preserve"> osutaja määramiseks“ – määruses asendatakse sõnad „taskukohane tasu“ sõnadega „põhjendatud tasu“ vastavas käändes;</w:t>
      </w:r>
    </w:p>
    <w:p w14:paraId="4EE5C2FA" w14:textId="77777777" w:rsidR="00EF2ADE" w:rsidRPr="008940D2" w:rsidRDefault="00EF2ADE" w:rsidP="00EF2ADE"/>
    <w:p w14:paraId="3FA9DE4A" w14:textId="59213876" w:rsidR="002433B8" w:rsidRPr="008940D2" w:rsidRDefault="50D352EA" w:rsidP="002A0896">
      <w:pPr>
        <w:rPr>
          <w:rFonts w:cs="Times New Roman"/>
        </w:rPr>
      </w:pPr>
      <w:r>
        <w:t>3</w:t>
      </w:r>
      <w:r w:rsidR="7E78039D">
        <w:t>)</w:t>
      </w:r>
      <w:r w:rsidR="0F17F671">
        <w:t xml:space="preserve"> Posti</w:t>
      </w:r>
      <w:r w:rsidR="115856CF">
        <w:t>seaduse</w:t>
      </w:r>
      <w:r w:rsidR="0F17F671">
        <w:t xml:space="preserve"> § 7 lõike 7 alusel antud majandus- ja kommunikatsiooniministri </w:t>
      </w:r>
      <w:r w:rsidR="157C3643">
        <w:t>10.07.2006</w:t>
      </w:r>
      <w:r w:rsidR="226AB2D6">
        <w:t>. a</w:t>
      </w:r>
      <w:r w:rsidR="157C3643">
        <w:t xml:space="preserve"> </w:t>
      </w:r>
      <w:commentRangeStart w:id="118"/>
      <w:r w:rsidR="0F17F671">
        <w:t>määrus nr 67</w:t>
      </w:r>
      <w:commentRangeEnd w:id="118"/>
      <w:r w:rsidR="002433B8">
        <w:commentReference w:id="118"/>
      </w:r>
      <w:r w:rsidR="0F17F671">
        <w:t xml:space="preserve"> „</w:t>
      </w:r>
      <w:r w:rsidR="1F1F3C83">
        <w:t xml:space="preserve">Nõuded </w:t>
      </w:r>
      <w:commentRangeStart w:id="119"/>
      <w:r w:rsidR="104794B6">
        <w:t>UPT</w:t>
      </w:r>
      <w:r w:rsidR="0F17F671">
        <w:t xml:space="preserve"> </w:t>
      </w:r>
      <w:commentRangeEnd w:id="119"/>
      <w:r w:rsidR="002433B8">
        <w:commentReference w:id="119"/>
      </w:r>
      <w:r w:rsidR="0F17F671">
        <w:t xml:space="preserve">osutamiseks kasutatavatele </w:t>
      </w:r>
      <w:r w:rsidR="0F17F671" w:rsidRPr="1266BB03">
        <w:rPr>
          <w:rFonts w:cs="Times New Roman"/>
        </w:rPr>
        <w:t xml:space="preserve">juurdepääsupunktidele ja nende paiknemisele“ – </w:t>
      </w:r>
      <w:commentRangeStart w:id="120"/>
      <w:r w:rsidR="0F17F671" w:rsidRPr="1266BB03">
        <w:rPr>
          <w:rFonts w:cs="Times New Roman"/>
        </w:rPr>
        <w:t>muudetakse</w:t>
      </w:r>
      <w:commentRangeEnd w:id="120"/>
      <w:r w:rsidR="002433B8">
        <w:commentReference w:id="120"/>
      </w:r>
      <w:r w:rsidR="0F17F671" w:rsidRPr="1266BB03">
        <w:rPr>
          <w:rFonts w:cs="Times New Roman"/>
        </w:rPr>
        <w:t xml:space="preserve"> </w:t>
      </w:r>
      <w:r w:rsidR="7AFE9AEC" w:rsidRPr="1266BB03">
        <w:rPr>
          <w:rFonts w:cs="Times New Roman"/>
        </w:rPr>
        <w:t xml:space="preserve">määruse </w:t>
      </w:r>
      <w:r w:rsidR="0F17F671" w:rsidRPr="1266BB03">
        <w:rPr>
          <w:rFonts w:cs="Times New Roman"/>
        </w:rPr>
        <w:t>§ 2</w:t>
      </w:r>
      <w:r w:rsidR="68FEB73E" w:rsidRPr="1266BB03">
        <w:rPr>
          <w:rFonts w:cs="Times New Roman"/>
        </w:rPr>
        <w:t xml:space="preserve"> ning lisatakse juurde nõuded </w:t>
      </w:r>
      <w:r w:rsidR="104794B6" w:rsidRPr="1266BB03">
        <w:rPr>
          <w:rFonts w:cs="Times New Roman"/>
        </w:rPr>
        <w:t>UPT</w:t>
      </w:r>
      <w:r w:rsidR="68FEB73E" w:rsidRPr="1266BB03">
        <w:rPr>
          <w:rFonts w:cs="Times New Roman"/>
        </w:rPr>
        <w:t xml:space="preserve"> osutamise kohta seaduse § 8 lõike </w:t>
      </w:r>
      <w:commentRangeStart w:id="121"/>
      <w:r w:rsidR="68FEB73E" w:rsidRPr="1266BB03">
        <w:rPr>
          <w:rFonts w:cs="Times New Roman"/>
        </w:rPr>
        <w:t>1¹</w:t>
      </w:r>
      <w:commentRangeEnd w:id="121"/>
      <w:r w:rsidR="002433B8">
        <w:commentReference w:id="121"/>
      </w:r>
      <w:r w:rsidR="68FEB73E" w:rsidRPr="1266BB03">
        <w:rPr>
          <w:rFonts w:cs="Times New Roman"/>
        </w:rPr>
        <w:t xml:space="preserve">, 36¹ lõike </w:t>
      </w:r>
      <w:commentRangeStart w:id="122"/>
      <w:r w:rsidR="68FEB73E" w:rsidRPr="1266BB03">
        <w:rPr>
          <w:rFonts w:cs="Times New Roman"/>
        </w:rPr>
        <w:t>1¹</w:t>
      </w:r>
      <w:commentRangeEnd w:id="122"/>
      <w:r w:rsidR="002433B8">
        <w:commentReference w:id="122"/>
      </w:r>
      <w:r w:rsidR="68FEB73E" w:rsidRPr="1266BB03">
        <w:rPr>
          <w:rFonts w:cs="Times New Roman"/>
        </w:rPr>
        <w:t xml:space="preserve"> ja § 37 lõike 1¹ alusel</w:t>
      </w:r>
      <w:r w:rsidRPr="1266BB03">
        <w:rPr>
          <w:rFonts w:cs="Times New Roman"/>
        </w:rPr>
        <w:t>;</w:t>
      </w:r>
    </w:p>
    <w:p w14:paraId="28007F30" w14:textId="77777777" w:rsidR="00E16207" w:rsidRPr="008940D2" w:rsidRDefault="00E16207" w:rsidP="002A0896">
      <w:pPr>
        <w:rPr>
          <w:rFonts w:cs="Times New Roman"/>
        </w:rPr>
      </w:pPr>
    </w:p>
    <w:p w14:paraId="7261A8E0" w14:textId="391A9D70" w:rsidR="00E16207" w:rsidRPr="008940D2" w:rsidRDefault="460EB25E" w:rsidP="79A72EDF">
      <w:pPr>
        <w:rPr>
          <w:rFonts w:cs="Times New Roman"/>
        </w:rPr>
      </w:pPr>
      <w:commentRangeStart w:id="123"/>
      <w:r w:rsidRPr="2916609E">
        <w:rPr>
          <w:rFonts w:cs="Times New Roman"/>
        </w:rPr>
        <w:t>4) Postiseaduse § 39</w:t>
      </w:r>
      <w:r w:rsidRPr="2916609E">
        <w:rPr>
          <w:rFonts w:cs="Times New Roman"/>
          <w:vertAlign w:val="superscript"/>
        </w:rPr>
        <w:t>3</w:t>
      </w:r>
      <w:r w:rsidRPr="2916609E">
        <w:rPr>
          <w:rFonts w:cs="Times New Roman"/>
        </w:rPr>
        <w:t xml:space="preserve"> lõike 4 kohaselt kinnitab valdkonna eest vastutav minister määrusega universaalse postiteenuse põhjendatud tasu.</w:t>
      </w:r>
      <w:commentRangeEnd w:id="123"/>
      <w:r w:rsidR="00E16207">
        <w:commentReference w:id="123"/>
      </w:r>
    </w:p>
    <w:p w14:paraId="2143F318" w14:textId="77777777" w:rsidR="004A0423" w:rsidRPr="008940D2" w:rsidRDefault="004A0423" w:rsidP="00BB3FB3">
      <w:pPr>
        <w:rPr>
          <w:rFonts w:cs="Times New Roman"/>
          <w:szCs w:val="24"/>
        </w:rPr>
      </w:pPr>
    </w:p>
    <w:p w14:paraId="46D19C1C" w14:textId="39D31D03" w:rsidR="00937785" w:rsidRPr="008940D2" w:rsidRDefault="55353B57" w:rsidP="00BB3FB3">
      <w:pPr>
        <w:pStyle w:val="Default"/>
        <w:jc w:val="both"/>
        <w:rPr>
          <w:color w:val="auto"/>
        </w:rPr>
      </w:pPr>
      <w:commentRangeStart w:id="124"/>
      <w:r w:rsidRPr="79A72EDF">
        <w:rPr>
          <w:color w:val="auto"/>
        </w:rPr>
        <w:t>Eelnõuga nähakse ette</w:t>
      </w:r>
      <w:r w:rsidR="0B28E441" w:rsidRPr="79A72EDF">
        <w:rPr>
          <w:color w:val="auto"/>
        </w:rPr>
        <w:t xml:space="preserve"> </w:t>
      </w:r>
      <w:r w:rsidR="0B99F2FE" w:rsidRPr="79A72EDF">
        <w:rPr>
          <w:color w:val="auto"/>
        </w:rPr>
        <w:t>ühe</w:t>
      </w:r>
      <w:r w:rsidR="0B28E441" w:rsidRPr="79A72EDF">
        <w:rPr>
          <w:color w:val="auto"/>
        </w:rPr>
        <w:t xml:space="preserve"> </w:t>
      </w:r>
      <w:r w:rsidRPr="79A72EDF">
        <w:rPr>
          <w:color w:val="auto"/>
        </w:rPr>
        <w:t>Vab</w:t>
      </w:r>
      <w:r w:rsidR="0B28E441" w:rsidRPr="79A72EDF">
        <w:rPr>
          <w:color w:val="auto"/>
        </w:rPr>
        <w:t>ariigi Valitsuse määruse</w:t>
      </w:r>
      <w:r w:rsidRPr="79A72EDF">
        <w:rPr>
          <w:color w:val="auto"/>
        </w:rPr>
        <w:t>, ühe r</w:t>
      </w:r>
      <w:r w:rsidR="0B28E441" w:rsidRPr="79A72EDF">
        <w:rPr>
          <w:color w:val="auto"/>
        </w:rPr>
        <w:t xml:space="preserve">ahandusministri määruse </w:t>
      </w:r>
      <w:r w:rsidRPr="79A72EDF">
        <w:rPr>
          <w:color w:val="auto"/>
        </w:rPr>
        <w:t xml:space="preserve">ja </w:t>
      </w:r>
      <w:r w:rsidR="0999B316" w:rsidRPr="79A72EDF">
        <w:rPr>
          <w:color w:val="auto"/>
        </w:rPr>
        <w:t>nelja</w:t>
      </w:r>
      <w:r w:rsidRPr="79A72EDF">
        <w:rPr>
          <w:color w:val="auto"/>
        </w:rPr>
        <w:t xml:space="preserve"> majandus- ja kommunikat</w:t>
      </w:r>
      <w:r w:rsidR="0B28E441" w:rsidRPr="79A72EDF">
        <w:rPr>
          <w:color w:val="auto"/>
        </w:rPr>
        <w:t xml:space="preserve">siooniministri </w:t>
      </w:r>
      <w:r w:rsidR="4C43BD6A" w:rsidRPr="79A72EDF">
        <w:rPr>
          <w:color w:val="auto"/>
        </w:rPr>
        <w:t xml:space="preserve">määruse kehtetuks </w:t>
      </w:r>
      <w:r w:rsidR="484F3991" w:rsidRPr="79A72EDF">
        <w:rPr>
          <w:color w:val="auto"/>
        </w:rPr>
        <w:t>tunnistamine:</w:t>
      </w:r>
      <w:commentRangeEnd w:id="124"/>
      <w:r w:rsidR="00937785">
        <w:commentReference w:id="124"/>
      </w:r>
    </w:p>
    <w:p w14:paraId="725EC772" w14:textId="77777777" w:rsidR="00A14158" w:rsidRPr="008940D2" w:rsidRDefault="00A14158" w:rsidP="00BB3FB3">
      <w:pPr>
        <w:pStyle w:val="Default"/>
        <w:jc w:val="both"/>
        <w:rPr>
          <w:color w:val="auto"/>
        </w:rPr>
      </w:pPr>
    </w:p>
    <w:p w14:paraId="295C76C9" w14:textId="3D75BB44" w:rsidR="007C00DC" w:rsidRPr="008940D2" w:rsidRDefault="002B0C3F" w:rsidP="6F05F385">
      <w:pPr>
        <w:pStyle w:val="Loendilik"/>
        <w:numPr>
          <w:ilvl w:val="0"/>
          <w:numId w:val="4"/>
        </w:numPr>
        <w:rPr>
          <w:rFonts w:eastAsia="Times New Roman" w:cs="Times New Roman"/>
          <w:color w:val="000000"/>
          <w:szCs w:val="24"/>
        </w:rPr>
      </w:pPr>
      <w:r w:rsidRPr="6F05F385">
        <w:rPr>
          <w:rFonts w:eastAsia="Times New Roman" w:cs="Times New Roman"/>
          <w:szCs w:val="24"/>
        </w:rPr>
        <w:lastRenderedPageBreak/>
        <w:t>Vabariigi Valituse 05.03.2009</w:t>
      </w:r>
      <w:r w:rsidR="001505A4" w:rsidRPr="6F05F385">
        <w:rPr>
          <w:rFonts w:eastAsia="Times New Roman" w:cs="Times New Roman"/>
          <w:szCs w:val="24"/>
        </w:rPr>
        <w:t>. a</w:t>
      </w:r>
      <w:r w:rsidRPr="6F05F385">
        <w:rPr>
          <w:rFonts w:eastAsia="Times New Roman" w:cs="Times New Roman"/>
          <w:szCs w:val="24"/>
        </w:rPr>
        <w:t xml:space="preserve"> määrus nr 46 „</w:t>
      </w:r>
      <w:r w:rsidR="00B36E72" w:rsidRPr="6F05F385">
        <w:rPr>
          <w:rFonts w:eastAsia="Times New Roman" w:cs="Times New Roman"/>
          <w:szCs w:val="24"/>
        </w:rPr>
        <w:t>UPT</w:t>
      </w:r>
      <w:r w:rsidRPr="6F05F385">
        <w:rPr>
          <w:rFonts w:eastAsia="Times New Roman" w:cs="Times New Roman"/>
          <w:szCs w:val="24"/>
        </w:rPr>
        <w:t xml:space="preserve"> makse määra kehtestamine“</w:t>
      </w:r>
      <w:r w:rsidR="006D7F80" w:rsidRPr="6F05F385">
        <w:rPr>
          <w:rStyle w:val="Allmrkuseviide"/>
          <w:rFonts w:eastAsia="Times New Roman" w:cs="Times New Roman"/>
          <w:szCs w:val="24"/>
        </w:rPr>
        <w:footnoteReference w:id="14"/>
      </w:r>
      <w:r w:rsidR="007C00DC" w:rsidRPr="6F05F385">
        <w:rPr>
          <w:rFonts w:eastAsia="Times New Roman" w:cs="Times New Roman"/>
          <w:szCs w:val="24"/>
        </w:rPr>
        <w:t xml:space="preserve"> </w:t>
      </w:r>
      <w:r w:rsidR="00F02244" w:rsidRPr="6F05F385">
        <w:rPr>
          <w:rFonts w:eastAsia="Times New Roman" w:cs="Times New Roman"/>
          <w:szCs w:val="24"/>
        </w:rPr>
        <w:t>–</w:t>
      </w:r>
      <w:r w:rsidR="007C00DC" w:rsidRPr="6F05F385">
        <w:rPr>
          <w:rFonts w:eastAsia="Times New Roman" w:cs="Times New Roman"/>
          <w:color w:val="000000"/>
          <w:szCs w:val="24"/>
        </w:rPr>
        <w:t xml:space="preserve"> antud määrus </w:t>
      </w:r>
      <w:r w:rsidR="00F02244" w:rsidRPr="6F05F385">
        <w:rPr>
          <w:rFonts w:eastAsia="Times New Roman" w:cs="Times New Roman"/>
          <w:color w:val="000000"/>
          <w:szCs w:val="24"/>
        </w:rPr>
        <w:t>tunnistatakse</w:t>
      </w:r>
      <w:r w:rsidR="007C00DC" w:rsidRPr="6F05F385">
        <w:rPr>
          <w:rFonts w:eastAsia="Times New Roman" w:cs="Times New Roman"/>
          <w:color w:val="000000"/>
          <w:szCs w:val="24"/>
        </w:rPr>
        <w:t xml:space="preserve"> kehtetuks </w:t>
      </w:r>
      <w:r w:rsidR="00F02244" w:rsidRPr="6F05F385">
        <w:rPr>
          <w:rFonts w:eastAsia="Times New Roman" w:cs="Times New Roman"/>
          <w:color w:val="000000"/>
          <w:szCs w:val="24"/>
        </w:rPr>
        <w:t xml:space="preserve">käesoleva </w:t>
      </w:r>
      <w:r w:rsidR="007C00DC" w:rsidRPr="6F05F385">
        <w:rPr>
          <w:rFonts w:eastAsia="Times New Roman" w:cs="Times New Roman"/>
          <w:color w:val="000000"/>
          <w:szCs w:val="24"/>
        </w:rPr>
        <w:t xml:space="preserve">seaduse § </w:t>
      </w:r>
      <w:r w:rsidR="001C7F80" w:rsidRPr="6F05F385">
        <w:rPr>
          <w:rFonts w:eastAsia="Times New Roman" w:cs="Times New Roman"/>
          <w:color w:val="000000"/>
          <w:szCs w:val="24"/>
        </w:rPr>
        <w:t>4</w:t>
      </w:r>
      <w:r w:rsidR="007C00DC" w:rsidRPr="6F05F385">
        <w:rPr>
          <w:rFonts w:eastAsia="Times New Roman" w:cs="Times New Roman"/>
          <w:color w:val="000000"/>
          <w:szCs w:val="24"/>
        </w:rPr>
        <w:t xml:space="preserve"> lõikes </w:t>
      </w:r>
      <w:r w:rsidR="001C7F80" w:rsidRPr="6F05F385">
        <w:rPr>
          <w:rFonts w:eastAsia="Times New Roman" w:cs="Times New Roman"/>
          <w:color w:val="000000"/>
          <w:szCs w:val="24"/>
        </w:rPr>
        <w:t>3</w:t>
      </w:r>
      <w:r w:rsidR="007C00DC" w:rsidRPr="6F05F385">
        <w:rPr>
          <w:rFonts w:eastAsia="Times New Roman" w:cs="Times New Roman"/>
          <w:color w:val="000000"/>
          <w:szCs w:val="24"/>
        </w:rPr>
        <w:t xml:space="preserve"> </w:t>
      </w:r>
      <w:r w:rsidR="009A2005" w:rsidRPr="6F05F385">
        <w:rPr>
          <w:rFonts w:eastAsia="Times New Roman" w:cs="Times New Roman"/>
          <w:color w:val="000000"/>
          <w:szCs w:val="24"/>
        </w:rPr>
        <w:t>sätestat</w:t>
      </w:r>
      <w:r w:rsidR="007C00DC" w:rsidRPr="6F05F385">
        <w:rPr>
          <w:rFonts w:eastAsia="Times New Roman" w:cs="Times New Roman"/>
          <w:color w:val="000000"/>
          <w:szCs w:val="24"/>
        </w:rPr>
        <w:t xml:space="preserve">ud </w:t>
      </w:r>
      <w:r w:rsidR="001C7F80" w:rsidRPr="6F05F385">
        <w:rPr>
          <w:rFonts w:eastAsia="Times New Roman" w:cs="Times New Roman"/>
          <w:color w:val="000000"/>
          <w:szCs w:val="24"/>
        </w:rPr>
        <w:t>ajal</w:t>
      </w:r>
      <w:r w:rsidR="007C00DC" w:rsidRPr="6F05F385">
        <w:rPr>
          <w:rFonts w:eastAsia="Times New Roman" w:cs="Times New Roman"/>
          <w:color w:val="000000"/>
          <w:szCs w:val="24"/>
        </w:rPr>
        <w:t>;</w:t>
      </w:r>
    </w:p>
    <w:p w14:paraId="07AAB56F" w14:textId="0D8131EF" w:rsidR="00BF6257" w:rsidRPr="008940D2" w:rsidRDefault="1547FABE" w:rsidP="6F05F385">
      <w:pPr>
        <w:pStyle w:val="Allmrkusetekst"/>
        <w:numPr>
          <w:ilvl w:val="0"/>
          <w:numId w:val="4"/>
        </w:numPr>
        <w:rPr>
          <w:sz w:val="24"/>
          <w:szCs w:val="24"/>
        </w:rPr>
      </w:pPr>
      <w:commentRangeStart w:id="125"/>
      <w:r w:rsidRPr="6F05F385">
        <w:rPr>
          <w:sz w:val="24"/>
          <w:szCs w:val="24"/>
        </w:rPr>
        <w:t>m</w:t>
      </w:r>
      <w:r w:rsidR="07620E9E" w:rsidRPr="6F05F385">
        <w:rPr>
          <w:sz w:val="24"/>
          <w:szCs w:val="24"/>
        </w:rPr>
        <w:t>ajandus- ja kommunikatsiooniministri 10.02.2009</w:t>
      </w:r>
      <w:r w:rsidR="71D1A349" w:rsidRPr="6F05F385">
        <w:rPr>
          <w:sz w:val="24"/>
          <w:szCs w:val="24"/>
        </w:rPr>
        <w:t xml:space="preserve">. </w:t>
      </w:r>
      <w:r w:rsidR="5B8F5696" w:rsidRPr="6F05F385">
        <w:rPr>
          <w:sz w:val="24"/>
          <w:szCs w:val="24"/>
        </w:rPr>
        <w:t>a</w:t>
      </w:r>
      <w:r w:rsidR="07620E9E" w:rsidRPr="6F05F385">
        <w:rPr>
          <w:sz w:val="24"/>
          <w:szCs w:val="24"/>
        </w:rPr>
        <w:t xml:space="preserve"> määrus nr 8 „Kasutajalt </w:t>
      </w:r>
      <w:r w:rsidR="104794B6" w:rsidRPr="6F05F385">
        <w:rPr>
          <w:sz w:val="24"/>
          <w:szCs w:val="24"/>
        </w:rPr>
        <w:t>UPT</w:t>
      </w:r>
      <w:r w:rsidR="07620E9E" w:rsidRPr="6F05F385">
        <w:rPr>
          <w:sz w:val="24"/>
          <w:szCs w:val="24"/>
        </w:rPr>
        <w:t xml:space="preserve"> eest võetav taskukohane tasu“</w:t>
      </w:r>
      <w:commentRangeStart w:id="126"/>
      <w:r w:rsidR="006D7F80" w:rsidRPr="6F05F385">
        <w:rPr>
          <w:rStyle w:val="Allmrkuseviide"/>
          <w:sz w:val="24"/>
          <w:szCs w:val="24"/>
        </w:rPr>
        <w:footnoteReference w:id="15"/>
      </w:r>
      <w:commentRangeEnd w:id="126"/>
      <w:r w:rsidR="008031D4">
        <w:commentReference w:id="126"/>
      </w:r>
      <w:r w:rsidR="4DC5E7BB" w:rsidRPr="6F05F385">
        <w:rPr>
          <w:sz w:val="24"/>
          <w:szCs w:val="24"/>
        </w:rPr>
        <w:t xml:space="preserve"> –</w:t>
      </w:r>
      <w:r w:rsidR="18B666F3" w:rsidRPr="6F05F385">
        <w:rPr>
          <w:sz w:val="24"/>
          <w:szCs w:val="24"/>
        </w:rPr>
        <w:t xml:space="preserve"> </w:t>
      </w:r>
      <w:bookmarkStart w:id="127" w:name="_Hlk105419183"/>
      <w:r w:rsidR="18B666F3" w:rsidRPr="6F05F385">
        <w:rPr>
          <w:sz w:val="24"/>
          <w:szCs w:val="24"/>
        </w:rPr>
        <w:t xml:space="preserve">antud määrus tunnistatakse kehtetuks </w:t>
      </w:r>
      <w:r w:rsidR="5DB7D5D4" w:rsidRPr="6F05F385">
        <w:rPr>
          <w:sz w:val="24"/>
          <w:szCs w:val="24"/>
        </w:rPr>
        <w:t>eelnõu</w:t>
      </w:r>
      <w:r w:rsidR="18B666F3" w:rsidRPr="6F05F385">
        <w:rPr>
          <w:sz w:val="24"/>
          <w:szCs w:val="24"/>
        </w:rPr>
        <w:t xml:space="preserve"> § </w:t>
      </w:r>
      <w:r w:rsidR="0A8F3A6E" w:rsidRPr="6F05F385">
        <w:rPr>
          <w:sz w:val="24"/>
          <w:szCs w:val="24"/>
        </w:rPr>
        <w:t>4</w:t>
      </w:r>
      <w:r w:rsidR="18B666F3" w:rsidRPr="6F05F385">
        <w:rPr>
          <w:sz w:val="24"/>
          <w:szCs w:val="24"/>
        </w:rPr>
        <w:t xml:space="preserve"> lõikes 2 sätestatud </w:t>
      </w:r>
      <w:r w:rsidR="0A8F3A6E" w:rsidRPr="6F05F385">
        <w:rPr>
          <w:sz w:val="24"/>
          <w:szCs w:val="24"/>
        </w:rPr>
        <w:t>ajal</w:t>
      </w:r>
      <w:r w:rsidR="18B666F3" w:rsidRPr="6F05F385">
        <w:rPr>
          <w:sz w:val="24"/>
          <w:szCs w:val="24"/>
        </w:rPr>
        <w:t>;</w:t>
      </w:r>
      <w:commentRangeEnd w:id="125"/>
      <w:r w:rsidR="008031D4">
        <w:commentReference w:id="125"/>
      </w:r>
    </w:p>
    <w:bookmarkEnd w:id="127"/>
    <w:p w14:paraId="3B9765FD" w14:textId="5C88CC73" w:rsidR="009A2005" w:rsidRPr="008940D2" w:rsidRDefault="008031D4" w:rsidP="6F05F385">
      <w:pPr>
        <w:pStyle w:val="Loendilik"/>
        <w:numPr>
          <w:ilvl w:val="0"/>
          <w:numId w:val="4"/>
        </w:numPr>
        <w:rPr>
          <w:rFonts w:eastAsia="Times New Roman" w:cs="Times New Roman"/>
          <w:szCs w:val="24"/>
          <w:lang w:eastAsia="et-EE"/>
        </w:rPr>
      </w:pPr>
      <w:r w:rsidRPr="6F05F385">
        <w:rPr>
          <w:rFonts w:eastAsia="Times New Roman" w:cs="Times New Roman"/>
          <w:szCs w:val="24"/>
        </w:rPr>
        <w:t>m</w:t>
      </w:r>
      <w:r w:rsidR="00BF6257" w:rsidRPr="6F05F385">
        <w:rPr>
          <w:rFonts w:eastAsia="Times New Roman" w:cs="Times New Roman"/>
          <w:szCs w:val="24"/>
        </w:rPr>
        <w:t>ajandus</w:t>
      </w:r>
      <w:r w:rsidR="00DB0DCA" w:rsidRPr="6F05F385">
        <w:rPr>
          <w:rFonts w:eastAsia="Times New Roman" w:cs="Times New Roman"/>
          <w:szCs w:val="24"/>
        </w:rPr>
        <w:t>- ja kommunikatsiooniministri 04</w:t>
      </w:r>
      <w:r w:rsidR="00BF6257" w:rsidRPr="6F05F385">
        <w:rPr>
          <w:rFonts w:eastAsia="Times New Roman" w:cs="Times New Roman"/>
          <w:szCs w:val="24"/>
        </w:rPr>
        <w:t>.03.2009</w:t>
      </w:r>
      <w:r w:rsidR="001505A4" w:rsidRPr="6F05F385">
        <w:rPr>
          <w:rFonts w:eastAsia="Times New Roman" w:cs="Times New Roman"/>
          <w:szCs w:val="24"/>
        </w:rPr>
        <w:t xml:space="preserve">. </w:t>
      </w:r>
      <w:r w:rsidR="0061066C" w:rsidRPr="6F05F385">
        <w:rPr>
          <w:rFonts w:eastAsia="Times New Roman" w:cs="Times New Roman"/>
          <w:szCs w:val="24"/>
        </w:rPr>
        <w:t>a</w:t>
      </w:r>
      <w:r w:rsidR="00BF6257" w:rsidRPr="6F05F385">
        <w:rPr>
          <w:rFonts w:eastAsia="Times New Roman" w:cs="Times New Roman"/>
          <w:szCs w:val="24"/>
        </w:rPr>
        <w:t xml:space="preserve"> määrus nr </w:t>
      </w:r>
      <w:r w:rsidR="00DB0DCA" w:rsidRPr="6F05F385">
        <w:rPr>
          <w:rFonts w:eastAsia="Times New Roman" w:cs="Times New Roman"/>
          <w:szCs w:val="24"/>
        </w:rPr>
        <w:t>17</w:t>
      </w:r>
      <w:r w:rsidR="00BF6257" w:rsidRPr="6F05F385">
        <w:rPr>
          <w:rFonts w:eastAsia="Times New Roman" w:cs="Times New Roman"/>
          <w:szCs w:val="24"/>
        </w:rPr>
        <w:t xml:space="preserve"> „</w:t>
      </w:r>
      <w:r w:rsidR="00DB0DCA" w:rsidRPr="6F05F385">
        <w:rPr>
          <w:rFonts w:eastAsia="Times New Roman" w:cs="Times New Roman"/>
          <w:szCs w:val="24"/>
          <w:lang w:eastAsia="et-EE"/>
        </w:rPr>
        <w:t>Rahastamiskohustusega postiteenuse osutaja tulu- ja kuluarvestuse andmete deklareerimise nõuded</w:t>
      </w:r>
      <w:r w:rsidR="00BF6257" w:rsidRPr="6F05F385">
        <w:rPr>
          <w:rFonts w:eastAsia="Times New Roman" w:cs="Times New Roman"/>
          <w:szCs w:val="24"/>
          <w:lang w:eastAsia="et-EE"/>
        </w:rPr>
        <w:t>“</w:t>
      </w:r>
      <w:r w:rsidR="006D7F80" w:rsidRPr="6F05F385">
        <w:rPr>
          <w:rStyle w:val="Allmrkuseviide"/>
          <w:rFonts w:eastAsia="Times New Roman" w:cs="Times New Roman"/>
          <w:szCs w:val="24"/>
          <w:lang w:eastAsia="et-EE"/>
        </w:rPr>
        <w:footnoteReference w:id="16"/>
      </w:r>
      <w:r w:rsidR="00F02244" w:rsidRPr="6F05F385">
        <w:rPr>
          <w:rFonts w:eastAsia="Times New Roman" w:cs="Times New Roman"/>
          <w:szCs w:val="24"/>
          <w:lang w:eastAsia="et-EE"/>
        </w:rPr>
        <w:t xml:space="preserve"> –</w:t>
      </w:r>
      <w:r w:rsidR="009A2005" w:rsidRPr="6F05F385">
        <w:rPr>
          <w:rFonts w:eastAsia="Times New Roman" w:cs="Times New Roman"/>
          <w:szCs w:val="24"/>
        </w:rPr>
        <w:t xml:space="preserve"> </w:t>
      </w:r>
      <w:bookmarkStart w:id="128" w:name="_Hlk105419305"/>
      <w:r w:rsidR="009A2005" w:rsidRPr="6F05F385">
        <w:rPr>
          <w:rFonts w:eastAsia="Times New Roman" w:cs="Times New Roman"/>
          <w:szCs w:val="24"/>
          <w:lang w:eastAsia="et-EE"/>
        </w:rPr>
        <w:t xml:space="preserve">antud määrus tunnistatakse kehtetuks </w:t>
      </w:r>
      <w:r w:rsidR="002A798B" w:rsidRPr="6F05F385">
        <w:rPr>
          <w:rFonts w:eastAsia="Times New Roman" w:cs="Times New Roman"/>
          <w:szCs w:val="24"/>
          <w:lang w:eastAsia="et-EE"/>
        </w:rPr>
        <w:t>eelnõu</w:t>
      </w:r>
      <w:r w:rsidR="009A2005" w:rsidRPr="6F05F385">
        <w:rPr>
          <w:rFonts w:eastAsia="Times New Roman" w:cs="Times New Roman"/>
          <w:szCs w:val="24"/>
          <w:lang w:eastAsia="et-EE"/>
        </w:rPr>
        <w:t xml:space="preserve"> § </w:t>
      </w:r>
      <w:r w:rsidR="001C7F80" w:rsidRPr="6F05F385">
        <w:rPr>
          <w:rFonts w:eastAsia="Times New Roman" w:cs="Times New Roman"/>
          <w:szCs w:val="24"/>
          <w:lang w:eastAsia="et-EE"/>
        </w:rPr>
        <w:t>4</w:t>
      </w:r>
      <w:r w:rsidR="009A2005" w:rsidRPr="6F05F385">
        <w:rPr>
          <w:rFonts w:eastAsia="Times New Roman" w:cs="Times New Roman"/>
          <w:szCs w:val="24"/>
          <w:lang w:eastAsia="et-EE"/>
        </w:rPr>
        <w:t xml:space="preserve"> lõikes </w:t>
      </w:r>
      <w:r w:rsidR="001C7F80" w:rsidRPr="6F05F385">
        <w:rPr>
          <w:rFonts w:eastAsia="Times New Roman" w:cs="Times New Roman"/>
          <w:szCs w:val="24"/>
          <w:lang w:eastAsia="et-EE"/>
        </w:rPr>
        <w:t>3</w:t>
      </w:r>
      <w:r w:rsidR="009A2005" w:rsidRPr="6F05F385">
        <w:rPr>
          <w:rFonts w:eastAsia="Times New Roman" w:cs="Times New Roman"/>
          <w:szCs w:val="24"/>
          <w:lang w:eastAsia="et-EE"/>
        </w:rPr>
        <w:t xml:space="preserve"> sätestatud </w:t>
      </w:r>
      <w:r w:rsidR="001C7F80" w:rsidRPr="6F05F385">
        <w:rPr>
          <w:rFonts w:eastAsia="Times New Roman" w:cs="Times New Roman"/>
          <w:szCs w:val="24"/>
          <w:lang w:eastAsia="et-EE"/>
        </w:rPr>
        <w:t>ajal</w:t>
      </w:r>
      <w:r w:rsidR="009A2005" w:rsidRPr="6F05F385">
        <w:rPr>
          <w:rFonts w:eastAsia="Times New Roman" w:cs="Times New Roman"/>
          <w:szCs w:val="24"/>
          <w:lang w:eastAsia="et-EE"/>
        </w:rPr>
        <w:t>;</w:t>
      </w:r>
    </w:p>
    <w:bookmarkEnd w:id="128"/>
    <w:p w14:paraId="013C1937" w14:textId="39518FA1" w:rsidR="00B76BA7" w:rsidRPr="008940D2" w:rsidRDefault="008031D4" w:rsidP="6F05F385">
      <w:pPr>
        <w:pStyle w:val="Loendilik"/>
        <w:numPr>
          <w:ilvl w:val="0"/>
          <w:numId w:val="4"/>
        </w:numPr>
        <w:rPr>
          <w:rFonts w:eastAsia="Times New Roman" w:cs="Times New Roman"/>
          <w:szCs w:val="24"/>
          <w:lang w:eastAsia="et-EE"/>
        </w:rPr>
      </w:pPr>
      <w:r w:rsidRPr="6F05F385">
        <w:rPr>
          <w:rFonts w:eastAsia="Times New Roman" w:cs="Times New Roman"/>
          <w:szCs w:val="24"/>
        </w:rPr>
        <w:t>m</w:t>
      </w:r>
      <w:r w:rsidR="002B0C3F" w:rsidRPr="6F05F385">
        <w:rPr>
          <w:rFonts w:eastAsia="Times New Roman" w:cs="Times New Roman"/>
          <w:szCs w:val="24"/>
        </w:rPr>
        <w:t>ajandus- ja kommunikatsiooniministri 06.03.2009</w:t>
      </w:r>
      <w:r w:rsidR="001505A4" w:rsidRPr="6F05F385">
        <w:rPr>
          <w:rFonts w:eastAsia="Times New Roman" w:cs="Times New Roman"/>
          <w:szCs w:val="24"/>
        </w:rPr>
        <w:t>. a</w:t>
      </w:r>
      <w:r w:rsidR="002B0C3F" w:rsidRPr="6F05F385">
        <w:rPr>
          <w:rFonts w:eastAsia="Times New Roman" w:cs="Times New Roman"/>
          <w:szCs w:val="24"/>
        </w:rPr>
        <w:t xml:space="preserve"> määrus nr 21 „</w:t>
      </w:r>
      <w:r w:rsidR="00B36E72" w:rsidRPr="6F05F385">
        <w:rPr>
          <w:rFonts w:eastAsia="Times New Roman" w:cs="Times New Roman"/>
          <w:szCs w:val="24"/>
          <w:lang w:eastAsia="et-EE"/>
        </w:rPr>
        <w:t>UPT</w:t>
      </w:r>
      <w:r w:rsidR="002B0C3F" w:rsidRPr="6F05F385">
        <w:rPr>
          <w:rFonts w:eastAsia="Times New Roman" w:cs="Times New Roman"/>
          <w:szCs w:val="24"/>
          <w:lang w:eastAsia="et-EE"/>
        </w:rPr>
        <w:t xml:space="preserve"> osutamise kohustuse täitmisega s</w:t>
      </w:r>
      <w:r w:rsidR="00B44EDD" w:rsidRPr="6F05F385">
        <w:rPr>
          <w:rFonts w:eastAsia="Times New Roman" w:cs="Times New Roman"/>
          <w:szCs w:val="24"/>
          <w:lang w:eastAsia="et-EE"/>
        </w:rPr>
        <w:t>eotud kulude hüvitamise kord“</w:t>
      </w:r>
      <w:r w:rsidR="006D7F80" w:rsidRPr="6F05F385">
        <w:rPr>
          <w:rStyle w:val="Allmrkuseviide"/>
          <w:rFonts w:eastAsia="Times New Roman" w:cs="Times New Roman"/>
          <w:szCs w:val="24"/>
          <w:lang w:eastAsia="et-EE"/>
        </w:rPr>
        <w:footnoteReference w:id="17"/>
      </w:r>
      <w:r w:rsidR="00F02244" w:rsidRPr="6F05F385">
        <w:rPr>
          <w:rFonts w:eastAsia="Times New Roman" w:cs="Times New Roman"/>
          <w:szCs w:val="24"/>
          <w:lang w:eastAsia="et-EE"/>
        </w:rPr>
        <w:t xml:space="preserve"> –</w:t>
      </w:r>
      <w:r w:rsidR="009A2005" w:rsidRPr="6F05F385">
        <w:rPr>
          <w:rFonts w:eastAsia="Times New Roman" w:cs="Times New Roman"/>
          <w:szCs w:val="24"/>
        </w:rPr>
        <w:t xml:space="preserve"> </w:t>
      </w:r>
      <w:r w:rsidR="009A2005" w:rsidRPr="6F05F385">
        <w:rPr>
          <w:rFonts w:eastAsia="Times New Roman" w:cs="Times New Roman"/>
          <w:szCs w:val="24"/>
          <w:lang w:eastAsia="et-EE"/>
        </w:rPr>
        <w:t xml:space="preserve">antud määrus tunnistatakse kehtetuks </w:t>
      </w:r>
      <w:r w:rsidR="002A798B" w:rsidRPr="6F05F385">
        <w:rPr>
          <w:rFonts w:eastAsia="Times New Roman" w:cs="Times New Roman"/>
          <w:szCs w:val="24"/>
          <w:lang w:eastAsia="et-EE"/>
        </w:rPr>
        <w:t>eelnõu</w:t>
      </w:r>
      <w:r w:rsidR="009A2005" w:rsidRPr="6F05F385">
        <w:rPr>
          <w:rFonts w:eastAsia="Times New Roman" w:cs="Times New Roman"/>
          <w:szCs w:val="24"/>
          <w:lang w:eastAsia="et-EE"/>
        </w:rPr>
        <w:t xml:space="preserve"> § </w:t>
      </w:r>
      <w:r w:rsidR="001C7F80" w:rsidRPr="6F05F385">
        <w:rPr>
          <w:rFonts w:eastAsia="Times New Roman" w:cs="Times New Roman"/>
          <w:szCs w:val="24"/>
          <w:lang w:eastAsia="et-EE"/>
        </w:rPr>
        <w:t>4</w:t>
      </w:r>
      <w:r w:rsidR="009A2005" w:rsidRPr="6F05F385">
        <w:rPr>
          <w:rFonts w:eastAsia="Times New Roman" w:cs="Times New Roman"/>
          <w:szCs w:val="24"/>
          <w:lang w:eastAsia="et-EE"/>
        </w:rPr>
        <w:t xml:space="preserve"> lõikes </w:t>
      </w:r>
      <w:r w:rsidR="002D52F0" w:rsidRPr="6F05F385">
        <w:rPr>
          <w:rFonts w:eastAsia="Times New Roman" w:cs="Times New Roman"/>
          <w:szCs w:val="24"/>
          <w:lang w:eastAsia="et-EE"/>
        </w:rPr>
        <w:t>3</w:t>
      </w:r>
      <w:r w:rsidR="009A2005" w:rsidRPr="6F05F385">
        <w:rPr>
          <w:rFonts w:eastAsia="Times New Roman" w:cs="Times New Roman"/>
          <w:szCs w:val="24"/>
          <w:lang w:eastAsia="et-EE"/>
        </w:rPr>
        <w:t xml:space="preserve"> sätestatud juhul;</w:t>
      </w:r>
    </w:p>
    <w:p w14:paraId="27000D9F" w14:textId="77777777" w:rsidR="0094021B" w:rsidRPr="008940D2" w:rsidRDefault="0094021B" w:rsidP="6F05F385">
      <w:pPr>
        <w:pStyle w:val="Loendilik"/>
        <w:numPr>
          <w:ilvl w:val="0"/>
          <w:numId w:val="4"/>
        </w:numPr>
        <w:rPr>
          <w:rFonts w:eastAsia="Times New Roman" w:cs="Times New Roman"/>
          <w:szCs w:val="24"/>
        </w:rPr>
      </w:pPr>
      <w:r w:rsidRPr="6F05F385">
        <w:rPr>
          <w:rFonts w:eastAsia="Times New Roman" w:cs="Times New Roman"/>
          <w:szCs w:val="24"/>
          <w:lang w:eastAsia="et-EE"/>
        </w:rPr>
        <w:t>majandus-</w:t>
      </w:r>
      <w:r w:rsidRPr="6F05F385">
        <w:rPr>
          <w:rFonts w:eastAsia="Times New Roman" w:cs="Times New Roman"/>
          <w:szCs w:val="24"/>
        </w:rPr>
        <w:t xml:space="preserve"> ja kommunikatsiooniministri 06.05. 2009.a määrus nr 20 „Universaalse postiteenuse osutaja tulu- ja kuluarvestusele esitatavad nõuded</w:t>
      </w:r>
      <w:r w:rsidRPr="6F05F385">
        <w:rPr>
          <w:rStyle w:val="Allmrkuseviide"/>
          <w:rFonts w:eastAsia="Times New Roman" w:cs="Times New Roman"/>
          <w:szCs w:val="24"/>
        </w:rPr>
        <w:footnoteReference w:id="18"/>
      </w:r>
      <w:r w:rsidRPr="6F05F385">
        <w:rPr>
          <w:rFonts w:eastAsia="Times New Roman" w:cs="Times New Roman"/>
          <w:szCs w:val="24"/>
        </w:rPr>
        <w:t>“ – antud määrus tunnistatakse kehtetuks eelnõu § 4 lõikes 3 sätestatud ajal;</w:t>
      </w:r>
    </w:p>
    <w:p w14:paraId="2027F00C" w14:textId="5C0A0F27" w:rsidR="009A2005" w:rsidRPr="008940D2" w:rsidRDefault="008031D4" w:rsidP="6F05F385">
      <w:pPr>
        <w:pStyle w:val="Loendilik"/>
        <w:numPr>
          <w:ilvl w:val="0"/>
          <w:numId w:val="4"/>
        </w:numPr>
        <w:rPr>
          <w:rFonts w:eastAsia="Times New Roman" w:cs="Times New Roman"/>
          <w:szCs w:val="24"/>
        </w:rPr>
      </w:pPr>
      <w:r w:rsidRPr="6F05F385">
        <w:rPr>
          <w:rFonts w:eastAsia="Times New Roman" w:cs="Times New Roman"/>
          <w:szCs w:val="24"/>
          <w:lang w:eastAsia="et-EE"/>
        </w:rPr>
        <w:t>r</w:t>
      </w:r>
      <w:r w:rsidR="002B0C3F" w:rsidRPr="6F05F385">
        <w:rPr>
          <w:rFonts w:eastAsia="Times New Roman" w:cs="Times New Roman"/>
          <w:szCs w:val="24"/>
          <w:lang w:eastAsia="et-EE"/>
        </w:rPr>
        <w:t xml:space="preserve">ahandusministri </w:t>
      </w:r>
      <w:r w:rsidR="002B0C3F" w:rsidRPr="6F05F385">
        <w:rPr>
          <w:rFonts w:eastAsia="Times New Roman" w:cs="Times New Roman"/>
          <w:szCs w:val="24"/>
        </w:rPr>
        <w:t>19.03.2009</w:t>
      </w:r>
      <w:r w:rsidR="001505A4" w:rsidRPr="6F05F385">
        <w:rPr>
          <w:rFonts w:eastAsia="Times New Roman" w:cs="Times New Roman"/>
          <w:szCs w:val="24"/>
        </w:rPr>
        <w:t>. a</w:t>
      </w:r>
      <w:r w:rsidR="002B0C3F" w:rsidRPr="6F05F385">
        <w:rPr>
          <w:rFonts w:eastAsia="Times New Roman" w:cs="Times New Roman"/>
          <w:szCs w:val="24"/>
        </w:rPr>
        <w:t xml:space="preserve"> määrus nr 24 „</w:t>
      </w:r>
      <w:r w:rsidR="00B36E72" w:rsidRPr="6F05F385">
        <w:rPr>
          <w:rFonts w:eastAsia="Times New Roman" w:cs="Times New Roman"/>
          <w:szCs w:val="24"/>
        </w:rPr>
        <w:t>UPT</w:t>
      </w:r>
      <w:r w:rsidR="002B0C3F" w:rsidRPr="6F05F385">
        <w:rPr>
          <w:rFonts w:eastAsia="Times New Roman" w:cs="Times New Roman"/>
          <w:szCs w:val="24"/>
        </w:rPr>
        <w:t xml:space="preserve"> makse riigieelarvesse laekumise ja selle kasutamise kord“</w:t>
      </w:r>
      <w:r w:rsidR="006D7F80" w:rsidRPr="6F05F385">
        <w:rPr>
          <w:rStyle w:val="Allmrkuseviide"/>
          <w:rFonts w:eastAsia="Times New Roman" w:cs="Times New Roman"/>
          <w:szCs w:val="24"/>
        </w:rPr>
        <w:footnoteReference w:id="19"/>
      </w:r>
      <w:r w:rsidR="00F02244" w:rsidRPr="6F05F385">
        <w:rPr>
          <w:rFonts w:eastAsia="Times New Roman" w:cs="Times New Roman"/>
          <w:szCs w:val="24"/>
        </w:rPr>
        <w:t xml:space="preserve"> –</w:t>
      </w:r>
      <w:r w:rsidR="009A2005" w:rsidRPr="6F05F385">
        <w:rPr>
          <w:rFonts w:eastAsia="Times New Roman" w:cs="Times New Roman"/>
          <w:szCs w:val="24"/>
        </w:rPr>
        <w:t xml:space="preserve"> antud määrus tunnistatakse kehtetuks </w:t>
      </w:r>
      <w:r w:rsidR="002A798B" w:rsidRPr="6F05F385">
        <w:rPr>
          <w:rFonts w:eastAsia="Times New Roman" w:cs="Times New Roman"/>
          <w:szCs w:val="24"/>
        </w:rPr>
        <w:t>eelnõu</w:t>
      </w:r>
      <w:r w:rsidR="009A2005" w:rsidRPr="6F05F385">
        <w:rPr>
          <w:rFonts w:eastAsia="Times New Roman" w:cs="Times New Roman"/>
          <w:szCs w:val="24"/>
        </w:rPr>
        <w:t xml:space="preserve"> § </w:t>
      </w:r>
      <w:r w:rsidR="001C7F80" w:rsidRPr="6F05F385">
        <w:rPr>
          <w:rFonts w:eastAsia="Times New Roman" w:cs="Times New Roman"/>
          <w:szCs w:val="24"/>
        </w:rPr>
        <w:t>4</w:t>
      </w:r>
      <w:r w:rsidR="009A2005" w:rsidRPr="6F05F385">
        <w:rPr>
          <w:rFonts w:eastAsia="Times New Roman" w:cs="Times New Roman"/>
          <w:szCs w:val="24"/>
        </w:rPr>
        <w:t xml:space="preserve"> lõikes </w:t>
      </w:r>
      <w:r w:rsidR="001C7F80" w:rsidRPr="6F05F385">
        <w:rPr>
          <w:rFonts w:eastAsia="Times New Roman" w:cs="Times New Roman"/>
          <w:szCs w:val="24"/>
        </w:rPr>
        <w:t>3</w:t>
      </w:r>
      <w:r w:rsidR="009A2005" w:rsidRPr="6F05F385">
        <w:rPr>
          <w:rFonts w:eastAsia="Times New Roman" w:cs="Times New Roman"/>
          <w:szCs w:val="24"/>
        </w:rPr>
        <w:t xml:space="preserve"> sätestatud </w:t>
      </w:r>
      <w:r w:rsidR="001C7F80" w:rsidRPr="6F05F385">
        <w:rPr>
          <w:rFonts w:eastAsia="Times New Roman" w:cs="Times New Roman"/>
          <w:szCs w:val="24"/>
        </w:rPr>
        <w:t>ajal</w:t>
      </w:r>
      <w:r w:rsidR="009A2005" w:rsidRPr="6F05F385">
        <w:rPr>
          <w:rFonts w:eastAsia="Times New Roman" w:cs="Times New Roman"/>
          <w:szCs w:val="24"/>
        </w:rPr>
        <w:t>;</w:t>
      </w:r>
    </w:p>
    <w:p w14:paraId="05315C61" w14:textId="3730B90E" w:rsidR="002A0896" w:rsidRPr="008940D2" w:rsidRDefault="002A0896" w:rsidP="009A2005">
      <w:pPr>
        <w:pStyle w:val="Allmrkusetekst"/>
        <w:ind w:left="284"/>
        <w:rPr>
          <w:sz w:val="24"/>
          <w:szCs w:val="24"/>
        </w:rPr>
      </w:pPr>
    </w:p>
    <w:p w14:paraId="26ED2E4D" w14:textId="77777777" w:rsidR="002A0896" w:rsidRPr="008940D2" w:rsidRDefault="002A0896" w:rsidP="00BB3FB3">
      <w:pPr>
        <w:pStyle w:val="Allmrkusetekst"/>
        <w:ind w:left="720"/>
        <w:rPr>
          <w:sz w:val="24"/>
          <w:szCs w:val="24"/>
        </w:rPr>
      </w:pPr>
    </w:p>
    <w:p w14:paraId="00729C10" w14:textId="4BCDDA17" w:rsidR="00937785" w:rsidRPr="008940D2" w:rsidRDefault="00346EE9" w:rsidP="002E3283">
      <w:pPr>
        <w:rPr>
          <w:b/>
        </w:rPr>
      </w:pPr>
      <w:r w:rsidRPr="008940D2">
        <w:rPr>
          <w:b/>
        </w:rPr>
        <w:t>9</w:t>
      </w:r>
      <w:r w:rsidR="00FF0158" w:rsidRPr="008940D2">
        <w:rPr>
          <w:b/>
        </w:rPr>
        <w:t xml:space="preserve">. </w:t>
      </w:r>
      <w:r w:rsidR="00DB0DCA" w:rsidRPr="008940D2">
        <w:rPr>
          <w:b/>
        </w:rPr>
        <w:t>Seaduse jõustumine</w:t>
      </w:r>
    </w:p>
    <w:p w14:paraId="47D9C344" w14:textId="77777777" w:rsidR="00BB3FB3" w:rsidRPr="008940D2" w:rsidRDefault="00BB3FB3" w:rsidP="00BB3FB3"/>
    <w:p w14:paraId="738AB692" w14:textId="5ADC3185" w:rsidR="00C67560" w:rsidRPr="008940D2" w:rsidRDefault="00DB0DCA" w:rsidP="4CC8125F">
      <w:pPr>
        <w:pStyle w:val="QuotedText"/>
        <w:spacing w:before="0" w:after="0"/>
        <w:ind w:left="0"/>
        <w:rPr>
          <w:del w:id="129" w:author="Maarja-Liis Lall - JUSTDIGI" w:date="2025-08-13T13:16:00Z" w16du:dateUtc="2025-08-13T13:16:29Z"/>
        </w:rPr>
      </w:pPr>
      <w:r w:rsidRPr="4CC8125F">
        <w:t>Seadus</w:t>
      </w:r>
      <w:r w:rsidR="00E80F5A" w:rsidRPr="4CC8125F">
        <w:t xml:space="preserve">, välja arvatud </w:t>
      </w:r>
      <w:r w:rsidR="00320E64" w:rsidRPr="4CC8125F">
        <w:t xml:space="preserve"> § 1 punktid 1, </w:t>
      </w:r>
      <w:r w:rsidR="00562BF5" w:rsidRPr="4CC8125F">
        <w:t>1</w:t>
      </w:r>
      <w:r w:rsidR="00743137" w:rsidRPr="4CC8125F">
        <w:t>5</w:t>
      </w:r>
      <w:r w:rsidR="00320E64" w:rsidRPr="4CC8125F">
        <w:t xml:space="preserve">, </w:t>
      </w:r>
      <w:r w:rsidR="009C2FA3" w:rsidRPr="4CC8125F">
        <w:t>2</w:t>
      </w:r>
      <w:r w:rsidR="00743137" w:rsidRPr="4CC8125F">
        <w:t>2</w:t>
      </w:r>
      <w:r w:rsidR="00562BF5" w:rsidRPr="4CC8125F">
        <w:t>-</w:t>
      </w:r>
      <w:r w:rsidR="00320E64" w:rsidRPr="4CC8125F">
        <w:t>2</w:t>
      </w:r>
      <w:r w:rsidR="00743137" w:rsidRPr="4CC8125F">
        <w:t>9</w:t>
      </w:r>
      <w:r w:rsidR="00320E64" w:rsidRPr="4CC8125F">
        <w:t xml:space="preserve">, </w:t>
      </w:r>
      <w:r w:rsidR="004A3BFD" w:rsidRPr="4CC8125F">
        <w:t>4</w:t>
      </w:r>
      <w:r w:rsidR="00743137" w:rsidRPr="4CC8125F">
        <w:t>9</w:t>
      </w:r>
      <w:r w:rsidR="00562BF5" w:rsidRPr="4CC8125F">
        <w:t>, 5</w:t>
      </w:r>
      <w:r w:rsidR="00743137" w:rsidRPr="4CC8125F">
        <w:t>1</w:t>
      </w:r>
      <w:r w:rsidR="007C375E" w:rsidRPr="4CC8125F">
        <w:t>, 5</w:t>
      </w:r>
      <w:r w:rsidR="00743137" w:rsidRPr="4CC8125F">
        <w:t>3</w:t>
      </w:r>
      <w:r w:rsidR="00320E64" w:rsidRPr="4CC8125F">
        <w:t xml:space="preserve"> ja </w:t>
      </w:r>
      <w:r w:rsidR="00562BF5" w:rsidRPr="4CC8125F">
        <w:t>5</w:t>
      </w:r>
      <w:r w:rsidR="00743137" w:rsidRPr="4CC8125F">
        <w:t>5</w:t>
      </w:r>
      <w:r w:rsidR="00E80F5A" w:rsidRPr="4CC8125F">
        <w:t>,</w:t>
      </w:r>
      <w:r w:rsidRPr="4CC8125F">
        <w:t xml:space="preserve"> jõustu</w:t>
      </w:r>
      <w:r w:rsidR="007C7F97" w:rsidRPr="4CC8125F">
        <w:t xml:space="preserve">b </w:t>
      </w:r>
      <w:r w:rsidR="00D01EA3" w:rsidRPr="4CC8125F">
        <w:t>202</w:t>
      </w:r>
      <w:r w:rsidR="00C164F6" w:rsidRPr="4CC8125F">
        <w:t>6</w:t>
      </w:r>
      <w:r w:rsidR="00D01EA3" w:rsidRPr="4CC8125F">
        <w:t>. aasta 1. j</w:t>
      </w:r>
      <w:r w:rsidR="00C164F6" w:rsidRPr="4CC8125F">
        <w:t>aanuaril</w:t>
      </w:r>
      <w:r w:rsidR="00D01EA3" w:rsidRPr="4CC8125F">
        <w:t xml:space="preserve">. </w:t>
      </w:r>
      <w:r w:rsidR="00E80F5A" w:rsidRPr="4CC8125F">
        <w:t xml:space="preserve">Muul ajal jõustuvate punktide kohta on antud täpsem </w:t>
      </w:r>
      <w:r w:rsidR="00527877" w:rsidRPr="4CC8125F">
        <w:t>põhjendus</w:t>
      </w:r>
      <w:r w:rsidR="00E80F5A" w:rsidRPr="4CC8125F">
        <w:t xml:space="preserve"> </w:t>
      </w:r>
      <w:r w:rsidR="00C67560" w:rsidRPr="4CC8125F">
        <w:t xml:space="preserve">seletuskirja § </w:t>
      </w:r>
      <w:r w:rsidR="004301BC" w:rsidRPr="4CC8125F">
        <w:t>4</w:t>
      </w:r>
      <w:r w:rsidR="00527877" w:rsidRPr="4CC8125F">
        <w:t xml:space="preserve"> selgitus</w:t>
      </w:r>
      <w:r w:rsidR="007C7F97" w:rsidRPr="4CC8125F">
        <w:t>t</w:t>
      </w:r>
      <w:r w:rsidR="00527877" w:rsidRPr="4CC8125F">
        <w:t>es</w:t>
      </w:r>
      <w:r w:rsidR="0026563B" w:rsidRPr="4CC8125F">
        <w:t>.</w:t>
      </w:r>
    </w:p>
    <w:p w14:paraId="284793B1" w14:textId="6D8980AD" w:rsidR="00C67560" w:rsidRPr="008940D2" w:rsidRDefault="00C67560" w:rsidP="6F05F385">
      <w:pPr>
        <w:pStyle w:val="QuotedText"/>
        <w:spacing w:before="0" w:after="0"/>
        <w:ind w:left="0"/>
      </w:pPr>
    </w:p>
    <w:p w14:paraId="1E6D2068" w14:textId="77777777" w:rsidR="000A602C" w:rsidRPr="008940D2" w:rsidRDefault="000A602C" w:rsidP="00BB3FB3">
      <w:pPr>
        <w:pStyle w:val="QuotedText"/>
        <w:spacing w:before="0" w:after="0"/>
        <w:ind w:left="0"/>
      </w:pPr>
    </w:p>
    <w:p w14:paraId="13C8459F" w14:textId="6AD60210" w:rsidR="00346EE9" w:rsidRPr="008940D2" w:rsidRDefault="00346EE9" w:rsidP="002E3283">
      <w:pPr>
        <w:rPr>
          <w:b/>
        </w:rPr>
      </w:pPr>
      <w:r w:rsidRPr="008940D2">
        <w:rPr>
          <w:b/>
        </w:rPr>
        <w:t>10. Eelnõu kooskõlastamine</w:t>
      </w:r>
    </w:p>
    <w:p w14:paraId="05239A31" w14:textId="77777777" w:rsidR="00346EE9" w:rsidRPr="008940D2" w:rsidRDefault="00346EE9" w:rsidP="00346EE9">
      <w:pPr>
        <w:rPr>
          <w:rFonts w:cs="Times New Roman"/>
          <w:szCs w:val="24"/>
        </w:rPr>
      </w:pPr>
    </w:p>
    <w:p w14:paraId="13DCB1E1" w14:textId="7E6A7EC8" w:rsidR="00380A39" w:rsidRDefault="004A238F" w:rsidP="00380A39">
      <w:pPr>
        <w:rPr>
          <w:rFonts w:cs="Times New Roman"/>
          <w:szCs w:val="24"/>
        </w:rPr>
      </w:pPr>
      <w:r w:rsidRPr="008940D2">
        <w:rPr>
          <w:rFonts w:cs="Times New Roman"/>
          <w:szCs w:val="24"/>
        </w:rPr>
        <w:t>E</w:t>
      </w:r>
      <w:r w:rsidR="00346EE9" w:rsidRPr="008940D2">
        <w:rPr>
          <w:rFonts w:cs="Times New Roman"/>
          <w:szCs w:val="24"/>
        </w:rPr>
        <w:t>elnõu esita</w:t>
      </w:r>
      <w:r w:rsidR="00EB51ED" w:rsidRPr="008940D2">
        <w:rPr>
          <w:rFonts w:cs="Times New Roman"/>
          <w:szCs w:val="24"/>
        </w:rPr>
        <w:t>ti</w:t>
      </w:r>
      <w:r w:rsidR="00346EE9" w:rsidRPr="008940D2">
        <w:rPr>
          <w:rFonts w:cs="Times New Roman"/>
          <w:szCs w:val="24"/>
        </w:rPr>
        <w:t xml:space="preserve"> eelnõude infosüsteemi (EIS) kaudu kooskõlastamise</w:t>
      </w:r>
      <w:r w:rsidRPr="008940D2">
        <w:rPr>
          <w:rFonts w:cs="Times New Roman"/>
          <w:szCs w:val="24"/>
        </w:rPr>
        <w:t>ks</w:t>
      </w:r>
      <w:r w:rsidR="00346EE9" w:rsidRPr="008940D2">
        <w:rPr>
          <w:rFonts w:cs="Times New Roman"/>
          <w:szCs w:val="24"/>
        </w:rPr>
        <w:t xml:space="preserve"> Rahandusministeeriumile ja </w:t>
      </w:r>
      <w:r w:rsidR="00F13E5B" w:rsidRPr="008940D2">
        <w:rPr>
          <w:rFonts w:cs="Times New Roman"/>
          <w:szCs w:val="24"/>
        </w:rPr>
        <w:t>Sotsiaal</w:t>
      </w:r>
      <w:r w:rsidR="00346EE9" w:rsidRPr="008940D2">
        <w:rPr>
          <w:rFonts w:cs="Times New Roman"/>
          <w:szCs w:val="24"/>
        </w:rPr>
        <w:t>ministeeriumile</w:t>
      </w:r>
      <w:r w:rsidR="00F45034">
        <w:rPr>
          <w:rFonts w:cs="Times New Roman"/>
          <w:szCs w:val="24"/>
        </w:rPr>
        <w:t xml:space="preserve">. </w:t>
      </w:r>
      <w:r w:rsidR="00F45034" w:rsidRPr="00F45034">
        <w:rPr>
          <w:rFonts w:cs="Times New Roman"/>
          <w:szCs w:val="24"/>
        </w:rPr>
        <w:t>Esimesel</w:t>
      </w:r>
      <w:r w:rsidR="00F45034">
        <w:rPr>
          <w:rFonts w:cs="Times New Roman"/>
          <w:szCs w:val="24"/>
        </w:rPr>
        <w:t xml:space="preserve"> ja teisel </w:t>
      </w:r>
      <w:r w:rsidR="00F45034" w:rsidRPr="00F45034">
        <w:rPr>
          <w:rFonts w:cs="Times New Roman"/>
          <w:szCs w:val="24"/>
        </w:rPr>
        <w:t xml:space="preserve">korral kooskõlastas </w:t>
      </w:r>
      <w:r w:rsidR="00F45034">
        <w:rPr>
          <w:rFonts w:cs="Times New Roman"/>
          <w:szCs w:val="24"/>
        </w:rPr>
        <w:t xml:space="preserve">Rahandusministeerium </w:t>
      </w:r>
      <w:r w:rsidR="00F45034" w:rsidRPr="00F45034">
        <w:rPr>
          <w:rFonts w:cs="Times New Roman"/>
          <w:szCs w:val="24"/>
        </w:rPr>
        <w:t xml:space="preserve">eelnõu märkustega, mis on arvesse võetud. Sotsiaalministeerium </w:t>
      </w:r>
      <w:r w:rsidR="00F45034">
        <w:rPr>
          <w:rFonts w:cs="Times New Roman"/>
          <w:szCs w:val="24"/>
        </w:rPr>
        <w:t xml:space="preserve">ei ole </w:t>
      </w:r>
      <w:r w:rsidR="00F45034" w:rsidRPr="00F45034">
        <w:rPr>
          <w:rFonts w:cs="Times New Roman"/>
          <w:szCs w:val="24"/>
        </w:rPr>
        <w:t xml:space="preserve">ettenähtud tähtaja jooksul eelnõu kooskõlastanud </w:t>
      </w:r>
      <w:r w:rsidR="00F45034">
        <w:rPr>
          <w:rFonts w:cs="Times New Roman"/>
          <w:szCs w:val="24"/>
        </w:rPr>
        <w:t>ega</w:t>
      </w:r>
      <w:r w:rsidR="00F45034" w:rsidRPr="00F45034">
        <w:rPr>
          <w:rFonts w:cs="Times New Roman"/>
          <w:szCs w:val="24"/>
        </w:rPr>
        <w:t xml:space="preserve"> jätnud seda põhjendatult kooskõlastamata, samuti ei ole taotletud tähtaja pikendamist, mistõttu loetakse eelnõu Vabariigi Valitsuse 13. jaanuari 2011. a määruse nr 10 „Vabariigi Valitsuse reglement” § 7 lõike 4 kohaselt kooskõlastatuks.</w:t>
      </w:r>
      <w:r w:rsidR="00F45034">
        <w:rPr>
          <w:rFonts w:cs="Times New Roman"/>
          <w:szCs w:val="24"/>
        </w:rPr>
        <w:t xml:space="preserve"> </w:t>
      </w:r>
      <w:r w:rsidR="00F45034" w:rsidRPr="008940D2">
        <w:rPr>
          <w:rFonts w:cs="Times New Roman"/>
          <w:szCs w:val="24"/>
        </w:rPr>
        <w:t>Eelnõu esitati arvamuse avaldamiseks Konkurentsiametile, Maksu- ja Tolliametile, Eesti Meediaettevõtete Liidule, Eesti Linnade ja Valdade Liidule, ASile Eesti Post, Nova Post Estonia OÜ-le ja Sotsiaalkindlustusametile.</w:t>
      </w:r>
      <w:r w:rsidR="00F45034">
        <w:rPr>
          <w:rFonts w:cs="Times New Roman"/>
          <w:szCs w:val="24"/>
        </w:rPr>
        <w:t xml:space="preserve"> </w:t>
      </w:r>
      <w:r w:rsidR="00F45034" w:rsidRPr="00F45034">
        <w:rPr>
          <w:rFonts w:cs="Times New Roman"/>
          <w:szCs w:val="24"/>
        </w:rPr>
        <w:t>Eelnõu kohta tehtud märkuste ja ettepanekutega arvestamise ning mittearvestamise tabel on seletuskirja lisas 1.</w:t>
      </w:r>
    </w:p>
    <w:p w14:paraId="14E0CC80" w14:textId="77777777" w:rsidR="00F45034" w:rsidRDefault="00F45034" w:rsidP="00380A39">
      <w:pPr>
        <w:rPr>
          <w:rFonts w:cs="Times New Roman"/>
          <w:szCs w:val="24"/>
        </w:rPr>
      </w:pPr>
    </w:p>
    <w:p w14:paraId="14936E6E" w14:textId="77777777" w:rsidR="00F45034" w:rsidRDefault="00F45034" w:rsidP="00380A39">
      <w:pPr>
        <w:rPr>
          <w:rFonts w:cs="Times New Roman"/>
          <w:szCs w:val="24"/>
        </w:rPr>
      </w:pPr>
      <w:r w:rsidRPr="00F45034">
        <w:rPr>
          <w:rFonts w:cs="Times New Roman"/>
          <w:szCs w:val="24"/>
        </w:rPr>
        <w:t>___________________________________________________________________________ Algatab Vabariigi Valitsus ……………. 202</w:t>
      </w:r>
      <w:r>
        <w:rPr>
          <w:rFonts w:cs="Times New Roman"/>
          <w:szCs w:val="24"/>
        </w:rPr>
        <w:t>5</w:t>
      </w:r>
      <w:r w:rsidRPr="00F45034">
        <w:rPr>
          <w:rFonts w:cs="Times New Roman"/>
          <w:szCs w:val="24"/>
        </w:rPr>
        <w:t xml:space="preserve">. a </w:t>
      </w:r>
    </w:p>
    <w:p w14:paraId="0E410093" w14:textId="77777777" w:rsidR="00F45034" w:rsidRDefault="00F45034" w:rsidP="00380A39">
      <w:pPr>
        <w:rPr>
          <w:rFonts w:cs="Times New Roman"/>
          <w:szCs w:val="24"/>
        </w:rPr>
      </w:pPr>
    </w:p>
    <w:p w14:paraId="5F0D244D" w14:textId="77777777" w:rsidR="00F45034" w:rsidRDefault="00F45034" w:rsidP="00380A39">
      <w:pPr>
        <w:rPr>
          <w:rFonts w:cs="Times New Roman"/>
          <w:szCs w:val="24"/>
        </w:rPr>
      </w:pPr>
      <w:r w:rsidRPr="00F45034">
        <w:rPr>
          <w:rFonts w:cs="Times New Roman"/>
          <w:szCs w:val="24"/>
        </w:rPr>
        <w:t>Vabariigi Valitsuse nimel</w:t>
      </w:r>
    </w:p>
    <w:p w14:paraId="4EEC5ED4" w14:textId="77777777" w:rsidR="00F45034" w:rsidRDefault="00F45034" w:rsidP="00380A39">
      <w:pPr>
        <w:rPr>
          <w:rFonts w:cs="Times New Roman"/>
          <w:szCs w:val="24"/>
        </w:rPr>
      </w:pPr>
    </w:p>
    <w:p w14:paraId="4345CF17" w14:textId="16368CCB" w:rsidR="00F45034" w:rsidRPr="008940D2" w:rsidRDefault="00F45034" w:rsidP="00380A39">
      <w:pPr>
        <w:rPr>
          <w:rFonts w:cs="Times New Roman"/>
          <w:szCs w:val="24"/>
        </w:rPr>
      </w:pPr>
      <w:r w:rsidRPr="00F45034">
        <w:rPr>
          <w:rFonts w:cs="Times New Roman"/>
          <w:szCs w:val="24"/>
        </w:rPr>
        <w:t>(allkirjastatud digitaalselt)</w:t>
      </w:r>
    </w:p>
    <w:p w14:paraId="47928FDD" w14:textId="77777777" w:rsidR="002E3283" w:rsidRPr="008940D2" w:rsidRDefault="002E3283" w:rsidP="00380A39">
      <w:pPr>
        <w:rPr>
          <w:rFonts w:cs="Times New Roman"/>
          <w:szCs w:val="24"/>
        </w:rPr>
      </w:pPr>
    </w:p>
    <w:p w14:paraId="5CA5DAF0" w14:textId="77777777" w:rsidR="002E3283" w:rsidRPr="008940D2" w:rsidRDefault="002E3283" w:rsidP="00380A39">
      <w:pPr>
        <w:rPr>
          <w:rFonts w:cs="Times New Roman"/>
          <w:szCs w:val="24"/>
        </w:rPr>
      </w:pPr>
    </w:p>
    <w:p w14:paraId="61CD183B" w14:textId="24E38E4F" w:rsidR="002E3283" w:rsidRPr="00380A39" w:rsidRDefault="002E3283" w:rsidP="00380A39">
      <w:pPr>
        <w:rPr>
          <w:rFonts w:eastAsia="Times New Roman" w:cs="Times New Roman"/>
          <w:szCs w:val="24"/>
          <w:lang w:eastAsia="en-GB"/>
        </w:rPr>
      </w:pPr>
    </w:p>
    <w:sectPr w:rsidR="002E3283" w:rsidRPr="00380A39" w:rsidSect="00F5213B">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8-18T16:19:00Z" w:initials="ML">
    <w:p w14:paraId="23A4C136" w14:textId="77777777" w:rsidR="0082419B" w:rsidRDefault="0082419B" w:rsidP="0082419B">
      <w:pPr>
        <w:pStyle w:val="Kommentaaritekst"/>
        <w:jc w:val="left"/>
      </w:pPr>
      <w:r>
        <w:rPr>
          <w:rStyle w:val="Kommentaariviide"/>
        </w:rPr>
        <w:annotationRef/>
      </w:r>
      <w:r>
        <w:t>Palume muuta ka SK pealkirja, kui EN pealkirja muudate.</w:t>
      </w:r>
    </w:p>
  </w:comment>
  <w:comment w:id="2" w:author="Karen Alamets - JUSTDIGI" w:date="1900-01-01T00:00:00Z" w:initials="KJ">
    <w:p w14:paraId="42F02354" w14:textId="2C874FEE" w:rsidR="0082419B" w:rsidRDefault="0082419B">
      <w:r>
        <w:annotationRef/>
      </w:r>
      <w:r w:rsidRPr="79956DFA">
        <w:t>Palun täiendage sisukokkuvõtet (vt HÕNTE § 41 lg 2). Lisage lühidalt, milline probleem on praegu postiturul ning kuidas see on seotud kehtiva postiseadusega. Tooge välja  eelnõu eeldatav mõju, sh hinnang võimaliku halduskoormuse muutuse kohta.</w:t>
      </w:r>
    </w:p>
  </w:comment>
  <w:comment w:id="1" w:author="Maarja-Liis Lall - JUSTDIGI" w:date="2025-08-12T15:03:00Z" w:initials="MJ">
    <w:p w14:paraId="1ECDD3D8" w14:textId="42122C55" w:rsidR="0082419B" w:rsidRDefault="0082419B">
      <w:r>
        <w:annotationRef/>
      </w:r>
      <w:r w:rsidRPr="6A2FB45D">
        <w:t xml:space="preserve">Vastavalt HÕNTE § 41 lg 2 p 3 tuleb seletuskirja sisukokkuvõttes anda nüüdsest ka ülevaade eelnõu muudatuste mõjust halduskoormusele (ettevõtjatele, inimestele, vabaühendustele). Kui eelnõu muudatused peaksid eelnimetatud sihtrühmade koormust kasvatama ning see ei liigitu HÕNTE-ga lubatud erandite alla (vt HÕNTE § 1 lg 4.2), tuleb samaaegselt leida ka võimalused koormuse vähendamiseks (HÕNTE § 1 lg 4.1). Koormuse vähendamine ei pea olema tasakaalus koormuse kasvuga ehk võrreldav ega ka mõõdetav. Ka koormuse samaaegse vähendamise võimalused tuleb lisada lühidalt sisukokkuvõttesse. Vt lisaks ka </w:t>
      </w:r>
      <w:hyperlink r:id="rId1">
        <w:r w:rsidRPr="79521020">
          <w:t>halduskoormuse reegli rakendamise juhist</w:t>
        </w:r>
      </w:hyperlink>
      <w:r w:rsidRPr="3C3A7291">
        <w:t>. Märkuste all on küll lause, et "Eelnõu välja töötamisel on arvestatud reeglit “üks sisse, üks välja”, kuid see tuleb lahti selgitada.</w:t>
      </w:r>
    </w:p>
  </w:comment>
  <w:comment w:id="3" w:author="Maarja-Liis Lall - JUSTDIGI" w:date="2025-08-12T14:27:00Z" w:initials="MJ">
    <w:p w14:paraId="3851E6DB" w14:textId="3A361DFD" w:rsidR="0082419B" w:rsidRDefault="0082419B">
      <w:r>
        <w:annotationRef/>
      </w:r>
      <w:r w:rsidRPr="030CE795">
        <w:t>Panna ka siin tähestikulisse järjekorda.</w:t>
      </w:r>
    </w:p>
  </w:comment>
  <w:comment w:id="5" w:author="Maarja-Liis Lall - JUSTDIGI" w:date="2025-08-12T14:30:00Z" w:initials="MJ">
    <w:p w14:paraId="7744886B" w14:textId="21FF94CF" w:rsidR="0082419B" w:rsidRDefault="0082419B">
      <w:r>
        <w:annotationRef/>
      </w:r>
      <w:r w:rsidRPr="7139F00B">
        <w:t>HÕNTE § 41 lg 4 p 2: Kolmandas alaosas "Märkused" nimetatakse ka eelnõu seotud EL õiguse rakendamisega. Kui seost pole, tuleb see ka ära märkida. Palume seletuskirja täiendada.</w:t>
      </w:r>
    </w:p>
  </w:comment>
  <w:comment w:id="6" w:author="Maarja-Liis Lall - JUSTDIGI" w:date="2025-08-12T14:31:00Z" w:initials="MJ">
    <w:p w14:paraId="557B9D4F" w14:textId="10AD2848" w:rsidR="0082419B" w:rsidRDefault="0082419B">
      <w:r>
        <w:annotationRef/>
      </w:r>
      <w:r w:rsidRPr="5F281706">
        <w:t>HÕNTE § 41 lg 4 p 3: Kolmandas alaosas "Märkused" nimetatakse ka eelnõu seotud Vabariigi Valitsuse tegevusprogrammiga. Kui seost pole, tuleb see ka ära märkida. Palume seletuskirja täiendada.</w:t>
      </w:r>
    </w:p>
  </w:comment>
  <w:comment w:id="7" w:author="Karen Alamets - JUSTDIGI" w:date="2025-08-08T17:03:00Z" w:initials="KJ">
    <w:p w14:paraId="593274B8" w14:textId="0449E6B7" w:rsidR="0082419B" w:rsidRDefault="0082419B">
      <w:r>
        <w:annotationRef/>
      </w:r>
      <w:r w:rsidRPr="17FDE7F5">
        <w:t>Palun nimetage seda reeglit "halduskoormuse tasakaalustamise reegel".</w:t>
      </w:r>
    </w:p>
  </w:comment>
  <w:comment w:id="8" w:author="Karen Alamets - JUSTDIGI" w:date="2025-08-08T17:03:00Z" w:initials="KJ">
    <w:p w14:paraId="736E4270" w14:textId="2C2CAA6B" w:rsidR="0082419B" w:rsidRDefault="0082419B">
      <w:r>
        <w:annotationRef/>
      </w:r>
      <w:r w:rsidRPr="0802719E">
        <w:t>Kaaluge võimalust lisada alapealkirjad, et muuta sisu selgemaks ja hõlpsamini loetavaks.</w:t>
      </w:r>
    </w:p>
  </w:comment>
  <w:comment w:id="9" w:author="Maarja-Liis Lall - JUSTDIGI" w:date="2025-08-12T14:34:00Z" w:initials="MJ">
    <w:p w14:paraId="57C704C5" w14:textId="10FBB03B" w:rsidR="0082419B" w:rsidRDefault="0082419B">
      <w:r>
        <w:annotationRef/>
      </w:r>
      <w:r w:rsidRPr="66449A68">
        <w:t xml:space="preserve">Üleliigne koma. "...nii...kui ka" ees ei käi koma. Vt </w:t>
      </w:r>
      <w:hyperlink r:id="rId2">
        <w:r w:rsidRPr="17F66AE7">
          <w:t>Keeleviki</w:t>
        </w:r>
      </w:hyperlink>
    </w:p>
  </w:comment>
  <w:comment w:id="11" w:author="Maarja-Liis Lall - JUSTDIGI" w:date="2025-08-12T14:37:00Z" w:initials="MJ">
    <w:p w14:paraId="0591E024" w14:textId="21AC37A9" w:rsidR="0082419B" w:rsidRDefault="0082419B">
      <w:r>
        <w:annotationRef/>
      </w:r>
      <w:r w:rsidRPr="64B81454">
        <w:t xml:space="preserve">Palume SK vormistada vastavalt Riigikogu juhatuse 10.04.2014. a otsusega nr 70 kehtestatud eelnõu ja seletuskirja vormistamise juhendile, kättesaadav </w:t>
      </w:r>
      <w:hyperlink r:id="rId3">
        <w:r w:rsidRPr="19D7E35E">
          <w:t>HÕNTE käsiraamat | Justiits- ja Digiministeerium</w:t>
        </w:r>
      </w:hyperlink>
      <w:r w:rsidRPr="09205522">
        <w:t>, sh jälgida, et seletuskirja lõikude vahel oleks tühi rida</w:t>
      </w:r>
    </w:p>
  </w:comment>
  <w:comment w:id="14" w:author="Karen Alamets - JUSTDIGI" w:date="2025-08-12T10:45:00Z" w:initials="KJ">
    <w:p w14:paraId="2D266C18" w14:textId="73A1F094" w:rsidR="0082419B" w:rsidRDefault="0082419B">
      <w:r>
        <w:annotationRef/>
      </w:r>
      <w:r w:rsidRPr="4AFB72A9">
        <w:t>Palun täpsustage, lisades HÕNTE § 42 lg 1 kohaselt ülevaate küsimuse senisest õiguslikust regulatsioonist ja selle rakendamise praktikast ning lisage valitud lahenduse lühike põhjendus.</w:t>
      </w:r>
    </w:p>
  </w:comment>
  <w:comment w:id="15" w:author="Karen Alamets - JUSTDIGI" w:date="2025-08-11T12:27:00Z" w:initials="KJ">
    <w:p w14:paraId="58A4C8BE" w14:textId="558D56EB" w:rsidR="0082419B" w:rsidRDefault="0082419B">
      <w:r>
        <w:annotationRef/>
      </w:r>
      <w:r w:rsidRPr="2093B74E">
        <w:t xml:space="preserve">Lisage viide EIS-i toimikule: </w:t>
      </w:r>
      <w:hyperlink r:id="rId4">
        <w:r w:rsidRPr="59FEBA23">
          <w:t>Postiseaduse muutmise seaduse eelnõu väljatöötamiskavatsus</w:t>
        </w:r>
      </w:hyperlink>
    </w:p>
  </w:comment>
  <w:comment w:id="16" w:author="Karen Alamets - JUSTDIGI" w:date="2025-08-12T10:16:00Z" w:initials="KJ">
    <w:p w14:paraId="08214DE8" w14:textId="7C4CFFF3" w:rsidR="0082419B" w:rsidRDefault="0082419B">
      <w:r>
        <w:annotationRef/>
      </w:r>
      <w:r w:rsidRPr="77330C86">
        <w:t>Kaaluge võimalust esitada VTK-le antud tagasiside kokkuvõtlikult  tabelis. See võimaldaks saada ülevaate kaasatud organisatsioonide (Rahandusministeerium, Siseministeerium, Sotsiaalministeerium, Konkurentsiamet, Maksu- ja Tolliamet, Eesti Linnade ja Valdade Liit, Eesti Meediaettevõtete Liit, AS Eesti Post ja AS Express Post) arvamustest ja ettepanekutest ning teabe ka selle kohta, milliste ettepanekutega on arvestatud ja millistega mitte, koos lühikese põhjendusega.</w:t>
      </w:r>
    </w:p>
  </w:comment>
  <w:comment w:id="18" w:author="Maarja-Liis Lall - JUSTDIGI" w:date="2025-08-12T14:41:00Z" w:initials="MJ">
    <w:p w14:paraId="4FCC25AD" w14:textId="2701D289" w:rsidR="0082419B" w:rsidRDefault="0082419B">
      <w:r>
        <w:annotationRef/>
      </w:r>
      <w:r w:rsidRPr="2B8312E7">
        <w:t>Palume tuua välja VTK-s kirjeldatud eesmärgid (kuivõrd need ei pruugi kattuda EN eesmärkidega).</w:t>
      </w:r>
    </w:p>
  </w:comment>
  <w:comment w:id="19" w:author="Maarja-Liis Lall - JUSTDIGI" w:date="1900-01-01T00:00:00Z" w:initials="MJ">
    <w:p w14:paraId="23D12FBF" w14:textId="79C22131" w:rsidR="0082419B" w:rsidRDefault="0082419B">
      <w:r>
        <w:annotationRef/>
      </w:r>
      <w:r w:rsidRPr="2289BA28">
        <w:t>Ebaselge, kus ja kes täpsemalt rõhutas. Selle lause võiks pikemalt lahti kirjutada.</w:t>
      </w:r>
    </w:p>
  </w:comment>
  <w:comment w:id="20" w:author="Maarja-Liis Lall - JUSTDIGI" w:date="2025-08-12T14:43:00Z" w:initials="MJ">
    <w:p w14:paraId="7A7E2D4A" w14:textId="76FF334D" w:rsidR="0082419B" w:rsidRDefault="0082419B">
      <w:r>
        <w:annotationRef/>
      </w:r>
      <w:r w:rsidRPr="237AA23F">
        <w:t>Kaaluda, kas see lause võiks olla eraldi lõigus järgmise lausega, millega ta moodustab terviku.</w:t>
      </w:r>
    </w:p>
  </w:comment>
  <w:comment w:id="22" w:author="Maarja-Liis Lall - JUSTDIGI" w:date="2025-08-12T14:46:00Z" w:initials="MJ">
    <w:p w14:paraId="16FDB2BF" w14:textId="55B64DDF" w:rsidR="0082419B" w:rsidRDefault="0082419B">
      <w:r>
        <w:annotationRef/>
      </w:r>
      <w:r w:rsidRPr="1DA0AB80">
        <w:t>Kaaluda, kas selguse huvides täpsustada, etVTK suhtes esitatud arvamustes. VTK osa on liigendatud väga hektiliselt ning liigendus ei aita kaasa teksti mõistetavusele. Palume liigendus üle vaadata.</w:t>
      </w:r>
    </w:p>
  </w:comment>
  <w:comment w:id="24" w:author="Maarja-Liis Lall - JUSTDIGI" w:date="2025-08-12T14:48:00Z" w:initials="MJ">
    <w:p w14:paraId="23276AC7" w14:textId="1A4DF33A" w:rsidR="0082419B" w:rsidRDefault="0082419B">
      <w:r>
        <w:annotationRef/>
      </w:r>
      <w:r w:rsidRPr="45863774">
        <w:t>Lauset ei alustata sidesõnaga. Palun siia lisada eelmise lausega sidumiseks muu selgitav lause algus, mis ka selgitaks, kelle mõte see olulisuse kohta on (kas see on eelnõu autori mõte või see on kooskõlastusringis välja tulnud mõte).</w:t>
      </w:r>
    </w:p>
  </w:comment>
  <w:comment w:id="25" w:author="Maarja-Liis Lall - JUSTDIGI" w:date="1900-01-01T00:00:00Z" w:initials="MJ">
    <w:p w14:paraId="2EE9A6BF" w14:textId="4042B072" w:rsidR="0082419B" w:rsidRDefault="0082419B">
      <w:r>
        <w:annotationRef/>
      </w:r>
      <w:r w:rsidRPr="266E6AE4">
        <w:t>Palume vältida isikustatud kõneviisi "me leiame", "me kinnitame", "nõustume", vaid pigem nt "eelnõu koostamisel on lähtutud..." või lihtsalt isikustamata lausena sõnastada, nt "leiti". Palume selle märkuse osas seletuskirja tervikuna üle vaadata ja parandada.</w:t>
      </w:r>
    </w:p>
  </w:comment>
  <w:comment w:id="34" w:author="Maarja-Liis Lall - JUSTDIGI" w:date="2025-08-12T14:55:00Z" w:initials="MJ">
    <w:p w14:paraId="54FA330F" w14:textId="62190CD3" w:rsidR="0082419B" w:rsidRDefault="0082419B">
      <w:r>
        <w:annotationRef/>
      </w:r>
      <w:r w:rsidRPr="4884F99D">
        <w:t>Vähenemise mainimisel võiks tuua ka varasema arvu välja selguse huvides.</w:t>
      </w:r>
    </w:p>
  </w:comment>
  <w:comment w:id="37" w:author="Maarja-Liis Lall - JUSTDIGI" w:date="1900-01-01T00:00:00Z" w:initials="MJ">
    <w:p w14:paraId="4DA47BAA" w14:textId="15AB75C4" w:rsidR="0082419B" w:rsidRDefault="0082419B">
      <w:r>
        <w:annotationRef/>
      </w:r>
      <w:r w:rsidRPr="045ABD53">
        <w:t>Kolmanda osa viimase alaosana palume tuua välja põhiseaduspärasuse analüüsi. HÕNTE § 43 lg 1 p 5 kohaselt analüüsitakse eelnõuga kavandatava iga normi kooskõla Eesti Vabariigi põhiseadusega. Erinevate kohustuste panemine ettevõtjatele riivab ettevõtlusvabadust (PS § 31), palume EN-s sätestatavad kohustused analüüsida PS mõttes läbi. Õigus saada informatsiooni sätestab PS § 44, õigus levitada informatsiooni sätestab PS § 45. Kavandatavate normidega põhiõiguste ja -vabaduste riivete põhiseaduspärasust, sh proportsionaalsust tuleb analüüsida ka juhul, kui leiate, et riived on põhiseaduspärased. Kui leiate, et riiveid ei ole, tuleks ka seda põhjendada.</w:t>
      </w:r>
    </w:p>
  </w:comment>
  <w:comment w:id="38" w:author="Maarja-Liis Lall - JUSTDIGI" w:date="2025-08-18T15:51:00Z" w:initials="MJ">
    <w:p w14:paraId="32B67F95" w14:textId="3A3263AC" w:rsidR="0082419B" w:rsidRDefault="0082419B">
      <w:r>
        <w:annotationRef/>
      </w:r>
      <w:r w:rsidRPr="0788E885">
        <w:t>PS komm vlj: PS § 44 lg-s 1 sätestatud põhiõiguse riive võib seisneda nii takistuste tegemises üldiseks kasutamiseks mõeldud informatsioonile juurdepääsul kui ka avaliku võimu poolt tegutsemata jätmisel, nt teatud info, mis peaks olemuslikult olema mõeldud üldiseks kasutamiseks, avalikustamata jätmine; eraõiguslikule isikule avalikustamiskohustuse panemata jätmine; sammude astumata jätmine, mis tagaks vähemalt teatud minimaalsel määral võimaluse juurdepääsuks üldiseks kasutamiseks mõeldud informatsioonile jms.</w:t>
      </w:r>
    </w:p>
  </w:comment>
  <w:comment w:id="39" w:author="Maarja-Liis Lall - JUSTDIGI" w:date="2025-08-18T15:54:00Z" w:initials="MJ">
    <w:p w14:paraId="77AB0BB6" w14:textId="36E59F18" w:rsidR="0082419B" w:rsidRDefault="0082419B">
      <w:r>
        <w:annotationRef/>
      </w:r>
      <w:r w:rsidRPr="4BF2A21F">
        <w:t>Oluline on, et põhiõiguste piirangud vastavad PS-s ettenähtule, mh et piirangud oleks seatud seadusega, mitte rakendusaktiga, kui PS nii ette näeb.</w:t>
      </w:r>
    </w:p>
  </w:comment>
  <w:comment w:id="40" w:author="Maarja-Liis Lall - JUSTDIGI" w:date="2025-08-13T10:21:00Z" w:initials="MJ">
    <w:p w14:paraId="18B750F5" w14:textId="07126B21" w:rsidR="0082419B" w:rsidRDefault="0082419B">
      <w:r>
        <w:annotationRef/>
      </w:r>
      <w:r w:rsidRPr="39BF9D3A">
        <w:t>HÕNTE § 43 lg 2: (2)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comment>
  <w:comment w:id="41" w:author="Maarja-Liis Lall - JUSTDIGI" w:date="2025-08-12T17:24:00Z" w:initials="MJ">
    <w:p w14:paraId="2B2130A2" w14:textId="4E856D17" w:rsidR="0082419B" w:rsidRDefault="0082419B">
      <w:r>
        <w:annotationRef/>
      </w:r>
      <w:r w:rsidRPr="5D194949">
        <w:t>Kuivõrd seletuskirjas on märgitud, et: "Nõue osutada UPT teenuseid taskukohase tasu eest tuleneb postidirektiivi artiklist 12, mille järgi peavad UPT tasud olema taskukohased kõikidele kasutajatele nende geograafilisest asukohast olenemata", siis palume muudatuse puhul pikemalt analüüsida ja selgitada muudatuse kooskõla direktiiviga. Palume täiendada seletuskirja.</w:t>
      </w:r>
    </w:p>
  </w:comment>
  <w:comment w:id="54" w:author="Maarja-Liis Lall - JUSTDIGI" w:date="2025-08-13T16:53:00Z" w:initials="MJ">
    <w:p w14:paraId="5D5CC793" w14:textId="7363B33D" w:rsidR="0082419B" w:rsidRDefault="0082419B">
      <w:r>
        <w:annotationRef/>
      </w:r>
      <w:r w:rsidRPr="6DE961D1">
        <w:t>Postina ei saa saata, saab saata postiga v siis postisaadetist</w:t>
      </w:r>
    </w:p>
  </w:comment>
  <w:comment w:id="55" w:author="Maarja-Liis Lall - JUSTDIGI" w:date="2025-08-13T16:54:00Z" w:initials="MJ">
    <w:p w14:paraId="4921C38E" w14:textId="1CA588E1" w:rsidR="0082419B" w:rsidRDefault="0082419B">
      <w:r>
        <w:annotationRef/>
      </w:r>
      <w:r w:rsidRPr="407506BB">
        <w:t>Palun arvestage, et kehtiva PostiS § 4 lg 5 p 4 seab lühendi: kullerpostisaadetise edastamine (edaspidi </w:t>
      </w:r>
      <w:r w:rsidRPr="2E9FA192">
        <w:rPr>
          <w:i/>
          <w:iCs/>
        </w:rPr>
        <w:t>kullerpost</w:t>
      </w:r>
      <w:r w:rsidRPr="527C13DE">
        <w:t>). Palun sellega arvestada ja eelnõud/seletuskirja vastavalt muuta läbivalt.</w:t>
      </w:r>
    </w:p>
  </w:comment>
  <w:comment w:id="58" w:author="Maarja-Liis Lall - JUSTDIGI" w:date="2025-08-14T08:46:00Z" w:initials="MJ">
    <w:p w14:paraId="7632064E" w14:textId="32B93694" w:rsidR="0082419B" w:rsidRDefault="0082419B">
      <w:r>
        <w:annotationRef/>
      </w:r>
      <w:r w:rsidRPr="0266D71A">
        <w:t>Palume vaadata lause üle, mingid sõnad puudu või poolik.</w:t>
      </w:r>
    </w:p>
  </w:comment>
  <w:comment w:id="59" w:author="Maarja-Liis Lall - JUSTDIGI" w:date="2025-08-14T08:46:00Z" w:initials="MJ">
    <w:p w14:paraId="00FECC43" w14:textId="0876DFF9" w:rsidR="0082419B" w:rsidRDefault="0082419B">
      <w:r>
        <w:annotationRef/>
      </w:r>
      <w:r w:rsidRPr="70FB62B2">
        <w:t>Palume selgitada seletuskirjas lahti, miks see vajadus on.</w:t>
      </w:r>
    </w:p>
  </w:comment>
  <w:comment w:id="62" w:author="Maarja-Liis Lall - JUSTDIGI" w:date="2025-08-14T08:48:00Z" w:initials="MJ">
    <w:p w14:paraId="5B5A623F" w14:textId="6176468D" w:rsidR="0082419B" w:rsidRDefault="0082419B">
      <w:r>
        <w:annotationRef/>
      </w:r>
      <w:r w:rsidRPr="46876345">
        <w:t>Palume läbivalt see parandada vastavalt keeletoimetaja soovitusele.</w:t>
      </w:r>
    </w:p>
  </w:comment>
  <w:comment w:id="67" w:author="Maarja-Liis Lall - JUSTDIGI" w:date="2025-08-12T18:30:00Z" w:initials="MJ">
    <w:p w14:paraId="4A5F97C2" w14:textId="520132F3" w:rsidR="0082419B" w:rsidRDefault="0082419B">
      <w:r>
        <w:annotationRef/>
      </w:r>
      <w:r w:rsidRPr="45D99602">
        <w:t>Palume seletuskirja täiendada elulise näitega.</w:t>
      </w:r>
    </w:p>
  </w:comment>
  <w:comment w:id="69" w:author="Maarja-Liis Lall - JUSTDIGI" w:date="2025-08-14T10:02:00Z" w:initials="MJ">
    <w:p w14:paraId="716DA5E7" w14:textId="398F5FAD" w:rsidR="0082419B" w:rsidRDefault="0082419B">
      <w:r>
        <w:annotationRef/>
      </w:r>
      <w:r w:rsidRPr="086BEFCD">
        <w:t>Kui kavas on volitusnorm Vabariigi Valitsuse, ministri või kohaliku omavalitsuse organi määruse andmiseks või selle reguleerimisala laiendamiseks, siis palume seletuskirjas ka analüüsida ja selgitada, kas see on Eesti Vabariigi põhiseadusega (edaspidi põhiseadus) kooskõlas, st ega sellega ei reguleerita valdkonda, mis tuleks reguleerida seadusega, samuti kas volitusnormi sõnastus on piisavalt täpne, et see hõlmab laiendatava määruse reguleerimisala.</w:t>
      </w:r>
    </w:p>
  </w:comment>
  <w:comment w:id="83" w:author="Maarja-Liis Lall - JUSTDIGI" w:date="2025-08-18T14:21:00Z" w:initials="MJ">
    <w:p w14:paraId="6DED6506" w14:textId="3F391D82" w:rsidR="0082419B" w:rsidRDefault="0082419B">
      <w:r>
        <w:annotationRef/>
      </w:r>
      <w:r w:rsidRPr="4E1FA111">
        <w:t>Riigikogu juhatuse 2014. aasta 10. aprilli otsusega nr 70 kehtestatud eelnõu ja seletuskirja vormistamise juhendi kohaselt ei kasutata allajoonimist (lk 2 juhendist). Sama märkus muude allajoonimiste kohta.</w:t>
      </w:r>
    </w:p>
  </w:comment>
  <w:comment w:id="85" w:author="Maarja-Liis Lall - JUSTDIGI" w:date="2025-08-18T15:36:00Z" w:initials="MJ">
    <w:p w14:paraId="2BD10A34" w14:textId="45277EF3" w:rsidR="0082419B" w:rsidRDefault="0082419B">
      <w:r>
        <w:annotationRef/>
      </w:r>
      <w:r w:rsidRPr="0BD80C66">
        <w:t>Palume avada ka seda, mida on mõeldud muude rahaliste kohustuste all. Kas seal on ka tsiviilõiguslik vastutus, st kohustuste rikkumisest tulenev (VÕS § 100 jj) või avalikõiguslike normide rikkumisest tuleneva kohustused. Vastavalt sellele tuleks ka EN vajadusel täpsustada.</w:t>
      </w:r>
    </w:p>
  </w:comment>
  <w:comment w:id="87" w:author="Maarja-Liis Lall - JUSTDIGI" w:date="2025-08-18T14:26:00Z" w:initials="MJ">
    <w:p w14:paraId="403422FD" w14:textId="0E27DFFF" w:rsidR="0082419B" w:rsidRDefault="0082419B">
      <w:r>
        <w:annotationRef/>
      </w:r>
      <w:r w:rsidRPr="0C968EA8">
        <w:t>HÕNTE § 43 lg 1 p 3-4 peaks iga normi (sh iga lõike puhul) seletuskirjas mh selgitama, miks on eelnõu objektiks olevaid suhteid vaja reguleerida või miks senine regulatsioon vajab muutmist ning selgitatakse kavandatava paragrahvi, lõike ja punkti sisu. Nii selle lõike puhul kui ka teiste normide lõigete puhul on tihtipeale sõnastatud ümber üksnes eelnõu sama säte, kuid ei ole selgitatud täpsemalt selle tausta ja sisu. Palume võimalusel seletuskirjas kõigi lõigete puhul avada sisukamalt sätet seletuskirjas.</w:t>
      </w:r>
    </w:p>
  </w:comment>
  <w:comment w:id="88" w:author="Maarja-Liis Lall - JUSTDIGI" w:date="2025-08-18T14:28:00Z" w:initials="MJ">
    <w:p w14:paraId="18DA4AE7" w14:textId="09978E01" w:rsidR="0082419B" w:rsidRDefault="0082419B">
      <w:r>
        <w:annotationRef/>
      </w:r>
      <w:r w:rsidRPr="045EED31">
        <w:t>Palume ka siin lõike kaupa selgitus anda.</w:t>
      </w:r>
    </w:p>
  </w:comment>
  <w:comment w:id="90" w:author="Maarja-Liis Lall - JUSTDIGI" w:date="2025-08-18T14:32:00Z" w:initials="MJ">
    <w:p w14:paraId="55F5F0E0" w14:textId="727DA035" w:rsidR="0082419B" w:rsidRDefault="0082419B">
      <w:r>
        <w:annotationRef/>
      </w:r>
      <w:r w:rsidRPr="2C0CAC96">
        <w:t>Palume viidata ka paragrahvi numbrile, sama märkus ka all jätkuvate seletuste kohta.</w:t>
      </w:r>
    </w:p>
  </w:comment>
  <w:comment w:id="91" w:author="Maarja-Liis Lall - JUSTDIGI" w:date="2025-08-12T17:28:00Z" w:initials="MJ">
    <w:p w14:paraId="242FFAC1" w14:textId="7F3B6315" w:rsidR="0082419B" w:rsidRDefault="0082419B">
      <w:r>
        <w:annotationRef/>
      </w:r>
      <w:r w:rsidRPr="75509074">
        <w:t>Sellega seonduvat muudatust pole EN-s planeeritud. Kas see pole vajalik? Kui on vajalik, palume täiendada eelnõud.</w:t>
      </w:r>
    </w:p>
  </w:comment>
  <w:comment w:id="92" w:author="Maarja-Liis Lall - JUSTDIGI" w:date="2025-08-12T17:30:00Z" w:initials="MJ">
    <w:p w14:paraId="24131612" w14:textId="179ED835" w:rsidR="0082419B" w:rsidRDefault="0082419B">
      <w:r>
        <w:annotationRef/>
      </w:r>
      <w:r w:rsidRPr="6152444F">
        <w:t>Seaduse üldist jõustumisaega tuleb samuti põhjendada seletuskirjas (HÕNTE § 49). Palume täiendada seletuskirja.</w:t>
      </w:r>
    </w:p>
  </w:comment>
  <w:comment w:id="95" w:author="Maarja-Liis Lall - JUSTDIGI" w:date="2025-08-12T17:43:00Z" w:initials="MJ">
    <w:p w14:paraId="0F9B2CC9" w14:textId="3ACBADE7" w:rsidR="0082419B" w:rsidRDefault="0082419B">
      <w:r>
        <w:annotationRef/>
      </w:r>
      <w:r w:rsidRPr="7B65C5FD">
        <w:t>Palume nimetatud punktide ja paragrahvide osas antud selgitust selgelt eristada, sest need hõlmavad tegevusloa regulatsiooniga seonduvaid muudatusi ning mitte "taskukohase tasu" asendamist "põhjendatud tasuga". Hetkel ei selgu, miks on tegevusloa regulatsiooniga seonduvate muudatuste puhul vajalik jõustumine hilisemal ajal.</w:t>
      </w:r>
    </w:p>
  </w:comment>
  <w:comment w:id="97" w:author="Maarja-Liis Lall - JUSTDIGI" w:date="2025-08-12T17:36:00Z" w:initials="MJ">
    <w:p w14:paraId="385FFA1A" w14:textId="25CE2DD0" w:rsidR="0082419B" w:rsidRDefault="0082419B">
      <w:r>
        <w:annotationRef/>
      </w:r>
      <w:r w:rsidRPr="0F53C3BD">
        <w:t>Kaaluda lisandust, sest muidu jääb ebaselgeks mis kuupäev see on.</w:t>
      </w:r>
    </w:p>
  </w:comment>
  <w:comment w:id="99" w:author="Maarja-Liis Lall - JUSTDIGI" w:date="2025-08-12T17:57:00Z" w:initials="MJ">
    <w:p w14:paraId="09D78C90" w14:textId="39F8B35D" w:rsidR="0082419B" w:rsidRDefault="0082419B">
      <w:r>
        <w:annotationRef/>
      </w:r>
      <w:r w:rsidRPr="54B7C3DD">
        <w:t>Palun viidake EN § 1 punktidele ka järgnevas selgituses, kus iga punkti osas toote välja jõustumisaja põhjenduse (st siduge palun PostiS § ka EN § 1 punkti viitega, et oleks lihtsamini jälgitav, mis punkti kohta selgitus antud). Kõige jälgitavam oleks, kui tooksite punkti kaupa põhjenduse (viidates ka lühidalt punkti sisule).</w:t>
      </w:r>
    </w:p>
  </w:comment>
  <w:comment w:id="104" w:author="Maarja-Liis Lall - JUSTDIGI" w:date="2025-08-12T18:21:00Z" w:initials="MJ">
    <w:p w14:paraId="3AA3729D" w14:textId="49F1AAA0" w:rsidR="0082419B" w:rsidRDefault="0082419B">
      <w:r>
        <w:annotationRef/>
      </w:r>
      <w:r w:rsidRPr="337479DD">
        <w:t>See peaks olema ilmselt loetelu sissejuhatav lause.</w:t>
      </w:r>
    </w:p>
  </w:comment>
  <w:comment w:id="106" w:author="Maarja-Liis Lall - JUSTDIGI" w:date="2025-08-12T18:25:00Z" w:initials="MJ">
    <w:p w14:paraId="6279195D" w14:textId="54F615CB" w:rsidR="0082419B" w:rsidRDefault="0082419B">
      <w:r>
        <w:annotationRef/>
      </w:r>
      <w:r w:rsidRPr="686F0B3A">
        <w:t>Täiendavalt on ka "liikuv juurdepääsupunkt" § 7 lg.s 4.1, kas ka see siia lisada?</w:t>
      </w:r>
    </w:p>
  </w:comment>
  <w:comment w:id="108" w:author="Maarja-Liis Lall - JUSTDIGI" w:date="2025-08-12T18:21:00Z" w:initials="MJ">
    <w:p w14:paraId="5E5A07D0" w14:textId="2BE1333F" w:rsidR="0082419B" w:rsidRDefault="0082419B">
      <w:r>
        <w:annotationRef/>
      </w:r>
      <w:r w:rsidRPr="1F6C2B00">
        <w:t>See peaks olema ilmselt loetelu sissejuhatav lause.</w:t>
      </w:r>
    </w:p>
  </w:comment>
  <w:comment w:id="110" w:author="Maarja-Liis Lall - JUSTDIGI" w:date="1900-01-01T00:00:00Z" w:initials="MJ">
    <w:p w14:paraId="37FDF9A6" w14:textId="27E3246A" w:rsidR="0082419B" w:rsidRDefault="0082419B">
      <w:r>
        <w:annotationRef/>
      </w:r>
      <w:r w:rsidRPr="0409A36E">
        <w:t>Nii nagu varasemalt viitasime, tuleks seda pikemalt põhjendada.</w:t>
      </w:r>
    </w:p>
  </w:comment>
  <w:comment w:id="111" w:author="Maarja-Liis Lall - JUSTDIGI" w:date="2025-08-12T18:32:00Z" w:initials="MJ">
    <w:p w14:paraId="5CC960DB" w14:textId="299BE3D9" w:rsidR="0082419B" w:rsidRDefault="0082419B">
      <w:r>
        <w:annotationRef/>
      </w:r>
      <w:r w:rsidRPr="4951A8B5">
        <w:t>Lühendi kasutamisel tuleb sõna pikalt välja kirjutada esimeses viites.</w:t>
      </w:r>
    </w:p>
  </w:comment>
  <w:comment w:id="112" w:author="Karen Alamets - JUSTDIGI" w:date="2025-08-12T11:19:00Z" w:initials="KJ">
    <w:p w14:paraId="09DFB879" w14:textId="30450E41" w:rsidR="0082419B" w:rsidRDefault="0082419B">
      <w:r>
        <w:annotationRef/>
      </w:r>
      <w:r w:rsidRPr="7B50E87F">
        <w:t xml:space="preserve">Võimaluse korral lisage siia ka muudatused, millele ei ole teie hinnangul olulist mõju. </w:t>
      </w:r>
    </w:p>
    <w:p w14:paraId="55EFF01D" w14:textId="01BB8368" w:rsidR="0082419B" w:rsidRDefault="0082419B">
      <w:r w:rsidRPr="7AF02EA3">
        <w:rPr>
          <w:b/>
          <w:bCs/>
          <w:i/>
          <w:iCs/>
        </w:rPr>
        <w:t xml:space="preserve">Näiteks teenuseosutajate aruandluse ja kohustuste lihtsustamine. </w:t>
      </w:r>
      <w:r w:rsidRPr="2536B036">
        <w:rPr>
          <w:i/>
          <w:iCs/>
        </w:rPr>
        <w:t>Postiteenuse osutajatele, kellel on tegevusluba väljaspool UPT-d (antud hetkel AS Eesti Post ja Nova Post Estonia OÜ) on mõju positiivne, kuna edaspidi ei pea väljaspool UPT-d taotlema enam tegevusluba, vaid piisab majandustegevusregistris teatise esitamisest. See vähendab postiteenuse osutajate halduskoormust ja võib tuua kaasa mõningase majandusliku kokkuhoiu, kuid selle mõju on piiratud ning ei avaldu laiemale avalikkusele ega teenuse kättesaadavusele.</w:t>
      </w:r>
    </w:p>
  </w:comment>
  <w:comment w:id="113" w:author="Karen Alamets - JUSTDIGI" w:date="2025-08-12T12:39:00Z" w:initials="KJ">
    <w:p w14:paraId="21966DD1" w14:textId="5AC27FC3" w:rsidR="0082419B" w:rsidRDefault="0082419B">
      <w:r>
        <w:annotationRef/>
      </w:r>
      <w:r w:rsidRPr="5FC0E381">
        <w:t>Kaaluge võimalust esitada iga toodud olulise muudatuse (UPT-le ja UPT osutajale kehtestatud nõuete kaasajastamine; UPT osutamine põhjendatud tasu alusel; UPT tasude järelevalve andmine Konkurentsiametile; ebamõistlikult koormavate kulude hüvitamise regulatsiooni kehtetuks tunnistamine; tegevusloa regulatsiooni kaotamine väljaspool universaalset postiteenust) mõju kokkuvõtliku tabelina.</w:t>
      </w:r>
    </w:p>
    <w:p w14:paraId="59C44C43" w14:textId="4A328580" w:rsidR="0082419B" w:rsidRDefault="0082419B">
      <w:r w:rsidRPr="361BCFF7">
        <w:t xml:space="preserve">Iga muudatuse puhul soovitame tabelisse lisada sihtrühma ja  valdkonna ning hinnata mõju, arvestades selle esinemise sagedust, ulatust,  ning ebasoovitavate mõjude riski. </w:t>
      </w:r>
    </w:p>
    <w:p w14:paraId="26FC799A" w14:textId="541396EE" w:rsidR="0082419B" w:rsidRDefault="0082419B">
      <w:r w:rsidRPr="72C9D92D">
        <w:t>Soovitame kasutada sarnast lähenemist nagu VTK mõjuanalüüsis (vt lk 27–37).</w:t>
      </w:r>
    </w:p>
  </w:comment>
  <w:comment w:id="114" w:author="Maarja-Liis Lall - JUSTDIGI" w:date="2025-08-12T19:48:00Z" w:initials="MJ">
    <w:p w14:paraId="2F45C1A2" w14:textId="5B18D388" w:rsidR="0082419B" w:rsidRDefault="0082419B">
      <w:r>
        <w:annotationRef/>
      </w:r>
      <w:r w:rsidRPr="6E397210">
        <w:t>Palume HÕNTE § 48 lg 1 p 2 kohaselt märkida ka rakendusakti jõustumise tähtaeg või tähtpäev juhul, kui see erineb HÕNTE § 14 lõikes 3 nimetatud ajast.</w:t>
      </w:r>
    </w:p>
  </w:comment>
  <w:comment w:id="115" w:author="Maarja-Liis Lall - JUSTDIGI" w:date="2025-08-12T20:06:00Z" w:initials="MJ">
    <w:p w14:paraId="6BD4C65F" w14:textId="739B51A1" w:rsidR="0082419B" w:rsidRDefault="0082419B">
      <w:r>
        <w:annotationRef/>
      </w:r>
      <w:r w:rsidRPr="6A1B9217">
        <w:t>HÕNTE § 48 lg 1 p 1: Seletuskirja osas „Rakendusaktid” põhjendatakse volitusnormi vajalikkust, selle eesmärki, sisu ja ulatust viisil, mis võimaldab teha otsustuse volitusnormi ja selle alusel kavandatava rakendusakti vastavuse kohta Eesti Vabariigi põhiseadusele.</w:t>
      </w:r>
    </w:p>
  </w:comment>
  <w:comment w:id="117" w:author="Maarja-Liis Lall - JUSTDIGI" w:date="2025-08-12T19:54:00Z" w:initials="MJ">
    <w:p w14:paraId="74786D36" w14:textId="0D0E45EE" w:rsidR="0082419B" w:rsidRDefault="0082419B">
      <w:r>
        <w:annotationRef/>
      </w:r>
      <w:r w:rsidRPr="5D83A3D6">
        <w:t>Kavandis on vale kuupäev (14.03.2009), õige on 04.03.2009. Palume kavandit parandada.</w:t>
      </w:r>
    </w:p>
  </w:comment>
  <w:comment w:id="118" w:author="Maarja-Liis Lall - JUSTDIGI" w:date="2025-08-12T19:57:00Z" w:initials="MJ">
    <w:p w14:paraId="1D2BF34F" w14:textId="47C00A2E" w:rsidR="0082419B" w:rsidRDefault="0082419B">
      <w:r>
        <w:annotationRef/>
      </w:r>
      <w:r w:rsidRPr="435C0FC0">
        <w:t>Kavandis viidatud § 2.1 ei ole määruses. Teiste paragrahvide numbrid on kavandis määratlemata.</w:t>
      </w:r>
    </w:p>
  </w:comment>
  <w:comment w:id="119" w:author="Maarja-Liis Lall - JUSTDIGI" w:date="2025-08-12T18:33:00Z" w:initials="MJ">
    <w:p w14:paraId="4F1D92A3" w14:textId="53F16028" w:rsidR="0082419B" w:rsidRDefault="0082419B">
      <w:r>
        <w:annotationRef/>
      </w:r>
      <w:r w:rsidRPr="09348B8C">
        <w:t>Määruse pealkirjale viitamisel ei tohiks kasutada lühendit, kui seda pole määruse pealkirjas kasutatud. Palun vaadake sellega seonduvalt kõik viited sellele määrusele seletuskirjas üle.</w:t>
      </w:r>
    </w:p>
  </w:comment>
  <w:comment w:id="120" w:author="Maarja-Liis Lall - JUSTDIGI" w:date="2025-08-12T20:51:00Z" w:initials="MJ">
    <w:p w14:paraId="236A0D50" w14:textId="3FC4C430" w:rsidR="0082419B" w:rsidRDefault="0082419B">
      <w:r>
        <w:annotationRef/>
      </w:r>
      <w:r w:rsidRPr="1A6AAA99">
        <w:t>Palume ka määruse pealkirja muuta, kuivõrd laiendatakse määruse reguleerimisala. Kui leiate selle olevat põhjendatud, palume täiendada seletuskirja.</w:t>
      </w:r>
    </w:p>
  </w:comment>
  <w:comment w:id="121" w:author="Maarja-Liis Lall - JUSTDIGI" w:date="2025-08-12T20:48:00Z" w:initials="MJ">
    <w:p w14:paraId="5EB4AB21" w14:textId="1160AF77" w:rsidR="0082419B" w:rsidRDefault="0082419B">
      <w:r>
        <w:annotationRef/>
      </w:r>
      <w:r w:rsidRPr="23A73B32">
        <w:t>Ebaõige viide, palun parandada viide (õige viide ilmselt lg 9). Palun teha parandus ka määruse kavandis.</w:t>
      </w:r>
    </w:p>
  </w:comment>
  <w:comment w:id="122" w:author="Maarja-Liis Lall - JUSTDIGI" w:date="2025-08-12T20:49:00Z" w:initials="MJ">
    <w:p w14:paraId="7F7B205A" w14:textId="5932FD31" w:rsidR="0082419B" w:rsidRDefault="0082419B">
      <w:r>
        <w:annotationRef/>
      </w:r>
      <w:r w:rsidRPr="21DE2789">
        <w:t>Ebaõige viide, palun parandada viide (õige viide ilmselt lg 5). Palun teha parandus ka määruse kavandis.</w:t>
      </w:r>
    </w:p>
  </w:comment>
  <w:comment w:id="123" w:author="Maarja-Liis Lall - JUSTDIGI" w:date="1900-01-01T00:00:00Z" w:initials="MJ">
    <w:p w14:paraId="4A48EDAB" w14:textId="1459CA76" w:rsidR="0082419B" w:rsidRDefault="0082419B">
      <w:r>
        <w:annotationRef/>
      </w:r>
      <w:r w:rsidRPr="076A6C0D">
        <w:t>EN-s § 39.3 lg 4 sõnastus ei sätesta, et määrusega seda tehakse. Palume vaadata üle EN-s § 39.3 lg 4 sõnastus.</w:t>
      </w:r>
    </w:p>
  </w:comment>
  <w:comment w:id="124" w:author="Maarja-Liis Lall - JUSTDIGI" w:date="2025-08-12T18:47:00Z" w:initials="MJ">
    <w:p w14:paraId="2AE6AE01" w14:textId="389CC8A3" w:rsidR="0082419B" w:rsidRDefault="0082419B">
      <w:r>
        <w:annotationRef/>
      </w:r>
      <w:r w:rsidRPr="7515E805">
        <w:t>HÕNTE § 48 lg 3 p 3: Kui seaduseelnõus kavandatakse muuta seadust või tunnistada see kehtetuks, esitatakse seletuskirja käsitletavas osas volitusnormi kehtetuks muutumise või tunnistamise korral kehtetuks muutuvate määruste loetelu koos Riigi Teataja linkidega nendele määrustele. Palume seletuskirja täiendada RT linkidega (kehtivas redaktsioonis).</w:t>
      </w:r>
    </w:p>
  </w:comment>
  <w:comment w:id="126" w:author="Maarja-Liis Lall - JUSTDIGI" w:date="2025-08-13T09:05:00Z" w:initials="MJ">
    <w:p w14:paraId="1E577BF3" w14:textId="738C046E" w:rsidR="0082419B" w:rsidRDefault="0082419B">
      <w:r>
        <w:annotationRef/>
      </w:r>
      <w:r w:rsidRPr="2DC20846">
        <w:t>Palume vaadata lingi korrektsus üle, hetkel ei ole link kehtivale määruse redaktsioonile. Linkidega kehtivale redaktsioonile on kõige parem vajutada Riigi Teatajas "Hetkel kehtiv" nuppu ja seejärel kopeerida link (siis automaatselt on kehtiv redaktsiooni).</w:t>
      </w:r>
    </w:p>
  </w:comment>
  <w:comment w:id="125" w:author="Maarja-Liis Lall - JUSTDIGI" w:date="2025-08-13T09:04:00Z" w:initials="MJ">
    <w:p w14:paraId="17C2E6B8" w14:textId="09F35B47" w:rsidR="0082419B" w:rsidRDefault="0082419B">
      <w:r>
        <w:annotationRef/>
      </w:r>
      <w:r w:rsidRPr="30B4F4B8">
        <w:t>Palume selle punkti joondust parandada.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A4C136" w15:done="0"/>
  <w15:commentEx w15:paraId="42F02354" w15:done="0"/>
  <w15:commentEx w15:paraId="1ECDD3D8" w15:done="0"/>
  <w15:commentEx w15:paraId="3851E6DB" w15:done="0"/>
  <w15:commentEx w15:paraId="7744886B" w15:done="0"/>
  <w15:commentEx w15:paraId="557B9D4F" w15:done="0"/>
  <w15:commentEx w15:paraId="593274B8" w15:done="0"/>
  <w15:commentEx w15:paraId="736E4270" w15:done="0"/>
  <w15:commentEx w15:paraId="57C704C5" w15:done="0"/>
  <w15:commentEx w15:paraId="0591E024" w15:done="0"/>
  <w15:commentEx w15:paraId="2D266C18" w15:done="0"/>
  <w15:commentEx w15:paraId="58A4C8BE" w15:done="0"/>
  <w15:commentEx w15:paraId="08214DE8" w15:done="0"/>
  <w15:commentEx w15:paraId="4FCC25AD" w15:done="0"/>
  <w15:commentEx w15:paraId="23D12FBF" w15:done="0"/>
  <w15:commentEx w15:paraId="7A7E2D4A" w15:done="0"/>
  <w15:commentEx w15:paraId="16FDB2BF" w15:done="0"/>
  <w15:commentEx w15:paraId="23276AC7" w15:done="0"/>
  <w15:commentEx w15:paraId="2EE9A6BF" w15:done="0"/>
  <w15:commentEx w15:paraId="54FA330F" w15:done="0"/>
  <w15:commentEx w15:paraId="4DA47BAA" w15:done="0"/>
  <w15:commentEx w15:paraId="32B67F95" w15:paraIdParent="4DA47BAA" w15:done="0"/>
  <w15:commentEx w15:paraId="77AB0BB6" w15:paraIdParent="4DA47BAA" w15:done="0"/>
  <w15:commentEx w15:paraId="18B750F5" w15:done="0"/>
  <w15:commentEx w15:paraId="2B2130A2" w15:done="0"/>
  <w15:commentEx w15:paraId="5D5CC793" w15:done="0"/>
  <w15:commentEx w15:paraId="4921C38E" w15:done="0"/>
  <w15:commentEx w15:paraId="7632064E" w15:done="0"/>
  <w15:commentEx w15:paraId="00FECC43" w15:done="0"/>
  <w15:commentEx w15:paraId="5B5A623F" w15:done="0"/>
  <w15:commentEx w15:paraId="4A5F97C2" w15:done="0"/>
  <w15:commentEx w15:paraId="716DA5E7" w15:done="0"/>
  <w15:commentEx w15:paraId="6DED6506" w15:done="0"/>
  <w15:commentEx w15:paraId="2BD10A34" w15:done="0"/>
  <w15:commentEx w15:paraId="403422FD" w15:done="0"/>
  <w15:commentEx w15:paraId="18DA4AE7" w15:done="0"/>
  <w15:commentEx w15:paraId="55F5F0E0" w15:done="0"/>
  <w15:commentEx w15:paraId="242FFAC1" w15:done="0"/>
  <w15:commentEx w15:paraId="24131612" w15:done="0"/>
  <w15:commentEx w15:paraId="0F9B2CC9" w15:done="0"/>
  <w15:commentEx w15:paraId="385FFA1A" w15:done="0"/>
  <w15:commentEx w15:paraId="09D78C90" w15:done="0"/>
  <w15:commentEx w15:paraId="3AA3729D" w15:done="0"/>
  <w15:commentEx w15:paraId="6279195D" w15:done="0"/>
  <w15:commentEx w15:paraId="5E5A07D0" w15:done="0"/>
  <w15:commentEx w15:paraId="37FDF9A6" w15:done="0"/>
  <w15:commentEx w15:paraId="5CC960DB" w15:done="0"/>
  <w15:commentEx w15:paraId="55EFF01D" w15:done="0"/>
  <w15:commentEx w15:paraId="26FC799A" w15:done="0"/>
  <w15:commentEx w15:paraId="2F45C1A2" w15:done="0"/>
  <w15:commentEx w15:paraId="6BD4C65F" w15:done="0"/>
  <w15:commentEx w15:paraId="74786D36" w15:done="0"/>
  <w15:commentEx w15:paraId="1D2BF34F" w15:done="0"/>
  <w15:commentEx w15:paraId="4F1D92A3" w15:done="0"/>
  <w15:commentEx w15:paraId="236A0D50" w15:done="0"/>
  <w15:commentEx w15:paraId="5EB4AB21" w15:done="0"/>
  <w15:commentEx w15:paraId="7F7B205A" w15:done="0"/>
  <w15:commentEx w15:paraId="4A48EDAB" w15:done="0"/>
  <w15:commentEx w15:paraId="2AE6AE01" w15:done="0"/>
  <w15:commentEx w15:paraId="1E577BF3" w15:done="0"/>
  <w15:commentEx w15:paraId="17C2E6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0B6C3C" w16cex:dateUtc="2025-08-18T13:19:00Z"/>
  <w16cex:commentExtensible w16cex:durableId="3488370D" w16cex:dateUtc="2025-08-08T14:02:00Z"/>
  <w16cex:commentExtensible w16cex:durableId="5A3FC512" w16cex:dateUtc="2025-08-12T12:03:00Z"/>
  <w16cex:commentExtensible w16cex:durableId="710B275E" w16cex:dateUtc="2025-08-12T11:27:00Z"/>
  <w16cex:commentExtensible w16cex:durableId="03EFD34B" w16cex:dateUtc="2025-08-12T11:30:00Z"/>
  <w16cex:commentExtensible w16cex:durableId="097224E2" w16cex:dateUtc="2025-08-12T11:31:00Z"/>
  <w16cex:commentExtensible w16cex:durableId="34EAE08C" w16cex:dateUtc="2025-08-08T14:03:00Z"/>
  <w16cex:commentExtensible w16cex:durableId="35E185B5" w16cex:dateUtc="2025-08-08T14:03:00Z"/>
  <w16cex:commentExtensible w16cex:durableId="05917F89" w16cex:dateUtc="2025-08-12T11:34:00Z"/>
  <w16cex:commentExtensible w16cex:durableId="4B7C8484" w16cex:dateUtc="2025-08-12T11:37:00Z"/>
  <w16cex:commentExtensible w16cex:durableId="27117D80" w16cex:dateUtc="2025-08-12T07:45:00Z"/>
  <w16cex:commentExtensible w16cex:durableId="5EE62716" w16cex:dateUtc="2025-08-11T09:27:00Z"/>
  <w16cex:commentExtensible w16cex:durableId="3C4F04DB" w16cex:dateUtc="2025-08-12T07:16:00Z"/>
  <w16cex:commentExtensible w16cex:durableId="170A8559" w16cex:dateUtc="2025-08-12T11:41:00Z"/>
  <w16cex:commentExtensible w16cex:durableId="042A41BA" w16cex:dateUtc="2025-08-12T11:44:00Z"/>
  <w16cex:commentExtensible w16cex:durableId="463ABE0D" w16cex:dateUtc="2025-08-12T11:43:00Z"/>
  <w16cex:commentExtensible w16cex:durableId="4B97341A" w16cex:dateUtc="2025-08-12T11:46:00Z"/>
  <w16cex:commentExtensible w16cex:durableId="0D7D072C" w16cex:dateUtc="2025-08-12T11:48:00Z"/>
  <w16cex:commentExtensible w16cex:durableId="64B75546" w16cex:dateUtc="2025-08-12T11:52:00Z"/>
  <w16cex:commentExtensible w16cex:durableId="5229737B" w16cex:dateUtc="2025-08-12T11:55:00Z"/>
  <w16cex:commentExtensible w16cex:durableId="5FBB23F6" w16cex:dateUtc="2025-08-12T18:02:00Z"/>
  <w16cex:commentExtensible w16cex:durableId="774397E3" w16cex:dateUtc="2025-08-18T12:51:00Z"/>
  <w16cex:commentExtensible w16cex:durableId="3307B790" w16cex:dateUtc="2025-08-18T12:54:00Z"/>
  <w16cex:commentExtensible w16cex:durableId="3DECC484" w16cex:dateUtc="2025-08-13T07:21:00Z"/>
  <w16cex:commentExtensible w16cex:durableId="794BB6C7" w16cex:dateUtc="2025-08-12T14:24:00Z"/>
  <w16cex:commentExtensible w16cex:durableId="58072525" w16cex:dateUtc="2025-08-13T13:53:00Z"/>
  <w16cex:commentExtensible w16cex:durableId="09C21A1B" w16cex:dateUtc="2025-08-13T13:54:00Z"/>
  <w16cex:commentExtensible w16cex:durableId="78E3703F" w16cex:dateUtc="2025-08-14T05:46:00Z"/>
  <w16cex:commentExtensible w16cex:durableId="28F0BAA9" w16cex:dateUtc="2025-08-14T05:46:00Z"/>
  <w16cex:commentExtensible w16cex:durableId="3F6BA9C4" w16cex:dateUtc="2025-08-14T05:48:00Z"/>
  <w16cex:commentExtensible w16cex:durableId="0F624FAB" w16cex:dateUtc="2025-08-12T15:30:00Z"/>
  <w16cex:commentExtensible w16cex:durableId="1F4D02B3" w16cex:dateUtc="2025-08-14T07:02:00Z"/>
  <w16cex:commentExtensible w16cex:durableId="2B75CDEC" w16cex:dateUtc="2025-08-18T11:21:00Z"/>
  <w16cex:commentExtensible w16cex:durableId="12B01C51" w16cex:dateUtc="2025-08-18T12:36:00Z"/>
  <w16cex:commentExtensible w16cex:durableId="7362DA10" w16cex:dateUtc="2025-08-18T11:26:00Z"/>
  <w16cex:commentExtensible w16cex:durableId="049772D3" w16cex:dateUtc="2025-08-18T11:28:00Z"/>
  <w16cex:commentExtensible w16cex:durableId="32F0B5F7" w16cex:dateUtc="2025-08-18T11:32:00Z"/>
  <w16cex:commentExtensible w16cex:durableId="6B3CD5E7" w16cex:dateUtc="2025-08-12T14:28:00Z"/>
  <w16cex:commentExtensible w16cex:durableId="6CEB40E4" w16cex:dateUtc="2025-08-12T14:30:00Z"/>
  <w16cex:commentExtensible w16cex:durableId="0A1F77E9" w16cex:dateUtc="2025-08-12T14:43:00Z"/>
  <w16cex:commentExtensible w16cex:durableId="6F6EA727" w16cex:dateUtc="2025-08-12T14:36:00Z"/>
  <w16cex:commentExtensible w16cex:durableId="254A3604" w16cex:dateUtc="2025-08-12T14:57:00Z"/>
  <w16cex:commentExtensible w16cex:durableId="67709569" w16cex:dateUtc="2025-08-12T15:21:00Z"/>
  <w16cex:commentExtensible w16cex:durableId="16EF7AAD" w16cex:dateUtc="2025-08-12T15:25:00Z"/>
  <w16cex:commentExtensible w16cex:durableId="3ECD2742" w16cex:dateUtc="2025-08-12T15:21:00Z"/>
  <w16cex:commentExtensible w16cex:durableId="0386E964" w16cex:dateUtc="2025-08-12T15:31:00Z"/>
  <w16cex:commentExtensible w16cex:durableId="4F1CCAA3" w16cex:dateUtc="2025-08-12T15:32:00Z"/>
  <w16cex:commentExtensible w16cex:durableId="63C2C4FE" w16cex:dateUtc="2025-08-12T08:19:00Z"/>
  <w16cex:commentExtensible w16cex:durableId="395FB7CD" w16cex:dateUtc="2025-08-12T09:39:00Z"/>
  <w16cex:commentExtensible w16cex:durableId="4E32A76C" w16cex:dateUtc="2025-08-12T16:48:00Z"/>
  <w16cex:commentExtensible w16cex:durableId="0A51E6E1" w16cex:dateUtc="2025-08-12T17:06:00Z"/>
  <w16cex:commentExtensible w16cex:durableId="4ACD71CA" w16cex:dateUtc="2025-08-12T16:54:00Z"/>
  <w16cex:commentExtensible w16cex:durableId="3E45A6A5" w16cex:dateUtc="2025-08-12T16:57:00Z"/>
  <w16cex:commentExtensible w16cex:durableId="3CEE1F46" w16cex:dateUtc="2025-08-12T15:33:00Z"/>
  <w16cex:commentExtensible w16cex:durableId="71FA9A74" w16cex:dateUtc="2025-08-12T17:51:00Z"/>
  <w16cex:commentExtensible w16cex:durableId="047B4665" w16cex:dateUtc="2025-08-12T17:48:00Z"/>
  <w16cex:commentExtensible w16cex:durableId="3CE30AB8" w16cex:dateUtc="2025-08-12T17:49:00Z"/>
  <w16cex:commentExtensible w16cex:durableId="1BD26BA8" w16cex:dateUtc="2025-08-12T15:45:00Z"/>
  <w16cex:commentExtensible w16cex:durableId="5D744BDC" w16cex:dateUtc="2025-08-12T15:47:00Z"/>
  <w16cex:commentExtensible w16cex:durableId="68169DBD" w16cex:dateUtc="2025-08-13T06:05:00Z"/>
  <w16cex:commentExtensible w16cex:durableId="7B645E9E" w16cex:dateUtc="2025-08-13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A4C136" w16cid:durableId="000B6C3C"/>
  <w16cid:commentId w16cid:paraId="42F02354" w16cid:durableId="3488370D"/>
  <w16cid:commentId w16cid:paraId="1ECDD3D8" w16cid:durableId="5A3FC512"/>
  <w16cid:commentId w16cid:paraId="3851E6DB" w16cid:durableId="710B275E"/>
  <w16cid:commentId w16cid:paraId="7744886B" w16cid:durableId="03EFD34B"/>
  <w16cid:commentId w16cid:paraId="557B9D4F" w16cid:durableId="097224E2"/>
  <w16cid:commentId w16cid:paraId="593274B8" w16cid:durableId="34EAE08C"/>
  <w16cid:commentId w16cid:paraId="736E4270" w16cid:durableId="35E185B5"/>
  <w16cid:commentId w16cid:paraId="57C704C5" w16cid:durableId="05917F89"/>
  <w16cid:commentId w16cid:paraId="0591E024" w16cid:durableId="4B7C8484"/>
  <w16cid:commentId w16cid:paraId="2D266C18" w16cid:durableId="27117D80"/>
  <w16cid:commentId w16cid:paraId="58A4C8BE" w16cid:durableId="5EE62716"/>
  <w16cid:commentId w16cid:paraId="08214DE8" w16cid:durableId="3C4F04DB"/>
  <w16cid:commentId w16cid:paraId="4FCC25AD" w16cid:durableId="170A8559"/>
  <w16cid:commentId w16cid:paraId="23D12FBF" w16cid:durableId="042A41BA"/>
  <w16cid:commentId w16cid:paraId="7A7E2D4A" w16cid:durableId="463ABE0D"/>
  <w16cid:commentId w16cid:paraId="16FDB2BF" w16cid:durableId="4B97341A"/>
  <w16cid:commentId w16cid:paraId="23276AC7" w16cid:durableId="0D7D072C"/>
  <w16cid:commentId w16cid:paraId="2EE9A6BF" w16cid:durableId="64B75546"/>
  <w16cid:commentId w16cid:paraId="54FA330F" w16cid:durableId="5229737B"/>
  <w16cid:commentId w16cid:paraId="4DA47BAA" w16cid:durableId="5FBB23F6"/>
  <w16cid:commentId w16cid:paraId="32B67F95" w16cid:durableId="774397E3"/>
  <w16cid:commentId w16cid:paraId="77AB0BB6" w16cid:durableId="3307B790"/>
  <w16cid:commentId w16cid:paraId="18B750F5" w16cid:durableId="3DECC484"/>
  <w16cid:commentId w16cid:paraId="2B2130A2" w16cid:durableId="794BB6C7"/>
  <w16cid:commentId w16cid:paraId="5D5CC793" w16cid:durableId="58072525"/>
  <w16cid:commentId w16cid:paraId="4921C38E" w16cid:durableId="09C21A1B"/>
  <w16cid:commentId w16cid:paraId="7632064E" w16cid:durableId="78E3703F"/>
  <w16cid:commentId w16cid:paraId="00FECC43" w16cid:durableId="28F0BAA9"/>
  <w16cid:commentId w16cid:paraId="5B5A623F" w16cid:durableId="3F6BA9C4"/>
  <w16cid:commentId w16cid:paraId="4A5F97C2" w16cid:durableId="0F624FAB"/>
  <w16cid:commentId w16cid:paraId="716DA5E7" w16cid:durableId="1F4D02B3"/>
  <w16cid:commentId w16cid:paraId="6DED6506" w16cid:durableId="2B75CDEC"/>
  <w16cid:commentId w16cid:paraId="2BD10A34" w16cid:durableId="12B01C51"/>
  <w16cid:commentId w16cid:paraId="403422FD" w16cid:durableId="7362DA10"/>
  <w16cid:commentId w16cid:paraId="18DA4AE7" w16cid:durableId="049772D3"/>
  <w16cid:commentId w16cid:paraId="55F5F0E0" w16cid:durableId="32F0B5F7"/>
  <w16cid:commentId w16cid:paraId="242FFAC1" w16cid:durableId="6B3CD5E7"/>
  <w16cid:commentId w16cid:paraId="24131612" w16cid:durableId="6CEB40E4"/>
  <w16cid:commentId w16cid:paraId="0F9B2CC9" w16cid:durableId="0A1F77E9"/>
  <w16cid:commentId w16cid:paraId="385FFA1A" w16cid:durableId="6F6EA727"/>
  <w16cid:commentId w16cid:paraId="09D78C90" w16cid:durableId="254A3604"/>
  <w16cid:commentId w16cid:paraId="3AA3729D" w16cid:durableId="67709569"/>
  <w16cid:commentId w16cid:paraId="6279195D" w16cid:durableId="16EF7AAD"/>
  <w16cid:commentId w16cid:paraId="5E5A07D0" w16cid:durableId="3ECD2742"/>
  <w16cid:commentId w16cid:paraId="37FDF9A6" w16cid:durableId="0386E964"/>
  <w16cid:commentId w16cid:paraId="5CC960DB" w16cid:durableId="4F1CCAA3"/>
  <w16cid:commentId w16cid:paraId="55EFF01D" w16cid:durableId="63C2C4FE"/>
  <w16cid:commentId w16cid:paraId="26FC799A" w16cid:durableId="395FB7CD"/>
  <w16cid:commentId w16cid:paraId="2F45C1A2" w16cid:durableId="4E32A76C"/>
  <w16cid:commentId w16cid:paraId="6BD4C65F" w16cid:durableId="0A51E6E1"/>
  <w16cid:commentId w16cid:paraId="74786D36" w16cid:durableId="4ACD71CA"/>
  <w16cid:commentId w16cid:paraId="1D2BF34F" w16cid:durableId="3E45A6A5"/>
  <w16cid:commentId w16cid:paraId="4F1D92A3" w16cid:durableId="3CEE1F46"/>
  <w16cid:commentId w16cid:paraId="236A0D50" w16cid:durableId="71FA9A74"/>
  <w16cid:commentId w16cid:paraId="5EB4AB21" w16cid:durableId="047B4665"/>
  <w16cid:commentId w16cid:paraId="7F7B205A" w16cid:durableId="3CE30AB8"/>
  <w16cid:commentId w16cid:paraId="4A48EDAB" w16cid:durableId="1BD26BA8"/>
  <w16cid:commentId w16cid:paraId="2AE6AE01" w16cid:durableId="5D744BDC"/>
  <w16cid:commentId w16cid:paraId="1E577BF3" w16cid:durableId="68169DBD"/>
  <w16cid:commentId w16cid:paraId="17C2E6B8" w16cid:durableId="7B645E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96884" w14:textId="77777777" w:rsidR="00A810E6" w:rsidRPr="008940D2" w:rsidRDefault="00A810E6" w:rsidP="003B578F">
      <w:r w:rsidRPr="008940D2">
        <w:separator/>
      </w:r>
    </w:p>
  </w:endnote>
  <w:endnote w:type="continuationSeparator" w:id="0">
    <w:p w14:paraId="0845EA4B" w14:textId="77777777" w:rsidR="00A810E6" w:rsidRPr="008940D2" w:rsidRDefault="00A810E6" w:rsidP="003B578F">
      <w:r w:rsidRPr="008940D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5787462"/>
      <w:docPartObj>
        <w:docPartGallery w:val="Page Numbers (Bottom of Page)"/>
        <w:docPartUnique/>
      </w:docPartObj>
    </w:sdtPr>
    <w:sdtEndPr/>
    <w:sdtContent>
      <w:p w14:paraId="756DA572" w14:textId="77777777" w:rsidR="00A67A9D" w:rsidRPr="008940D2" w:rsidRDefault="00A67A9D">
        <w:pPr>
          <w:pStyle w:val="Jalus"/>
          <w:jc w:val="center"/>
        </w:pPr>
        <w:r w:rsidRPr="008940D2">
          <w:fldChar w:fldCharType="begin"/>
        </w:r>
        <w:r w:rsidRPr="008940D2">
          <w:instrText>PAGE   \* MERGEFORMAT</w:instrText>
        </w:r>
        <w:r w:rsidRPr="008940D2">
          <w:fldChar w:fldCharType="separate"/>
        </w:r>
        <w:r w:rsidR="00385F2C" w:rsidRPr="008940D2">
          <w:t>1</w:t>
        </w:r>
        <w:r w:rsidRPr="008940D2">
          <w:fldChar w:fldCharType="end"/>
        </w:r>
      </w:p>
    </w:sdtContent>
  </w:sdt>
  <w:p w14:paraId="0A710964" w14:textId="77777777" w:rsidR="00A67A9D" w:rsidRPr="008940D2" w:rsidRDefault="00A67A9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D3122" w14:textId="77777777" w:rsidR="00A810E6" w:rsidRPr="008940D2" w:rsidRDefault="00A810E6" w:rsidP="003B578F">
      <w:r w:rsidRPr="008940D2">
        <w:separator/>
      </w:r>
    </w:p>
  </w:footnote>
  <w:footnote w:type="continuationSeparator" w:id="0">
    <w:p w14:paraId="4017EC17" w14:textId="77777777" w:rsidR="00A810E6" w:rsidRPr="008940D2" w:rsidRDefault="00A810E6" w:rsidP="003B578F">
      <w:r w:rsidRPr="008940D2">
        <w:continuationSeparator/>
      </w:r>
    </w:p>
  </w:footnote>
  <w:footnote w:id="1">
    <w:p w14:paraId="7FC8AB25" w14:textId="5BAB876B" w:rsidR="00B23CB9" w:rsidRPr="008940D2" w:rsidRDefault="00B23CB9">
      <w:pPr>
        <w:pStyle w:val="Allmrkusetekst"/>
      </w:pPr>
      <w:r w:rsidRPr="008940D2">
        <w:rPr>
          <w:rStyle w:val="Allmrkuseviide"/>
        </w:rPr>
        <w:footnoteRef/>
      </w:r>
      <w:r w:rsidRPr="008940D2">
        <w:t xml:space="preserve"> </w:t>
      </w:r>
      <w:r w:rsidR="004C2810" w:rsidRPr="008940D2">
        <w:t>Kättesaadav: https://eelnoud.valitsus.ee/main#ikWSrv7k</w:t>
      </w:r>
    </w:p>
  </w:footnote>
  <w:footnote w:id="2">
    <w:p w14:paraId="2DCF6431" w14:textId="2580A318" w:rsidR="00A67A9D" w:rsidRPr="008940D2" w:rsidRDefault="00A67A9D">
      <w:pPr>
        <w:pStyle w:val="Allmrkusetekst"/>
      </w:pPr>
      <w:r w:rsidRPr="008940D2">
        <w:rPr>
          <w:rStyle w:val="Allmrkuseviide"/>
        </w:rPr>
        <w:footnoteRef/>
      </w:r>
      <w:r w:rsidRPr="008940D2">
        <w:t xml:space="preserve"> Euroopa Parlamendi ja nõukogu direktiiv 2008/6/EÜ, millega muudetakse direktiivi 97/67/EÜ seoses ühenduse postiteenuste siseturu rajamise lõpuleviimisega (ELT L 52, 27.02.2008, lk 3–20).</w:t>
      </w:r>
    </w:p>
  </w:footnote>
  <w:footnote w:id="3">
    <w:p w14:paraId="13F1A634" w14:textId="77777777" w:rsidR="00A20441" w:rsidRPr="008940D2" w:rsidRDefault="00A20441" w:rsidP="00A20441">
      <w:pPr>
        <w:pStyle w:val="Allmrkusetekst"/>
      </w:pPr>
      <w:r w:rsidRPr="008940D2">
        <w:rPr>
          <w:rStyle w:val="Allmrkuseviide"/>
        </w:rPr>
        <w:footnoteRef/>
      </w:r>
      <w:r w:rsidRPr="008940D2">
        <w:t xml:space="preserve"> https://www.prime-posts.com/</w:t>
      </w:r>
    </w:p>
  </w:footnote>
  <w:footnote w:id="4">
    <w:p w14:paraId="3881E5FE" w14:textId="77777777" w:rsidR="00A20441" w:rsidRPr="008940D2" w:rsidRDefault="00A20441" w:rsidP="00A20441">
      <w:pPr>
        <w:pStyle w:val="Allmrkusetekst"/>
      </w:pPr>
      <w:r w:rsidRPr="008940D2">
        <w:rPr>
          <w:rStyle w:val="Allmrkuseviide"/>
        </w:rPr>
        <w:footnoteRef/>
      </w:r>
      <w:r w:rsidRPr="008940D2">
        <w:t xml:space="preserve"> https://www.ipc.be/</w:t>
      </w:r>
    </w:p>
  </w:footnote>
  <w:footnote w:id="5">
    <w:p w14:paraId="4F65F42B" w14:textId="677A6449" w:rsidR="00E47656" w:rsidRPr="008940D2" w:rsidRDefault="00E47656">
      <w:pPr>
        <w:pStyle w:val="Allmrkusetekst"/>
      </w:pPr>
      <w:r w:rsidRPr="008940D2">
        <w:rPr>
          <w:rStyle w:val="Allmrkuseviide"/>
        </w:rPr>
        <w:footnoteRef/>
      </w:r>
      <w:r w:rsidRPr="008940D2">
        <w:t>https://www.riigiteataja.ee/akt/121012022014?dbNotReadOnly=true&amp;RIIGITEATAJA_AADRESS=https%3A%2F%2Fwww.riigiteataja.ee&amp;RIIGITEATAJA_AADRESS_HALDUS=https%3A%2F%2Fwww.riigiteataja.ee</w:t>
      </w:r>
    </w:p>
  </w:footnote>
  <w:footnote w:id="6">
    <w:p w14:paraId="42FB7AA8" w14:textId="65E30D2E" w:rsidR="00ED5030" w:rsidRPr="008940D2" w:rsidRDefault="00ED5030">
      <w:pPr>
        <w:pStyle w:val="Allmrkusetekst"/>
      </w:pPr>
      <w:r w:rsidRPr="008940D2">
        <w:rPr>
          <w:rStyle w:val="Allmrkuseviide"/>
        </w:rPr>
        <w:footnoteRef/>
      </w:r>
      <w:r w:rsidRPr="008940D2">
        <w:t xml:space="preserve"> </w:t>
      </w:r>
      <w:r w:rsidR="00B91283" w:rsidRPr="008940D2">
        <w:t>https://www.riigiteataja.ee/akt/228122017004</w:t>
      </w:r>
    </w:p>
  </w:footnote>
  <w:footnote w:id="7">
    <w:p w14:paraId="1AD1FCC3" w14:textId="6D80C278" w:rsidR="000565FA" w:rsidRPr="008940D2" w:rsidRDefault="000565FA">
      <w:pPr>
        <w:pStyle w:val="Allmrkusetekst"/>
      </w:pPr>
      <w:r w:rsidRPr="008940D2">
        <w:rPr>
          <w:rStyle w:val="Allmrkuseviide"/>
        </w:rPr>
        <w:footnoteRef/>
      </w:r>
      <w:r w:rsidRPr="008940D2">
        <w:t xml:space="preserve"> https://www.sotsiaalkindlustusamet.ee/asutus-uudised-ja-kontakt/praktiline-teave/pensionide-toetuste-ja-huvitiste-valjamaksmine</w:t>
      </w:r>
    </w:p>
  </w:footnote>
  <w:footnote w:id="8">
    <w:p w14:paraId="7CD9B03D" w14:textId="3EB05DF9" w:rsidR="00A67A9D" w:rsidRPr="008940D2" w:rsidRDefault="00A67A9D">
      <w:pPr>
        <w:pStyle w:val="Allmrkusetekst"/>
      </w:pPr>
      <w:r w:rsidRPr="008940D2">
        <w:rPr>
          <w:rStyle w:val="Allmrkuseviide"/>
        </w:rPr>
        <w:footnoteRef/>
      </w:r>
      <w:r w:rsidRPr="008940D2">
        <w:t xml:space="preserve"> Majandus- ja kommunikatsiooniministri 05.03.2009 määruse nr 46 „Universaalse postiteenuse makse määra kehtestamine“.</w:t>
      </w:r>
    </w:p>
  </w:footnote>
  <w:footnote w:id="9">
    <w:p w14:paraId="31F09497" w14:textId="00B52142" w:rsidR="002D61D8" w:rsidRPr="008940D2" w:rsidRDefault="002D61D8">
      <w:pPr>
        <w:pStyle w:val="Allmrkusetekst"/>
      </w:pPr>
      <w:r w:rsidRPr="008940D2">
        <w:rPr>
          <w:rStyle w:val="Allmrkuseviide"/>
        </w:rPr>
        <w:footnoteRef/>
      </w:r>
      <w:r w:rsidRPr="008940D2">
        <w:t xml:space="preserve"> https://www.agri.ee/sites/default/files/documents/2024-11/uuring-2024-universaalne-postiteenus.pdf</w:t>
      </w:r>
    </w:p>
  </w:footnote>
  <w:footnote w:id="10">
    <w:p w14:paraId="73F807C8" w14:textId="51019CF0" w:rsidR="00B11AB6" w:rsidRPr="008940D2" w:rsidRDefault="00B11AB6">
      <w:pPr>
        <w:pStyle w:val="Allmrkusetekst"/>
      </w:pPr>
      <w:r w:rsidRPr="008940D2">
        <w:rPr>
          <w:rStyle w:val="Allmrkuseviide"/>
        </w:rPr>
        <w:footnoteRef/>
      </w:r>
      <w:r w:rsidRPr="008940D2">
        <w:t xml:space="preserve"> Eelnõude infosüsteemis 22-0340/04.</w:t>
      </w:r>
    </w:p>
  </w:footnote>
  <w:footnote w:id="11">
    <w:p w14:paraId="6FF0C6C3" w14:textId="62A0E7BE" w:rsidR="00DC366B" w:rsidRPr="008940D2" w:rsidRDefault="00DC366B">
      <w:pPr>
        <w:pStyle w:val="Allmrkusetekst"/>
      </w:pPr>
      <w:r w:rsidRPr="008940D2">
        <w:rPr>
          <w:rStyle w:val="Allmrkuseviide"/>
        </w:rPr>
        <w:footnoteRef/>
      </w:r>
      <w:r w:rsidRPr="008940D2">
        <w:t xml:space="preserve"> https://www.agri.ee/sites/default/files/documents/2024-11/uuring-2024-universaalne-postiteenus.pdf</w:t>
      </w:r>
    </w:p>
  </w:footnote>
  <w:footnote w:id="12">
    <w:p w14:paraId="51126385" w14:textId="0B0CC1D2" w:rsidR="00A179CF" w:rsidRPr="008940D2" w:rsidRDefault="00A179CF">
      <w:pPr>
        <w:pStyle w:val="Allmrkusetekst"/>
      </w:pPr>
      <w:r w:rsidRPr="008940D2">
        <w:rPr>
          <w:rStyle w:val="Allmrkuseviide"/>
        </w:rPr>
        <w:footnoteRef/>
      </w:r>
      <w:r w:rsidRPr="008940D2">
        <w:t xml:space="preserve"> </w:t>
      </w:r>
      <w:hyperlink r:id="rId1" w:history="1">
        <w:r w:rsidR="00C553E8" w:rsidRPr="008940D2">
          <w:rPr>
            <w:rStyle w:val="Hperlink"/>
          </w:rPr>
          <w:t>https://www.e-kaubanduseliit.ee/liidust/statistika</w:t>
        </w:r>
      </w:hyperlink>
      <w:r w:rsidR="00C553E8" w:rsidRPr="008940D2">
        <w:t xml:space="preserve"> ja https://www.kantaremor.ee/pressiteated/pakiautomaatide-populaarsus-on-veelgi-kasvanud-turu-liider-jatkuvalt-omniva/</w:t>
      </w:r>
    </w:p>
  </w:footnote>
  <w:footnote w:id="13">
    <w:p w14:paraId="5A306230" w14:textId="6705EC4C" w:rsidR="005444B2" w:rsidRPr="008940D2" w:rsidRDefault="005444B2">
      <w:pPr>
        <w:pStyle w:val="Allmrkusetekst"/>
      </w:pPr>
      <w:r w:rsidRPr="008940D2">
        <w:rPr>
          <w:rStyle w:val="Allmrkuseviide"/>
        </w:rPr>
        <w:footnoteRef/>
      </w:r>
      <w:r w:rsidRPr="008940D2">
        <w:t xml:space="preserve"> https://www.err.ee/1609735092/polvamaa-sai-esimesed-omniva-kogukonnapakiautomaadid</w:t>
      </w:r>
    </w:p>
  </w:footnote>
  <w:footnote w:id="14">
    <w:p w14:paraId="5199C533" w14:textId="51CDD640" w:rsidR="006D7F80" w:rsidRPr="008940D2" w:rsidRDefault="006D7F80">
      <w:pPr>
        <w:pStyle w:val="Allmrkusetekst"/>
      </w:pPr>
      <w:r w:rsidRPr="008940D2">
        <w:rPr>
          <w:rStyle w:val="Allmrkuseviide"/>
        </w:rPr>
        <w:footnoteRef/>
      </w:r>
      <w:r w:rsidRPr="008940D2">
        <w:t xml:space="preserve"> https://www.riigiteataja.ee/akt/120022014005</w:t>
      </w:r>
    </w:p>
  </w:footnote>
  <w:footnote w:id="15">
    <w:p w14:paraId="354CBE05" w14:textId="55FDD968" w:rsidR="006D7F80" w:rsidRPr="008940D2" w:rsidRDefault="006D7F80">
      <w:pPr>
        <w:pStyle w:val="Allmrkusetekst"/>
      </w:pPr>
      <w:r w:rsidRPr="008940D2">
        <w:rPr>
          <w:rStyle w:val="Allmrkuseviide"/>
        </w:rPr>
        <w:footnoteRef/>
      </w:r>
      <w:r w:rsidRPr="008940D2">
        <w:t xml:space="preserve"> https://www.riigiteataja.ee/akt/129122015047</w:t>
      </w:r>
    </w:p>
  </w:footnote>
  <w:footnote w:id="16">
    <w:p w14:paraId="07B96439" w14:textId="5CB72448" w:rsidR="006D7F80" w:rsidRPr="008940D2" w:rsidRDefault="006D7F80">
      <w:pPr>
        <w:pStyle w:val="Allmrkusetekst"/>
      </w:pPr>
      <w:r w:rsidRPr="008940D2">
        <w:rPr>
          <w:rStyle w:val="Allmrkuseviide"/>
        </w:rPr>
        <w:footnoteRef/>
      </w:r>
      <w:r w:rsidRPr="008940D2">
        <w:t xml:space="preserve"> https://www.riigiteataja.ee/akt/129122010063</w:t>
      </w:r>
    </w:p>
  </w:footnote>
  <w:footnote w:id="17">
    <w:p w14:paraId="028B4D06" w14:textId="3F3E777B" w:rsidR="006D7F80" w:rsidRPr="008940D2" w:rsidRDefault="006D7F80">
      <w:pPr>
        <w:pStyle w:val="Allmrkusetekst"/>
      </w:pPr>
      <w:r w:rsidRPr="008940D2">
        <w:rPr>
          <w:rStyle w:val="Allmrkuseviide"/>
        </w:rPr>
        <w:footnoteRef/>
      </w:r>
      <w:r w:rsidRPr="008940D2">
        <w:t xml:space="preserve"> https://www.riigiteataja.ee/akt/13156505</w:t>
      </w:r>
    </w:p>
  </w:footnote>
  <w:footnote w:id="18">
    <w:p w14:paraId="48175BE3" w14:textId="77777777" w:rsidR="0094021B" w:rsidRPr="008940D2" w:rsidRDefault="0094021B" w:rsidP="0094021B">
      <w:pPr>
        <w:pStyle w:val="Allmrkusetekst"/>
      </w:pPr>
      <w:r w:rsidRPr="008940D2">
        <w:rPr>
          <w:rStyle w:val="Allmrkuseviide"/>
        </w:rPr>
        <w:footnoteRef/>
      </w:r>
      <w:r w:rsidRPr="008940D2">
        <w:t xml:space="preserve"> https://www.riigiteataja.ee/akt/13314079</w:t>
      </w:r>
    </w:p>
  </w:footnote>
  <w:footnote w:id="19">
    <w:p w14:paraId="229FCF85" w14:textId="15F59993" w:rsidR="006D7F80" w:rsidRDefault="006D7F80">
      <w:pPr>
        <w:pStyle w:val="Allmrkusetekst"/>
      </w:pPr>
      <w:r w:rsidRPr="008940D2">
        <w:rPr>
          <w:rStyle w:val="Allmrkuseviide"/>
        </w:rPr>
        <w:footnoteRef/>
      </w:r>
      <w:r w:rsidRPr="008940D2">
        <w:t xml:space="preserve"> https://www.riigiteataja.ee/akt/129122011079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65964"/>
    <w:multiLevelType w:val="hybridMultilevel"/>
    <w:tmpl w:val="4BD0DD4C"/>
    <w:lvl w:ilvl="0" w:tplc="04250011">
      <w:start w:val="1"/>
      <w:numFmt w:val="decimal"/>
      <w:lvlText w:val="%1)"/>
      <w:lvlJc w:val="left"/>
      <w:pPr>
        <w:ind w:left="360" w:hanging="360"/>
      </w:pPr>
      <w:rPr>
        <w:rFonts w:hint="default"/>
        <w:color w:val="000000"/>
      </w:rPr>
    </w:lvl>
    <w:lvl w:ilvl="1" w:tplc="04250019" w:tentative="1">
      <w:start w:val="1"/>
      <w:numFmt w:val="lowerLetter"/>
      <w:lvlText w:val="%2."/>
      <w:lvlJc w:val="left"/>
      <w:pPr>
        <w:ind w:left="-4089" w:hanging="360"/>
      </w:pPr>
    </w:lvl>
    <w:lvl w:ilvl="2" w:tplc="0425001B" w:tentative="1">
      <w:start w:val="1"/>
      <w:numFmt w:val="lowerRoman"/>
      <w:lvlText w:val="%3."/>
      <w:lvlJc w:val="right"/>
      <w:pPr>
        <w:ind w:left="-3369" w:hanging="180"/>
      </w:pPr>
    </w:lvl>
    <w:lvl w:ilvl="3" w:tplc="0425000F" w:tentative="1">
      <w:start w:val="1"/>
      <w:numFmt w:val="decimal"/>
      <w:lvlText w:val="%4."/>
      <w:lvlJc w:val="left"/>
      <w:pPr>
        <w:ind w:left="-2649" w:hanging="360"/>
      </w:pPr>
    </w:lvl>
    <w:lvl w:ilvl="4" w:tplc="04250019" w:tentative="1">
      <w:start w:val="1"/>
      <w:numFmt w:val="lowerLetter"/>
      <w:lvlText w:val="%5."/>
      <w:lvlJc w:val="left"/>
      <w:pPr>
        <w:ind w:left="-1929" w:hanging="360"/>
      </w:pPr>
    </w:lvl>
    <w:lvl w:ilvl="5" w:tplc="0425001B" w:tentative="1">
      <w:start w:val="1"/>
      <w:numFmt w:val="lowerRoman"/>
      <w:lvlText w:val="%6."/>
      <w:lvlJc w:val="right"/>
      <w:pPr>
        <w:ind w:left="-1209" w:hanging="180"/>
      </w:pPr>
    </w:lvl>
    <w:lvl w:ilvl="6" w:tplc="0425000F" w:tentative="1">
      <w:start w:val="1"/>
      <w:numFmt w:val="decimal"/>
      <w:lvlText w:val="%7."/>
      <w:lvlJc w:val="left"/>
      <w:pPr>
        <w:ind w:left="-489" w:hanging="360"/>
      </w:pPr>
    </w:lvl>
    <w:lvl w:ilvl="7" w:tplc="04250019" w:tentative="1">
      <w:start w:val="1"/>
      <w:numFmt w:val="lowerLetter"/>
      <w:lvlText w:val="%8."/>
      <w:lvlJc w:val="left"/>
      <w:pPr>
        <w:ind w:left="231" w:hanging="360"/>
      </w:pPr>
    </w:lvl>
    <w:lvl w:ilvl="8" w:tplc="0425001B" w:tentative="1">
      <w:start w:val="1"/>
      <w:numFmt w:val="lowerRoman"/>
      <w:lvlText w:val="%9."/>
      <w:lvlJc w:val="right"/>
      <w:pPr>
        <w:ind w:left="951" w:hanging="180"/>
      </w:pPr>
    </w:lvl>
  </w:abstractNum>
  <w:abstractNum w:abstractNumId="1" w15:restartNumberingAfterBreak="0">
    <w:nsid w:val="08F9663C"/>
    <w:multiLevelType w:val="hybridMultilevel"/>
    <w:tmpl w:val="3DE4E618"/>
    <w:lvl w:ilvl="0" w:tplc="79CCEA6E">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0B7605"/>
    <w:multiLevelType w:val="hybridMultilevel"/>
    <w:tmpl w:val="5F604DE8"/>
    <w:lvl w:ilvl="0" w:tplc="D2C4640A">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840A5F"/>
    <w:multiLevelType w:val="hybridMultilevel"/>
    <w:tmpl w:val="FEBC2BE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6C44C2"/>
    <w:multiLevelType w:val="hybridMultilevel"/>
    <w:tmpl w:val="30C8C3B8"/>
    <w:numStyleLink w:val="ImportedStyle4"/>
  </w:abstractNum>
  <w:abstractNum w:abstractNumId="5" w15:restartNumberingAfterBreak="0">
    <w:nsid w:val="1FDE4E4D"/>
    <w:multiLevelType w:val="hybridMultilevel"/>
    <w:tmpl w:val="30C8C3B8"/>
    <w:styleLink w:val="ImportedStyle4"/>
    <w:lvl w:ilvl="0" w:tplc="F6221E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6F086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8E25D2C">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B66CC2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A833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A7D66">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2054A6B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685F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B6C48C">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32F0749"/>
    <w:multiLevelType w:val="multilevel"/>
    <w:tmpl w:val="CBBED99C"/>
    <w:styleLink w:val="ImportedStyle1"/>
    <w:lvl w:ilvl="0">
      <w:start w:val="1"/>
      <w:numFmt w:val="decimal"/>
      <w:lvlText w:val="%1."/>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720"/>
        </w:tabs>
        <w:ind w:left="964" w:hanging="9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lvlText w:val="(%4)"/>
      <w:lvlJc w:val="left"/>
      <w:pPr>
        <w:tabs>
          <w:tab w:val="num" w:pos="1928"/>
        </w:tabs>
        <w:ind w:left="2172" w:hanging="36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Roman"/>
      <w:lvlText w:val="(%5)"/>
      <w:lvlJc w:val="left"/>
      <w:pPr>
        <w:tabs>
          <w:tab w:val="num" w:pos="2835"/>
        </w:tabs>
        <w:ind w:left="307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5)%6."/>
      <w:lvlJc w:val="left"/>
      <w:pPr>
        <w:tabs>
          <w:tab w:val="num" w:pos="720"/>
        </w:tabs>
        <w:ind w:left="964" w:hanging="77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5)%6.%7."/>
      <w:lvlJc w:val="left"/>
      <w:pPr>
        <w:tabs>
          <w:tab w:val="num" w:pos="720"/>
        </w:tabs>
        <w:ind w:left="964" w:hanging="63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5)%6.%7.%8."/>
      <w:lvlJc w:val="left"/>
      <w:pPr>
        <w:tabs>
          <w:tab w:val="num" w:pos="720"/>
        </w:tabs>
        <w:ind w:left="964" w:hanging="48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5)%6.%7.%8.%9."/>
      <w:lvlJc w:val="left"/>
      <w:pPr>
        <w:tabs>
          <w:tab w:val="num" w:pos="1440"/>
        </w:tabs>
        <w:ind w:left="1684" w:hanging="10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024104A"/>
    <w:multiLevelType w:val="hybridMultilevel"/>
    <w:tmpl w:val="430808B2"/>
    <w:styleLink w:val="ImportedStyle7"/>
    <w:lvl w:ilvl="0" w:tplc="E2346B8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800C84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B1E23B8">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A17807D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B8595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10E85E">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16E804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0887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921D64">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61C19AE"/>
    <w:multiLevelType w:val="multilevel"/>
    <w:tmpl w:val="E67840B4"/>
    <w:lvl w:ilvl="0">
      <w:start w:val="1"/>
      <w:numFmt w:val="decimal"/>
      <w:pStyle w:val="Pealkiri3"/>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7C428B1"/>
    <w:multiLevelType w:val="hybridMultilevel"/>
    <w:tmpl w:val="7280243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A8E1A26"/>
    <w:multiLevelType w:val="hybridMultilevel"/>
    <w:tmpl w:val="B6DEECAC"/>
    <w:styleLink w:val="ImportedStyle5"/>
    <w:lvl w:ilvl="0" w:tplc="2938B42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EEACE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F647236">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213A169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7922D8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3588A52">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CD3C014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4024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60C562">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67832FB"/>
    <w:multiLevelType w:val="hybridMultilevel"/>
    <w:tmpl w:val="DA7203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A41411"/>
    <w:multiLevelType w:val="hybridMultilevel"/>
    <w:tmpl w:val="F67EF0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055B94"/>
    <w:multiLevelType w:val="hybridMultilevel"/>
    <w:tmpl w:val="430808B2"/>
    <w:numStyleLink w:val="ImportedStyle7"/>
  </w:abstractNum>
  <w:abstractNum w:abstractNumId="14" w15:restartNumberingAfterBreak="0">
    <w:nsid w:val="5CF91721"/>
    <w:multiLevelType w:val="hybridMultilevel"/>
    <w:tmpl w:val="CA0482C6"/>
    <w:lvl w:ilvl="0" w:tplc="0425000F">
      <w:start w:val="1"/>
      <w:numFmt w:val="decimal"/>
      <w:pStyle w:val="ListDash"/>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36D09F5"/>
    <w:multiLevelType w:val="hybridMultilevel"/>
    <w:tmpl w:val="D08E75C8"/>
    <w:numStyleLink w:val="ImportedStyle6"/>
  </w:abstractNum>
  <w:abstractNum w:abstractNumId="16" w15:restartNumberingAfterBreak="0">
    <w:nsid w:val="6A0053D5"/>
    <w:multiLevelType w:val="hybridMultilevel"/>
    <w:tmpl w:val="D08E75C8"/>
    <w:styleLink w:val="ImportedStyle6"/>
    <w:lvl w:ilvl="0" w:tplc="D82A495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E6B7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2FEB296">
      <w:start w:val="1"/>
      <w:numFmt w:val="lowerRoman"/>
      <w:lvlText w:val="%3)"/>
      <w:lvlJc w:val="left"/>
      <w:pPr>
        <w:ind w:left="2160" w:hanging="465"/>
      </w:pPr>
      <w:rPr>
        <w:rFonts w:hAnsi="Arial Unicode MS"/>
        <w:caps w:val="0"/>
        <w:smallCaps w:val="0"/>
        <w:strike w:val="0"/>
        <w:dstrike w:val="0"/>
        <w:outline w:val="0"/>
        <w:emboss w:val="0"/>
        <w:imprint w:val="0"/>
        <w:spacing w:val="0"/>
        <w:w w:val="100"/>
        <w:kern w:val="0"/>
        <w:position w:val="0"/>
        <w:highlight w:val="none"/>
        <w:vertAlign w:val="baseline"/>
      </w:rPr>
    </w:lvl>
    <w:lvl w:ilvl="3" w:tplc="9676B7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0CE5E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C5C9540">
      <w:start w:val="1"/>
      <w:numFmt w:val="lowerRoman"/>
      <w:lvlText w:val="(%6)"/>
      <w:lvlJc w:val="left"/>
      <w:pPr>
        <w:ind w:left="4320" w:hanging="465"/>
      </w:pPr>
      <w:rPr>
        <w:rFonts w:hAnsi="Arial Unicode MS"/>
        <w:caps w:val="0"/>
        <w:smallCaps w:val="0"/>
        <w:strike w:val="0"/>
        <w:dstrike w:val="0"/>
        <w:outline w:val="0"/>
        <w:emboss w:val="0"/>
        <w:imprint w:val="0"/>
        <w:spacing w:val="0"/>
        <w:w w:val="100"/>
        <w:kern w:val="0"/>
        <w:position w:val="0"/>
        <w:highlight w:val="none"/>
        <w:vertAlign w:val="baseline"/>
      </w:rPr>
    </w:lvl>
    <w:lvl w:ilvl="6" w:tplc="50949ED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3DE10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2EA7D62">
      <w:start w:val="1"/>
      <w:numFmt w:val="lowerRoman"/>
      <w:lvlText w:val="%9."/>
      <w:lvlJc w:val="left"/>
      <w:pPr>
        <w:ind w:left="6480" w:hanging="46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A836E1A"/>
    <w:multiLevelType w:val="hybridMultilevel"/>
    <w:tmpl w:val="9244B1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24055D5"/>
    <w:multiLevelType w:val="hybridMultilevel"/>
    <w:tmpl w:val="B6DEECAC"/>
    <w:numStyleLink w:val="ImportedStyle5"/>
  </w:abstractNum>
  <w:abstractNum w:abstractNumId="19" w15:restartNumberingAfterBreak="0">
    <w:nsid w:val="762C3A50"/>
    <w:multiLevelType w:val="hybridMultilevel"/>
    <w:tmpl w:val="C0701B7E"/>
    <w:lvl w:ilvl="0" w:tplc="2948056E">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39946163">
    <w:abstractNumId w:val="14"/>
  </w:num>
  <w:num w:numId="2" w16cid:durableId="1245333888">
    <w:abstractNumId w:val="8"/>
  </w:num>
  <w:num w:numId="3" w16cid:durableId="320811788">
    <w:abstractNumId w:val="3"/>
  </w:num>
  <w:num w:numId="4" w16cid:durableId="1577781121">
    <w:abstractNumId w:val="0"/>
  </w:num>
  <w:num w:numId="5" w16cid:durableId="127744812">
    <w:abstractNumId w:val="6"/>
  </w:num>
  <w:num w:numId="6" w16cid:durableId="1370230046">
    <w:abstractNumId w:val="5"/>
  </w:num>
  <w:num w:numId="7" w16cid:durableId="935331692">
    <w:abstractNumId w:val="4"/>
  </w:num>
  <w:num w:numId="8" w16cid:durableId="1604603528">
    <w:abstractNumId w:val="10"/>
  </w:num>
  <w:num w:numId="9" w16cid:durableId="2069724927">
    <w:abstractNumId w:val="18"/>
  </w:num>
  <w:num w:numId="10" w16cid:durableId="2067947080">
    <w:abstractNumId w:val="16"/>
  </w:num>
  <w:num w:numId="11" w16cid:durableId="1163811360">
    <w:abstractNumId w:val="15"/>
  </w:num>
  <w:num w:numId="12" w16cid:durableId="1309630340">
    <w:abstractNumId w:val="7"/>
  </w:num>
  <w:num w:numId="13" w16cid:durableId="1213732214">
    <w:abstractNumId w:val="13"/>
  </w:num>
  <w:num w:numId="14" w16cid:durableId="1927809888">
    <w:abstractNumId w:val="9"/>
  </w:num>
  <w:num w:numId="15" w16cid:durableId="108939355">
    <w:abstractNumId w:val="12"/>
  </w:num>
  <w:num w:numId="16" w16cid:durableId="1790707131">
    <w:abstractNumId w:val="1"/>
  </w:num>
  <w:num w:numId="17" w16cid:durableId="568348548">
    <w:abstractNumId w:val="2"/>
  </w:num>
  <w:num w:numId="18" w16cid:durableId="670378487">
    <w:abstractNumId w:val="11"/>
  </w:num>
  <w:num w:numId="19" w16cid:durableId="933705272">
    <w:abstractNumId w:val="17"/>
  </w:num>
  <w:num w:numId="20" w16cid:durableId="1562861681">
    <w:abstractNumId w:val="1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85A"/>
    <w:rsid w:val="000005AD"/>
    <w:rsid w:val="0000077F"/>
    <w:rsid w:val="00000B3E"/>
    <w:rsid w:val="00001688"/>
    <w:rsid w:val="00001714"/>
    <w:rsid w:val="00003283"/>
    <w:rsid w:val="00003B11"/>
    <w:rsid w:val="00003F2D"/>
    <w:rsid w:val="000042D7"/>
    <w:rsid w:val="00004E9A"/>
    <w:rsid w:val="00007247"/>
    <w:rsid w:val="00015A22"/>
    <w:rsid w:val="00015E1F"/>
    <w:rsid w:val="00016B1A"/>
    <w:rsid w:val="000238F0"/>
    <w:rsid w:val="00023AC8"/>
    <w:rsid w:val="00024012"/>
    <w:rsid w:val="00024EE3"/>
    <w:rsid w:val="00025557"/>
    <w:rsid w:val="000259F7"/>
    <w:rsid w:val="00026EB7"/>
    <w:rsid w:val="00027BC3"/>
    <w:rsid w:val="00030BC1"/>
    <w:rsid w:val="00032919"/>
    <w:rsid w:val="00033099"/>
    <w:rsid w:val="00036909"/>
    <w:rsid w:val="000371DB"/>
    <w:rsid w:val="00042F41"/>
    <w:rsid w:val="00043A02"/>
    <w:rsid w:val="00046699"/>
    <w:rsid w:val="00046FC0"/>
    <w:rsid w:val="000470E8"/>
    <w:rsid w:val="00051779"/>
    <w:rsid w:val="00052708"/>
    <w:rsid w:val="00054459"/>
    <w:rsid w:val="000565FA"/>
    <w:rsid w:val="00056C87"/>
    <w:rsid w:val="00060064"/>
    <w:rsid w:val="00060F2C"/>
    <w:rsid w:val="0006390C"/>
    <w:rsid w:val="00063B7E"/>
    <w:rsid w:val="000651F7"/>
    <w:rsid w:val="00065919"/>
    <w:rsid w:val="00065CBA"/>
    <w:rsid w:val="00070775"/>
    <w:rsid w:val="00071AB8"/>
    <w:rsid w:val="00072045"/>
    <w:rsid w:val="0007477D"/>
    <w:rsid w:val="00074937"/>
    <w:rsid w:val="00074F75"/>
    <w:rsid w:val="000755D3"/>
    <w:rsid w:val="00076116"/>
    <w:rsid w:val="0007698B"/>
    <w:rsid w:val="000801DF"/>
    <w:rsid w:val="000824B0"/>
    <w:rsid w:val="000828BA"/>
    <w:rsid w:val="00083D1C"/>
    <w:rsid w:val="000858E9"/>
    <w:rsid w:val="00085AB6"/>
    <w:rsid w:val="0008633D"/>
    <w:rsid w:val="00086A84"/>
    <w:rsid w:val="00087E26"/>
    <w:rsid w:val="00090508"/>
    <w:rsid w:val="0009140B"/>
    <w:rsid w:val="00091717"/>
    <w:rsid w:val="0009269E"/>
    <w:rsid w:val="00092DD1"/>
    <w:rsid w:val="00095B67"/>
    <w:rsid w:val="0009700F"/>
    <w:rsid w:val="000975CB"/>
    <w:rsid w:val="00097E3A"/>
    <w:rsid w:val="000A091E"/>
    <w:rsid w:val="000A602C"/>
    <w:rsid w:val="000B20A6"/>
    <w:rsid w:val="000B4647"/>
    <w:rsid w:val="000B5153"/>
    <w:rsid w:val="000B5F62"/>
    <w:rsid w:val="000C1559"/>
    <w:rsid w:val="000C2F27"/>
    <w:rsid w:val="000C5B6D"/>
    <w:rsid w:val="000C5C9F"/>
    <w:rsid w:val="000C6388"/>
    <w:rsid w:val="000C7700"/>
    <w:rsid w:val="000C7D24"/>
    <w:rsid w:val="000D0844"/>
    <w:rsid w:val="000D085D"/>
    <w:rsid w:val="000D1452"/>
    <w:rsid w:val="000D1B70"/>
    <w:rsid w:val="000D4C9B"/>
    <w:rsid w:val="000D55EB"/>
    <w:rsid w:val="000D67F2"/>
    <w:rsid w:val="000D7360"/>
    <w:rsid w:val="000D74FA"/>
    <w:rsid w:val="000E1B55"/>
    <w:rsid w:val="000E53F0"/>
    <w:rsid w:val="000E64D7"/>
    <w:rsid w:val="000F2A1E"/>
    <w:rsid w:val="000F3B6A"/>
    <w:rsid w:val="000F5F24"/>
    <w:rsid w:val="000F7899"/>
    <w:rsid w:val="00105234"/>
    <w:rsid w:val="0010546C"/>
    <w:rsid w:val="001054AC"/>
    <w:rsid w:val="00106171"/>
    <w:rsid w:val="00107A39"/>
    <w:rsid w:val="001109B1"/>
    <w:rsid w:val="001117BF"/>
    <w:rsid w:val="00111EA3"/>
    <w:rsid w:val="001150B6"/>
    <w:rsid w:val="00115390"/>
    <w:rsid w:val="00115481"/>
    <w:rsid w:val="001158B3"/>
    <w:rsid w:val="001167F9"/>
    <w:rsid w:val="0011732C"/>
    <w:rsid w:val="00117FDA"/>
    <w:rsid w:val="00122591"/>
    <w:rsid w:val="00122F19"/>
    <w:rsid w:val="00123D27"/>
    <w:rsid w:val="00124C7F"/>
    <w:rsid w:val="00125565"/>
    <w:rsid w:val="00125A8B"/>
    <w:rsid w:val="00125F5A"/>
    <w:rsid w:val="00126B25"/>
    <w:rsid w:val="00131534"/>
    <w:rsid w:val="0013434A"/>
    <w:rsid w:val="00140EAC"/>
    <w:rsid w:val="001439E8"/>
    <w:rsid w:val="0014430F"/>
    <w:rsid w:val="00145B0E"/>
    <w:rsid w:val="001505A4"/>
    <w:rsid w:val="001512C5"/>
    <w:rsid w:val="00153028"/>
    <w:rsid w:val="00156223"/>
    <w:rsid w:val="0016129F"/>
    <w:rsid w:val="00162F7F"/>
    <w:rsid w:val="0016306C"/>
    <w:rsid w:val="00164841"/>
    <w:rsid w:val="00164F52"/>
    <w:rsid w:val="00165F23"/>
    <w:rsid w:val="00170214"/>
    <w:rsid w:val="00170897"/>
    <w:rsid w:val="00171709"/>
    <w:rsid w:val="00172EE6"/>
    <w:rsid w:val="00172F15"/>
    <w:rsid w:val="001731F5"/>
    <w:rsid w:val="001736EA"/>
    <w:rsid w:val="001737E0"/>
    <w:rsid w:val="0017437B"/>
    <w:rsid w:val="0017517F"/>
    <w:rsid w:val="0017676F"/>
    <w:rsid w:val="001770BB"/>
    <w:rsid w:val="00177DE9"/>
    <w:rsid w:val="00182594"/>
    <w:rsid w:val="00182ACD"/>
    <w:rsid w:val="00182D94"/>
    <w:rsid w:val="0018393B"/>
    <w:rsid w:val="0018773D"/>
    <w:rsid w:val="0019027D"/>
    <w:rsid w:val="00190997"/>
    <w:rsid w:val="00191323"/>
    <w:rsid w:val="00192E6D"/>
    <w:rsid w:val="00193A7C"/>
    <w:rsid w:val="001947DA"/>
    <w:rsid w:val="001951F9"/>
    <w:rsid w:val="00196885"/>
    <w:rsid w:val="001A071F"/>
    <w:rsid w:val="001A1116"/>
    <w:rsid w:val="001A2231"/>
    <w:rsid w:val="001A25EC"/>
    <w:rsid w:val="001A37ED"/>
    <w:rsid w:val="001A3C11"/>
    <w:rsid w:val="001A443C"/>
    <w:rsid w:val="001A449A"/>
    <w:rsid w:val="001A479A"/>
    <w:rsid w:val="001B0017"/>
    <w:rsid w:val="001B14E9"/>
    <w:rsid w:val="001B1FA4"/>
    <w:rsid w:val="001B20F7"/>
    <w:rsid w:val="001B317F"/>
    <w:rsid w:val="001B4880"/>
    <w:rsid w:val="001B5D10"/>
    <w:rsid w:val="001B5E2F"/>
    <w:rsid w:val="001B6C5D"/>
    <w:rsid w:val="001C20CC"/>
    <w:rsid w:val="001C387B"/>
    <w:rsid w:val="001C43D0"/>
    <w:rsid w:val="001C6464"/>
    <w:rsid w:val="001C7F80"/>
    <w:rsid w:val="001D2E34"/>
    <w:rsid w:val="001D4177"/>
    <w:rsid w:val="001D7D69"/>
    <w:rsid w:val="001E1E03"/>
    <w:rsid w:val="001E3296"/>
    <w:rsid w:val="001E4979"/>
    <w:rsid w:val="001E5027"/>
    <w:rsid w:val="001E5543"/>
    <w:rsid w:val="001E6557"/>
    <w:rsid w:val="001E6B8B"/>
    <w:rsid w:val="001F0622"/>
    <w:rsid w:val="001F6D7B"/>
    <w:rsid w:val="001F751D"/>
    <w:rsid w:val="00200A91"/>
    <w:rsid w:val="0020146C"/>
    <w:rsid w:val="00201BF2"/>
    <w:rsid w:val="002020FE"/>
    <w:rsid w:val="00202FA7"/>
    <w:rsid w:val="0021050C"/>
    <w:rsid w:val="002109C1"/>
    <w:rsid w:val="00211D8A"/>
    <w:rsid w:val="00216337"/>
    <w:rsid w:val="00216F63"/>
    <w:rsid w:val="0021765F"/>
    <w:rsid w:val="00217699"/>
    <w:rsid w:val="002176DC"/>
    <w:rsid w:val="00217759"/>
    <w:rsid w:val="00217E89"/>
    <w:rsid w:val="00220365"/>
    <w:rsid w:val="00221EC9"/>
    <w:rsid w:val="002226D9"/>
    <w:rsid w:val="00222C73"/>
    <w:rsid w:val="0022349F"/>
    <w:rsid w:val="00225635"/>
    <w:rsid w:val="00225B1F"/>
    <w:rsid w:val="0022785A"/>
    <w:rsid w:val="002305F1"/>
    <w:rsid w:val="00231B8A"/>
    <w:rsid w:val="00234DA6"/>
    <w:rsid w:val="0023592B"/>
    <w:rsid w:val="00235B71"/>
    <w:rsid w:val="00237410"/>
    <w:rsid w:val="00242113"/>
    <w:rsid w:val="00242FE8"/>
    <w:rsid w:val="002433B8"/>
    <w:rsid w:val="0024487A"/>
    <w:rsid w:val="002479B6"/>
    <w:rsid w:val="00247D5C"/>
    <w:rsid w:val="00251F45"/>
    <w:rsid w:val="002546C3"/>
    <w:rsid w:val="002557DC"/>
    <w:rsid w:val="00257853"/>
    <w:rsid w:val="00257CD5"/>
    <w:rsid w:val="002626C7"/>
    <w:rsid w:val="00265203"/>
    <w:rsid w:val="00265290"/>
    <w:rsid w:val="0026563B"/>
    <w:rsid w:val="002659B0"/>
    <w:rsid w:val="00270A84"/>
    <w:rsid w:val="00270FD4"/>
    <w:rsid w:val="0027130E"/>
    <w:rsid w:val="002726FF"/>
    <w:rsid w:val="002803B7"/>
    <w:rsid w:val="00281A4C"/>
    <w:rsid w:val="00282E80"/>
    <w:rsid w:val="002836A7"/>
    <w:rsid w:val="00285ECF"/>
    <w:rsid w:val="00286245"/>
    <w:rsid w:val="002870F0"/>
    <w:rsid w:val="002876DD"/>
    <w:rsid w:val="002909C2"/>
    <w:rsid w:val="00292FDA"/>
    <w:rsid w:val="00293D0E"/>
    <w:rsid w:val="00294C17"/>
    <w:rsid w:val="002960F8"/>
    <w:rsid w:val="00296572"/>
    <w:rsid w:val="00296B63"/>
    <w:rsid w:val="002A0896"/>
    <w:rsid w:val="002A10BE"/>
    <w:rsid w:val="002A1C04"/>
    <w:rsid w:val="002A2305"/>
    <w:rsid w:val="002A76B4"/>
    <w:rsid w:val="002A798B"/>
    <w:rsid w:val="002B0659"/>
    <w:rsid w:val="002B0C3F"/>
    <w:rsid w:val="002B16C8"/>
    <w:rsid w:val="002B1DD6"/>
    <w:rsid w:val="002B2BDD"/>
    <w:rsid w:val="002B43D9"/>
    <w:rsid w:val="002B4560"/>
    <w:rsid w:val="002B49A6"/>
    <w:rsid w:val="002B5F67"/>
    <w:rsid w:val="002B7223"/>
    <w:rsid w:val="002C1677"/>
    <w:rsid w:val="002C1AD8"/>
    <w:rsid w:val="002C1F5A"/>
    <w:rsid w:val="002C2BA1"/>
    <w:rsid w:val="002C420F"/>
    <w:rsid w:val="002C4EE0"/>
    <w:rsid w:val="002C56FE"/>
    <w:rsid w:val="002D1D43"/>
    <w:rsid w:val="002D2701"/>
    <w:rsid w:val="002D2DC6"/>
    <w:rsid w:val="002D313F"/>
    <w:rsid w:val="002D3977"/>
    <w:rsid w:val="002D42BB"/>
    <w:rsid w:val="002D52F0"/>
    <w:rsid w:val="002D5648"/>
    <w:rsid w:val="002D5C9E"/>
    <w:rsid w:val="002D5E63"/>
    <w:rsid w:val="002D61D8"/>
    <w:rsid w:val="002D6474"/>
    <w:rsid w:val="002D6DAA"/>
    <w:rsid w:val="002D7CCD"/>
    <w:rsid w:val="002E16CA"/>
    <w:rsid w:val="002E2F30"/>
    <w:rsid w:val="002E3283"/>
    <w:rsid w:val="002E3E36"/>
    <w:rsid w:val="002E4C4F"/>
    <w:rsid w:val="002E59FF"/>
    <w:rsid w:val="002E7274"/>
    <w:rsid w:val="002E7995"/>
    <w:rsid w:val="002E7C8E"/>
    <w:rsid w:val="002E7CBA"/>
    <w:rsid w:val="002E7DB7"/>
    <w:rsid w:val="002F0C9A"/>
    <w:rsid w:val="002F3684"/>
    <w:rsid w:val="002F4A06"/>
    <w:rsid w:val="002F4AF6"/>
    <w:rsid w:val="002F72B2"/>
    <w:rsid w:val="002F73F9"/>
    <w:rsid w:val="002F7DBD"/>
    <w:rsid w:val="00301562"/>
    <w:rsid w:val="00304F34"/>
    <w:rsid w:val="003106AC"/>
    <w:rsid w:val="0031099B"/>
    <w:rsid w:val="003115A9"/>
    <w:rsid w:val="00312F6D"/>
    <w:rsid w:val="00313830"/>
    <w:rsid w:val="003147A0"/>
    <w:rsid w:val="0031510F"/>
    <w:rsid w:val="00320E64"/>
    <w:rsid w:val="00320EF6"/>
    <w:rsid w:val="0032124A"/>
    <w:rsid w:val="00321F46"/>
    <w:rsid w:val="003228F9"/>
    <w:rsid w:val="00322E2A"/>
    <w:rsid w:val="00324B72"/>
    <w:rsid w:val="00325731"/>
    <w:rsid w:val="0032613C"/>
    <w:rsid w:val="003277AA"/>
    <w:rsid w:val="00327B09"/>
    <w:rsid w:val="00330E18"/>
    <w:rsid w:val="00332827"/>
    <w:rsid w:val="0033373A"/>
    <w:rsid w:val="00333C70"/>
    <w:rsid w:val="00335A9E"/>
    <w:rsid w:val="00335ABA"/>
    <w:rsid w:val="00341C5E"/>
    <w:rsid w:val="00343AF7"/>
    <w:rsid w:val="00343FB1"/>
    <w:rsid w:val="00344847"/>
    <w:rsid w:val="003457BE"/>
    <w:rsid w:val="00345C65"/>
    <w:rsid w:val="003460E0"/>
    <w:rsid w:val="003468E4"/>
    <w:rsid w:val="00346EE9"/>
    <w:rsid w:val="003516CE"/>
    <w:rsid w:val="003516DA"/>
    <w:rsid w:val="00351917"/>
    <w:rsid w:val="00351FE0"/>
    <w:rsid w:val="00353CB3"/>
    <w:rsid w:val="00355AD1"/>
    <w:rsid w:val="00355FA3"/>
    <w:rsid w:val="00356A95"/>
    <w:rsid w:val="003614E5"/>
    <w:rsid w:val="0036522A"/>
    <w:rsid w:val="00366AC9"/>
    <w:rsid w:val="0036783B"/>
    <w:rsid w:val="0036789F"/>
    <w:rsid w:val="0036798C"/>
    <w:rsid w:val="00370C6C"/>
    <w:rsid w:val="00371B48"/>
    <w:rsid w:val="00371BB3"/>
    <w:rsid w:val="00372ECC"/>
    <w:rsid w:val="00373738"/>
    <w:rsid w:val="0037461B"/>
    <w:rsid w:val="003760A6"/>
    <w:rsid w:val="00376279"/>
    <w:rsid w:val="00377C8B"/>
    <w:rsid w:val="00380A39"/>
    <w:rsid w:val="0038195C"/>
    <w:rsid w:val="00381F96"/>
    <w:rsid w:val="003822B5"/>
    <w:rsid w:val="00382B00"/>
    <w:rsid w:val="00384D1C"/>
    <w:rsid w:val="00385F2C"/>
    <w:rsid w:val="003906DD"/>
    <w:rsid w:val="00395D1B"/>
    <w:rsid w:val="0039624D"/>
    <w:rsid w:val="0039776F"/>
    <w:rsid w:val="003A2870"/>
    <w:rsid w:val="003A523E"/>
    <w:rsid w:val="003A638D"/>
    <w:rsid w:val="003A779E"/>
    <w:rsid w:val="003A7C7B"/>
    <w:rsid w:val="003B316B"/>
    <w:rsid w:val="003B578F"/>
    <w:rsid w:val="003B62AD"/>
    <w:rsid w:val="003B7CAD"/>
    <w:rsid w:val="003C10F8"/>
    <w:rsid w:val="003C17CE"/>
    <w:rsid w:val="003C3393"/>
    <w:rsid w:val="003C4524"/>
    <w:rsid w:val="003C61D1"/>
    <w:rsid w:val="003C6D42"/>
    <w:rsid w:val="003C75F2"/>
    <w:rsid w:val="003C7848"/>
    <w:rsid w:val="003C7D83"/>
    <w:rsid w:val="003C7EF6"/>
    <w:rsid w:val="003D029B"/>
    <w:rsid w:val="003D22B0"/>
    <w:rsid w:val="003D33A4"/>
    <w:rsid w:val="003D42D2"/>
    <w:rsid w:val="003D4C5B"/>
    <w:rsid w:val="003D531A"/>
    <w:rsid w:val="003D7DAB"/>
    <w:rsid w:val="003E185F"/>
    <w:rsid w:val="003E1AC3"/>
    <w:rsid w:val="003E4BD9"/>
    <w:rsid w:val="003E52B1"/>
    <w:rsid w:val="003E6B84"/>
    <w:rsid w:val="003E6C71"/>
    <w:rsid w:val="003F2593"/>
    <w:rsid w:val="003F26C4"/>
    <w:rsid w:val="003F3CDB"/>
    <w:rsid w:val="003F48F5"/>
    <w:rsid w:val="003F4CF2"/>
    <w:rsid w:val="003F6685"/>
    <w:rsid w:val="003F68A2"/>
    <w:rsid w:val="00401A28"/>
    <w:rsid w:val="00401F9C"/>
    <w:rsid w:val="004032C5"/>
    <w:rsid w:val="0040572F"/>
    <w:rsid w:val="0041163E"/>
    <w:rsid w:val="00413433"/>
    <w:rsid w:val="00414CB8"/>
    <w:rsid w:val="00416794"/>
    <w:rsid w:val="0041693C"/>
    <w:rsid w:val="00416949"/>
    <w:rsid w:val="004209D8"/>
    <w:rsid w:val="004238B5"/>
    <w:rsid w:val="004256E1"/>
    <w:rsid w:val="00427A14"/>
    <w:rsid w:val="004301BC"/>
    <w:rsid w:val="00430F99"/>
    <w:rsid w:val="00432EDC"/>
    <w:rsid w:val="004334AD"/>
    <w:rsid w:val="0043450A"/>
    <w:rsid w:val="00434B2A"/>
    <w:rsid w:val="00437307"/>
    <w:rsid w:val="00440BDC"/>
    <w:rsid w:val="004420C3"/>
    <w:rsid w:val="00442493"/>
    <w:rsid w:val="004437DA"/>
    <w:rsid w:val="00445A4F"/>
    <w:rsid w:val="00446006"/>
    <w:rsid w:val="00446668"/>
    <w:rsid w:val="00447950"/>
    <w:rsid w:val="00451237"/>
    <w:rsid w:val="00451724"/>
    <w:rsid w:val="0045478F"/>
    <w:rsid w:val="004551F1"/>
    <w:rsid w:val="00455F00"/>
    <w:rsid w:val="0045626E"/>
    <w:rsid w:val="004600C3"/>
    <w:rsid w:val="004603A5"/>
    <w:rsid w:val="00460F9A"/>
    <w:rsid w:val="00463DDB"/>
    <w:rsid w:val="00464E10"/>
    <w:rsid w:val="004733D2"/>
    <w:rsid w:val="0047392B"/>
    <w:rsid w:val="00474509"/>
    <w:rsid w:val="0047453B"/>
    <w:rsid w:val="0047573D"/>
    <w:rsid w:val="00476AA1"/>
    <w:rsid w:val="00480736"/>
    <w:rsid w:val="004822D5"/>
    <w:rsid w:val="00482AE7"/>
    <w:rsid w:val="0048373B"/>
    <w:rsid w:val="004866A4"/>
    <w:rsid w:val="004873B4"/>
    <w:rsid w:val="00487416"/>
    <w:rsid w:val="00487CB9"/>
    <w:rsid w:val="00490CD1"/>
    <w:rsid w:val="004915D3"/>
    <w:rsid w:val="00492B17"/>
    <w:rsid w:val="0049355A"/>
    <w:rsid w:val="00496803"/>
    <w:rsid w:val="00496808"/>
    <w:rsid w:val="00497BBC"/>
    <w:rsid w:val="004A0423"/>
    <w:rsid w:val="004A1B21"/>
    <w:rsid w:val="004A238F"/>
    <w:rsid w:val="004A3BFD"/>
    <w:rsid w:val="004A730C"/>
    <w:rsid w:val="004B0133"/>
    <w:rsid w:val="004B2188"/>
    <w:rsid w:val="004B45A6"/>
    <w:rsid w:val="004B5508"/>
    <w:rsid w:val="004B5EFC"/>
    <w:rsid w:val="004B7E72"/>
    <w:rsid w:val="004B7E8C"/>
    <w:rsid w:val="004B7F3B"/>
    <w:rsid w:val="004C15C1"/>
    <w:rsid w:val="004C2810"/>
    <w:rsid w:val="004C3233"/>
    <w:rsid w:val="004C439D"/>
    <w:rsid w:val="004C4ED3"/>
    <w:rsid w:val="004C7538"/>
    <w:rsid w:val="004D11A4"/>
    <w:rsid w:val="004D3F6A"/>
    <w:rsid w:val="004D3FF8"/>
    <w:rsid w:val="004D63A5"/>
    <w:rsid w:val="004D6B7C"/>
    <w:rsid w:val="004D6F5D"/>
    <w:rsid w:val="004D7C31"/>
    <w:rsid w:val="004D7D8F"/>
    <w:rsid w:val="004E1787"/>
    <w:rsid w:val="004E21AC"/>
    <w:rsid w:val="004E5AC1"/>
    <w:rsid w:val="004E5D31"/>
    <w:rsid w:val="004E6F4F"/>
    <w:rsid w:val="004E7C6A"/>
    <w:rsid w:val="004F0492"/>
    <w:rsid w:val="004F0A43"/>
    <w:rsid w:val="004F1622"/>
    <w:rsid w:val="004F170B"/>
    <w:rsid w:val="004F240E"/>
    <w:rsid w:val="004F2D05"/>
    <w:rsid w:val="004F2F47"/>
    <w:rsid w:val="004F369F"/>
    <w:rsid w:val="004F3EB2"/>
    <w:rsid w:val="004F4A5B"/>
    <w:rsid w:val="004F4DDE"/>
    <w:rsid w:val="004F7E05"/>
    <w:rsid w:val="005019C2"/>
    <w:rsid w:val="00505168"/>
    <w:rsid w:val="00507592"/>
    <w:rsid w:val="00507D4B"/>
    <w:rsid w:val="0051004B"/>
    <w:rsid w:val="00510376"/>
    <w:rsid w:val="005109A6"/>
    <w:rsid w:val="00511249"/>
    <w:rsid w:val="005117EF"/>
    <w:rsid w:val="005121CA"/>
    <w:rsid w:val="0051284A"/>
    <w:rsid w:val="0051345F"/>
    <w:rsid w:val="005142C4"/>
    <w:rsid w:val="00514693"/>
    <w:rsid w:val="00516FE7"/>
    <w:rsid w:val="005207A4"/>
    <w:rsid w:val="00520CFE"/>
    <w:rsid w:val="005213C8"/>
    <w:rsid w:val="00524192"/>
    <w:rsid w:val="005243EC"/>
    <w:rsid w:val="00524E3B"/>
    <w:rsid w:val="00524F89"/>
    <w:rsid w:val="00527877"/>
    <w:rsid w:val="00527DAA"/>
    <w:rsid w:val="00530BAD"/>
    <w:rsid w:val="00530FC9"/>
    <w:rsid w:val="005314D9"/>
    <w:rsid w:val="00533FFE"/>
    <w:rsid w:val="00534897"/>
    <w:rsid w:val="005359C2"/>
    <w:rsid w:val="005402D8"/>
    <w:rsid w:val="00540699"/>
    <w:rsid w:val="005412ED"/>
    <w:rsid w:val="00541D77"/>
    <w:rsid w:val="00542582"/>
    <w:rsid w:val="00542C8F"/>
    <w:rsid w:val="00543A40"/>
    <w:rsid w:val="005442CE"/>
    <w:rsid w:val="00544478"/>
    <w:rsid w:val="005444B2"/>
    <w:rsid w:val="00545BFD"/>
    <w:rsid w:val="00550903"/>
    <w:rsid w:val="00553023"/>
    <w:rsid w:val="00555D73"/>
    <w:rsid w:val="0056054D"/>
    <w:rsid w:val="00562BF5"/>
    <w:rsid w:val="00563DB2"/>
    <w:rsid w:val="005640E5"/>
    <w:rsid w:val="00565128"/>
    <w:rsid w:val="00565F84"/>
    <w:rsid w:val="005707D8"/>
    <w:rsid w:val="00571611"/>
    <w:rsid w:val="005717C9"/>
    <w:rsid w:val="00572DC7"/>
    <w:rsid w:val="00574A63"/>
    <w:rsid w:val="00575F2C"/>
    <w:rsid w:val="00577919"/>
    <w:rsid w:val="00580A4E"/>
    <w:rsid w:val="00590426"/>
    <w:rsid w:val="005910C0"/>
    <w:rsid w:val="005910D1"/>
    <w:rsid w:val="00591142"/>
    <w:rsid w:val="00591171"/>
    <w:rsid w:val="00592883"/>
    <w:rsid w:val="005930C3"/>
    <w:rsid w:val="00597A4B"/>
    <w:rsid w:val="00597DE5"/>
    <w:rsid w:val="00597EF7"/>
    <w:rsid w:val="005A082C"/>
    <w:rsid w:val="005A23E9"/>
    <w:rsid w:val="005A51C2"/>
    <w:rsid w:val="005A5E1A"/>
    <w:rsid w:val="005A6725"/>
    <w:rsid w:val="005A7669"/>
    <w:rsid w:val="005A7751"/>
    <w:rsid w:val="005A7CA5"/>
    <w:rsid w:val="005B14BE"/>
    <w:rsid w:val="005B1E76"/>
    <w:rsid w:val="005B1F4B"/>
    <w:rsid w:val="005B2F18"/>
    <w:rsid w:val="005B3378"/>
    <w:rsid w:val="005B38E7"/>
    <w:rsid w:val="005B391F"/>
    <w:rsid w:val="005B4E95"/>
    <w:rsid w:val="005B6898"/>
    <w:rsid w:val="005B785B"/>
    <w:rsid w:val="005C14DB"/>
    <w:rsid w:val="005C1A5D"/>
    <w:rsid w:val="005C35E9"/>
    <w:rsid w:val="005C577F"/>
    <w:rsid w:val="005C57AA"/>
    <w:rsid w:val="005D0FED"/>
    <w:rsid w:val="005D1D73"/>
    <w:rsid w:val="005D4846"/>
    <w:rsid w:val="005D494C"/>
    <w:rsid w:val="005D4A5B"/>
    <w:rsid w:val="005D56D3"/>
    <w:rsid w:val="005D61AF"/>
    <w:rsid w:val="005D6B71"/>
    <w:rsid w:val="005E4009"/>
    <w:rsid w:val="005F0EDB"/>
    <w:rsid w:val="005F27F0"/>
    <w:rsid w:val="005F3008"/>
    <w:rsid w:val="005F3168"/>
    <w:rsid w:val="005F4C7F"/>
    <w:rsid w:val="005F55A4"/>
    <w:rsid w:val="005F65F1"/>
    <w:rsid w:val="005F7FC8"/>
    <w:rsid w:val="00600229"/>
    <w:rsid w:val="00601F69"/>
    <w:rsid w:val="00602581"/>
    <w:rsid w:val="006063CC"/>
    <w:rsid w:val="0061066C"/>
    <w:rsid w:val="0061449E"/>
    <w:rsid w:val="006203FB"/>
    <w:rsid w:val="00620726"/>
    <w:rsid w:val="00622445"/>
    <w:rsid w:val="006255EA"/>
    <w:rsid w:val="00626268"/>
    <w:rsid w:val="006307D2"/>
    <w:rsid w:val="00630AAD"/>
    <w:rsid w:val="0063193F"/>
    <w:rsid w:val="00632977"/>
    <w:rsid w:val="006332A8"/>
    <w:rsid w:val="00635478"/>
    <w:rsid w:val="00636103"/>
    <w:rsid w:val="006366B7"/>
    <w:rsid w:val="00636E2D"/>
    <w:rsid w:val="00641087"/>
    <w:rsid w:val="00644CCC"/>
    <w:rsid w:val="00644DF3"/>
    <w:rsid w:val="0064529B"/>
    <w:rsid w:val="00645326"/>
    <w:rsid w:val="00646AF0"/>
    <w:rsid w:val="00647081"/>
    <w:rsid w:val="00650AC7"/>
    <w:rsid w:val="006528A1"/>
    <w:rsid w:val="00652B11"/>
    <w:rsid w:val="006536F8"/>
    <w:rsid w:val="00654121"/>
    <w:rsid w:val="00655015"/>
    <w:rsid w:val="006560E1"/>
    <w:rsid w:val="00657F09"/>
    <w:rsid w:val="0066013B"/>
    <w:rsid w:val="0066093E"/>
    <w:rsid w:val="00667749"/>
    <w:rsid w:val="00673926"/>
    <w:rsid w:val="00675518"/>
    <w:rsid w:val="00675953"/>
    <w:rsid w:val="00681309"/>
    <w:rsid w:val="006820DE"/>
    <w:rsid w:val="00683247"/>
    <w:rsid w:val="00685CEB"/>
    <w:rsid w:val="006863F6"/>
    <w:rsid w:val="00691279"/>
    <w:rsid w:val="00691616"/>
    <w:rsid w:val="006940E5"/>
    <w:rsid w:val="006961DA"/>
    <w:rsid w:val="00696BA7"/>
    <w:rsid w:val="00697D65"/>
    <w:rsid w:val="006A1080"/>
    <w:rsid w:val="006A1FE7"/>
    <w:rsid w:val="006A2689"/>
    <w:rsid w:val="006A5F4C"/>
    <w:rsid w:val="006A6830"/>
    <w:rsid w:val="006B167A"/>
    <w:rsid w:val="006B1F85"/>
    <w:rsid w:val="006B3C53"/>
    <w:rsid w:val="006B4F4A"/>
    <w:rsid w:val="006B5193"/>
    <w:rsid w:val="006B74F2"/>
    <w:rsid w:val="006C0AE1"/>
    <w:rsid w:val="006C15FE"/>
    <w:rsid w:val="006C2C44"/>
    <w:rsid w:val="006D015B"/>
    <w:rsid w:val="006D1469"/>
    <w:rsid w:val="006D1CDE"/>
    <w:rsid w:val="006D1F9B"/>
    <w:rsid w:val="006D25DC"/>
    <w:rsid w:val="006D2AA1"/>
    <w:rsid w:val="006D5162"/>
    <w:rsid w:val="006D5722"/>
    <w:rsid w:val="006D6B77"/>
    <w:rsid w:val="006D7362"/>
    <w:rsid w:val="006D7F80"/>
    <w:rsid w:val="006E170B"/>
    <w:rsid w:val="006E3F52"/>
    <w:rsid w:val="006E509C"/>
    <w:rsid w:val="006E685C"/>
    <w:rsid w:val="006E6CDC"/>
    <w:rsid w:val="006F126B"/>
    <w:rsid w:val="006F19DA"/>
    <w:rsid w:val="006F384E"/>
    <w:rsid w:val="006F47F1"/>
    <w:rsid w:val="006F5DF2"/>
    <w:rsid w:val="006F7139"/>
    <w:rsid w:val="007007C6"/>
    <w:rsid w:val="00703AF2"/>
    <w:rsid w:val="00704DD4"/>
    <w:rsid w:val="00706159"/>
    <w:rsid w:val="007062A2"/>
    <w:rsid w:val="007076A6"/>
    <w:rsid w:val="00707EE0"/>
    <w:rsid w:val="007111C6"/>
    <w:rsid w:val="00711FC4"/>
    <w:rsid w:val="00716AED"/>
    <w:rsid w:val="00716EBE"/>
    <w:rsid w:val="00720C27"/>
    <w:rsid w:val="00722D7A"/>
    <w:rsid w:val="00725439"/>
    <w:rsid w:val="007267C9"/>
    <w:rsid w:val="00726A12"/>
    <w:rsid w:val="00727814"/>
    <w:rsid w:val="00731AD4"/>
    <w:rsid w:val="00732CF4"/>
    <w:rsid w:val="00732D60"/>
    <w:rsid w:val="00733834"/>
    <w:rsid w:val="007354BA"/>
    <w:rsid w:val="0073614B"/>
    <w:rsid w:val="00736888"/>
    <w:rsid w:val="00737318"/>
    <w:rsid w:val="007402CC"/>
    <w:rsid w:val="0074031D"/>
    <w:rsid w:val="00742532"/>
    <w:rsid w:val="00742B8E"/>
    <w:rsid w:val="00743137"/>
    <w:rsid w:val="0074551E"/>
    <w:rsid w:val="00746D03"/>
    <w:rsid w:val="00747865"/>
    <w:rsid w:val="00750088"/>
    <w:rsid w:val="0075146B"/>
    <w:rsid w:val="00752BE6"/>
    <w:rsid w:val="00753C69"/>
    <w:rsid w:val="00754C12"/>
    <w:rsid w:val="00754DC1"/>
    <w:rsid w:val="00756233"/>
    <w:rsid w:val="00757E2D"/>
    <w:rsid w:val="007606F6"/>
    <w:rsid w:val="007610F8"/>
    <w:rsid w:val="00761D24"/>
    <w:rsid w:val="00761D7F"/>
    <w:rsid w:val="00762766"/>
    <w:rsid w:val="00762EA8"/>
    <w:rsid w:val="00762F57"/>
    <w:rsid w:val="00764328"/>
    <w:rsid w:val="007657CA"/>
    <w:rsid w:val="00765B48"/>
    <w:rsid w:val="00767E2B"/>
    <w:rsid w:val="00773A4D"/>
    <w:rsid w:val="00773DE9"/>
    <w:rsid w:val="00774216"/>
    <w:rsid w:val="0077436E"/>
    <w:rsid w:val="007754AB"/>
    <w:rsid w:val="0077661B"/>
    <w:rsid w:val="00783A7B"/>
    <w:rsid w:val="00783ED1"/>
    <w:rsid w:val="0078735C"/>
    <w:rsid w:val="00790A7A"/>
    <w:rsid w:val="007910A5"/>
    <w:rsid w:val="00792156"/>
    <w:rsid w:val="007925CA"/>
    <w:rsid w:val="007928FE"/>
    <w:rsid w:val="00793A3E"/>
    <w:rsid w:val="00794895"/>
    <w:rsid w:val="00795E1B"/>
    <w:rsid w:val="00796675"/>
    <w:rsid w:val="007A0263"/>
    <w:rsid w:val="007A1B7A"/>
    <w:rsid w:val="007A2C73"/>
    <w:rsid w:val="007A6762"/>
    <w:rsid w:val="007A6E60"/>
    <w:rsid w:val="007A7FA0"/>
    <w:rsid w:val="007B4E27"/>
    <w:rsid w:val="007B545E"/>
    <w:rsid w:val="007B550B"/>
    <w:rsid w:val="007B61B8"/>
    <w:rsid w:val="007B782D"/>
    <w:rsid w:val="007C00DC"/>
    <w:rsid w:val="007C0459"/>
    <w:rsid w:val="007C0A9E"/>
    <w:rsid w:val="007C375E"/>
    <w:rsid w:val="007C4649"/>
    <w:rsid w:val="007C5F5A"/>
    <w:rsid w:val="007C6213"/>
    <w:rsid w:val="007C7F97"/>
    <w:rsid w:val="007D0DEC"/>
    <w:rsid w:val="007D0F68"/>
    <w:rsid w:val="007D11DD"/>
    <w:rsid w:val="007D1B91"/>
    <w:rsid w:val="007D1FC9"/>
    <w:rsid w:val="007D207F"/>
    <w:rsid w:val="007D26A7"/>
    <w:rsid w:val="007D32D9"/>
    <w:rsid w:val="007D4A69"/>
    <w:rsid w:val="007D4ADF"/>
    <w:rsid w:val="007D762C"/>
    <w:rsid w:val="007E1327"/>
    <w:rsid w:val="007E13F5"/>
    <w:rsid w:val="007E287A"/>
    <w:rsid w:val="007E3D66"/>
    <w:rsid w:val="007E71F9"/>
    <w:rsid w:val="007E77DA"/>
    <w:rsid w:val="007F103C"/>
    <w:rsid w:val="007F1ABB"/>
    <w:rsid w:val="007F23E5"/>
    <w:rsid w:val="007F2CFC"/>
    <w:rsid w:val="007F326C"/>
    <w:rsid w:val="007F53E6"/>
    <w:rsid w:val="007F5926"/>
    <w:rsid w:val="007F6D6C"/>
    <w:rsid w:val="007F76CD"/>
    <w:rsid w:val="007F7900"/>
    <w:rsid w:val="00803057"/>
    <w:rsid w:val="008031D4"/>
    <w:rsid w:val="00805B47"/>
    <w:rsid w:val="00805CCA"/>
    <w:rsid w:val="008060E0"/>
    <w:rsid w:val="00806EDE"/>
    <w:rsid w:val="00810547"/>
    <w:rsid w:val="008107FD"/>
    <w:rsid w:val="008124DC"/>
    <w:rsid w:val="008125CC"/>
    <w:rsid w:val="00813503"/>
    <w:rsid w:val="00817290"/>
    <w:rsid w:val="008173E2"/>
    <w:rsid w:val="00820AE2"/>
    <w:rsid w:val="00821D91"/>
    <w:rsid w:val="00822206"/>
    <w:rsid w:val="00822666"/>
    <w:rsid w:val="00822779"/>
    <w:rsid w:val="00824188"/>
    <w:rsid w:val="0082419B"/>
    <w:rsid w:val="00826E47"/>
    <w:rsid w:val="0083280F"/>
    <w:rsid w:val="00833405"/>
    <w:rsid w:val="00833541"/>
    <w:rsid w:val="00837089"/>
    <w:rsid w:val="0084014F"/>
    <w:rsid w:val="0084071D"/>
    <w:rsid w:val="008412EF"/>
    <w:rsid w:val="00841EDF"/>
    <w:rsid w:val="00843A7A"/>
    <w:rsid w:val="00846999"/>
    <w:rsid w:val="0084767E"/>
    <w:rsid w:val="008479C3"/>
    <w:rsid w:val="00853BEE"/>
    <w:rsid w:val="008565DF"/>
    <w:rsid w:val="00860F95"/>
    <w:rsid w:val="00861825"/>
    <w:rsid w:val="00864CC3"/>
    <w:rsid w:val="008675CD"/>
    <w:rsid w:val="00867A0D"/>
    <w:rsid w:val="00875897"/>
    <w:rsid w:val="00876F82"/>
    <w:rsid w:val="0088152C"/>
    <w:rsid w:val="0088344B"/>
    <w:rsid w:val="00885F97"/>
    <w:rsid w:val="008865AC"/>
    <w:rsid w:val="008873DF"/>
    <w:rsid w:val="00890DAF"/>
    <w:rsid w:val="00892E10"/>
    <w:rsid w:val="008940D2"/>
    <w:rsid w:val="0089514B"/>
    <w:rsid w:val="008A31F1"/>
    <w:rsid w:val="008A39BC"/>
    <w:rsid w:val="008A58B4"/>
    <w:rsid w:val="008A6A96"/>
    <w:rsid w:val="008A7AB0"/>
    <w:rsid w:val="008B0C02"/>
    <w:rsid w:val="008B1261"/>
    <w:rsid w:val="008B1A16"/>
    <w:rsid w:val="008B2A0F"/>
    <w:rsid w:val="008B2ABE"/>
    <w:rsid w:val="008B4B54"/>
    <w:rsid w:val="008B5FE5"/>
    <w:rsid w:val="008B6A6C"/>
    <w:rsid w:val="008B6CB9"/>
    <w:rsid w:val="008B7EA9"/>
    <w:rsid w:val="008C1F6F"/>
    <w:rsid w:val="008C3ACD"/>
    <w:rsid w:val="008C4EF2"/>
    <w:rsid w:val="008C7B04"/>
    <w:rsid w:val="008D02B8"/>
    <w:rsid w:val="008D10E7"/>
    <w:rsid w:val="008D14FE"/>
    <w:rsid w:val="008D17A1"/>
    <w:rsid w:val="008D588D"/>
    <w:rsid w:val="008D7499"/>
    <w:rsid w:val="008E09BC"/>
    <w:rsid w:val="008E0DBC"/>
    <w:rsid w:val="008E1BE8"/>
    <w:rsid w:val="008E1FD9"/>
    <w:rsid w:val="008E2F61"/>
    <w:rsid w:val="008E3F86"/>
    <w:rsid w:val="008E61ED"/>
    <w:rsid w:val="008E6B32"/>
    <w:rsid w:val="008E7FD0"/>
    <w:rsid w:val="008F127A"/>
    <w:rsid w:val="008F1F69"/>
    <w:rsid w:val="008F2612"/>
    <w:rsid w:val="008F37F6"/>
    <w:rsid w:val="008F5A55"/>
    <w:rsid w:val="008F5EC2"/>
    <w:rsid w:val="008F6600"/>
    <w:rsid w:val="008F69F0"/>
    <w:rsid w:val="0090096B"/>
    <w:rsid w:val="00900D80"/>
    <w:rsid w:val="00904F3F"/>
    <w:rsid w:val="009058E2"/>
    <w:rsid w:val="00906261"/>
    <w:rsid w:val="00906367"/>
    <w:rsid w:val="009064D5"/>
    <w:rsid w:val="00906C4A"/>
    <w:rsid w:val="00910061"/>
    <w:rsid w:val="00912340"/>
    <w:rsid w:val="00912431"/>
    <w:rsid w:val="0091438E"/>
    <w:rsid w:val="00914429"/>
    <w:rsid w:val="00914616"/>
    <w:rsid w:val="00915830"/>
    <w:rsid w:val="00916AC7"/>
    <w:rsid w:val="00917DF5"/>
    <w:rsid w:val="00926DDC"/>
    <w:rsid w:val="00927598"/>
    <w:rsid w:val="00935493"/>
    <w:rsid w:val="00937785"/>
    <w:rsid w:val="0094021B"/>
    <w:rsid w:val="009423A0"/>
    <w:rsid w:val="00942CF3"/>
    <w:rsid w:val="00942F4A"/>
    <w:rsid w:val="00943DDF"/>
    <w:rsid w:val="0094405F"/>
    <w:rsid w:val="009440A9"/>
    <w:rsid w:val="00944186"/>
    <w:rsid w:val="0094424A"/>
    <w:rsid w:val="00944EE8"/>
    <w:rsid w:val="009450ED"/>
    <w:rsid w:val="00946030"/>
    <w:rsid w:val="009502B1"/>
    <w:rsid w:val="00950420"/>
    <w:rsid w:val="00951297"/>
    <w:rsid w:val="009514E5"/>
    <w:rsid w:val="009520F1"/>
    <w:rsid w:val="00952B03"/>
    <w:rsid w:val="009559FB"/>
    <w:rsid w:val="00956701"/>
    <w:rsid w:val="00965281"/>
    <w:rsid w:val="00966827"/>
    <w:rsid w:val="00967967"/>
    <w:rsid w:val="00971010"/>
    <w:rsid w:val="0097151F"/>
    <w:rsid w:val="00972DA6"/>
    <w:rsid w:val="00973385"/>
    <w:rsid w:val="00973951"/>
    <w:rsid w:val="0097698D"/>
    <w:rsid w:val="00976B98"/>
    <w:rsid w:val="00977B34"/>
    <w:rsid w:val="00981720"/>
    <w:rsid w:val="00981CAF"/>
    <w:rsid w:val="00982160"/>
    <w:rsid w:val="00983E64"/>
    <w:rsid w:val="00985C84"/>
    <w:rsid w:val="00991411"/>
    <w:rsid w:val="00991E20"/>
    <w:rsid w:val="00991F11"/>
    <w:rsid w:val="009A0CA5"/>
    <w:rsid w:val="009A0FFC"/>
    <w:rsid w:val="009A13EB"/>
    <w:rsid w:val="009A1CDF"/>
    <w:rsid w:val="009A2005"/>
    <w:rsid w:val="009A46B6"/>
    <w:rsid w:val="009A4A41"/>
    <w:rsid w:val="009A57E3"/>
    <w:rsid w:val="009A6266"/>
    <w:rsid w:val="009B0259"/>
    <w:rsid w:val="009B0DA5"/>
    <w:rsid w:val="009B357A"/>
    <w:rsid w:val="009B3644"/>
    <w:rsid w:val="009B3FE4"/>
    <w:rsid w:val="009B6B2F"/>
    <w:rsid w:val="009B7A74"/>
    <w:rsid w:val="009C0FE2"/>
    <w:rsid w:val="009C113B"/>
    <w:rsid w:val="009C128F"/>
    <w:rsid w:val="009C1E4C"/>
    <w:rsid w:val="009C2FA3"/>
    <w:rsid w:val="009C4074"/>
    <w:rsid w:val="009C4F30"/>
    <w:rsid w:val="009C60DD"/>
    <w:rsid w:val="009D195E"/>
    <w:rsid w:val="009D1FF1"/>
    <w:rsid w:val="009D2667"/>
    <w:rsid w:val="009D3980"/>
    <w:rsid w:val="009D3FBC"/>
    <w:rsid w:val="009E00BC"/>
    <w:rsid w:val="009E14E5"/>
    <w:rsid w:val="009E2853"/>
    <w:rsid w:val="009E5B2D"/>
    <w:rsid w:val="009E5F8C"/>
    <w:rsid w:val="009E6D44"/>
    <w:rsid w:val="009E7215"/>
    <w:rsid w:val="009E7ACF"/>
    <w:rsid w:val="009F00F7"/>
    <w:rsid w:val="009F0A00"/>
    <w:rsid w:val="009F10BE"/>
    <w:rsid w:val="009F1FA8"/>
    <w:rsid w:val="009F2244"/>
    <w:rsid w:val="009F3CA8"/>
    <w:rsid w:val="009F59FF"/>
    <w:rsid w:val="00A00B24"/>
    <w:rsid w:val="00A04B3A"/>
    <w:rsid w:val="00A059B0"/>
    <w:rsid w:val="00A11726"/>
    <w:rsid w:val="00A11D01"/>
    <w:rsid w:val="00A126AA"/>
    <w:rsid w:val="00A13588"/>
    <w:rsid w:val="00A138B0"/>
    <w:rsid w:val="00A13F49"/>
    <w:rsid w:val="00A14158"/>
    <w:rsid w:val="00A168C6"/>
    <w:rsid w:val="00A17296"/>
    <w:rsid w:val="00A179CF"/>
    <w:rsid w:val="00A20441"/>
    <w:rsid w:val="00A219A4"/>
    <w:rsid w:val="00A2351A"/>
    <w:rsid w:val="00A23C95"/>
    <w:rsid w:val="00A2512C"/>
    <w:rsid w:val="00A257A7"/>
    <w:rsid w:val="00A25988"/>
    <w:rsid w:val="00A32F3E"/>
    <w:rsid w:val="00A33490"/>
    <w:rsid w:val="00A33785"/>
    <w:rsid w:val="00A34267"/>
    <w:rsid w:val="00A34B4B"/>
    <w:rsid w:val="00A36878"/>
    <w:rsid w:val="00A40B84"/>
    <w:rsid w:val="00A41983"/>
    <w:rsid w:val="00A4552B"/>
    <w:rsid w:val="00A45E80"/>
    <w:rsid w:val="00A4740C"/>
    <w:rsid w:val="00A51828"/>
    <w:rsid w:val="00A53093"/>
    <w:rsid w:val="00A53A69"/>
    <w:rsid w:val="00A53DFC"/>
    <w:rsid w:val="00A57BA8"/>
    <w:rsid w:val="00A61A28"/>
    <w:rsid w:val="00A64B6E"/>
    <w:rsid w:val="00A65650"/>
    <w:rsid w:val="00A67A9D"/>
    <w:rsid w:val="00A70FD3"/>
    <w:rsid w:val="00A71BA9"/>
    <w:rsid w:val="00A727DD"/>
    <w:rsid w:val="00A735D6"/>
    <w:rsid w:val="00A7364B"/>
    <w:rsid w:val="00A7388C"/>
    <w:rsid w:val="00A7438A"/>
    <w:rsid w:val="00A749A3"/>
    <w:rsid w:val="00A74C78"/>
    <w:rsid w:val="00A76965"/>
    <w:rsid w:val="00A777D4"/>
    <w:rsid w:val="00A807A7"/>
    <w:rsid w:val="00A810E6"/>
    <w:rsid w:val="00A82FB6"/>
    <w:rsid w:val="00A8588E"/>
    <w:rsid w:val="00A85A37"/>
    <w:rsid w:val="00A87C6D"/>
    <w:rsid w:val="00A912F8"/>
    <w:rsid w:val="00A91B35"/>
    <w:rsid w:val="00A9445F"/>
    <w:rsid w:val="00A96D19"/>
    <w:rsid w:val="00A96E17"/>
    <w:rsid w:val="00A975D5"/>
    <w:rsid w:val="00A97B52"/>
    <w:rsid w:val="00AA1049"/>
    <w:rsid w:val="00AA2E2C"/>
    <w:rsid w:val="00AA5255"/>
    <w:rsid w:val="00AB1B83"/>
    <w:rsid w:val="00AB1BC0"/>
    <w:rsid w:val="00AB350F"/>
    <w:rsid w:val="00AB49D3"/>
    <w:rsid w:val="00AB737B"/>
    <w:rsid w:val="00AC0243"/>
    <w:rsid w:val="00AC08B3"/>
    <w:rsid w:val="00AC341A"/>
    <w:rsid w:val="00AC468C"/>
    <w:rsid w:val="00AC4F39"/>
    <w:rsid w:val="00AC7E5B"/>
    <w:rsid w:val="00AD1E97"/>
    <w:rsid w:val="00AD2385"/>
    <w:rsid w:val="00AD25D1"/>
    <w:rsid w:val="00AD2946"/>
    <w:rsid w:val="00AE0537"/>
    <w:rsid w:val="00AE477D"/>
    <w:rsid w:val="00AE6596"/>
    <w:rsid w:val="00AE6A9D"/>
    <w:rsid w:val="00AE71C7"/>
    <w:rsid w:val="00AF059F"/>
    <w:rsid w:val="00AF1FCF"/>
    <w:rsid w:val="00AF2252"/>
    <w:rsid w:val="00AF2B9B"/>
    <w:rsid w:val="00AF3C81"/>
    <w:rsid w:val="00AF457D"/>
    <w:rsid w:val="00AF5B1A"/>
    <w:rsid w:val="00AF6200"/>
    <w:rsid w:val="00B00A7B"/>
    <w:rsid w:val="00B01B05"/>
    <w:rsid w:val="00B03BC1"/>
    <w:rsid w:val="00B05AF2"/>
    <w:rsid w:val="00B06018"/>
    <w:rsid w:val="00B07518"/>
    <w:rsid w:val="00B116C6"/>
    <w:rsid w:val="00B11AB6"/>
    <w:rsid w:val="00B1339F"/>
    <w:rsid w:val="00B13F2D"/>
    <w:rsid w:val="00B14AC1"/>
    <w:rsid w:val="00B14EB6"/>
    <w:rsid w:val="00B1681E"/>
    <w:rsid w:val="00B17ED6"/>
    <w:rsid w:val="00B17EE3"/>
    <w:rsid w:val="00B205F7"/>
    <w:rsid w:val="00B21260"/>
    <w:rsid w:val="00B23CB9"/>
    <w:rsid w:val="00B24126"/>
    <w:rsid w:val="00B24298"/>
    <w:rsid w:val="00B25AD2"/>
    <w:rsid w:val="00B26B5E"/>
    <w:rsid w:val="00B270F1"/>
    <w:rsid w:val="00B274BE"/>
    <w:rsid w:val="00B3155B"/>
    <w:rsid w:val="00B31705"/>
    <w:rsid w:val="00B320CD"/>
    <w:rsid w:val="00B33EC2"/>
    <w:rsid w:val="00B346F5"/>
    <w:rsid w:val="00B356A4"/>
    <w:rsid w:val="00B36E72"/>
    <w:rsid w:val="00B374A1"/>
    <w:rsid w:val="00B374EE"/>
    <w:rsid w:val="00B40BD2"/>
    <w:rsid w:val="00B41622"/>
    <w:rsid w:val="00B41E81"/>
    <w:rsid w:val="00B44EDD"/>
    <w:rsid w:val="00B44FEE"/>
    <w:rsid w:val="00B44FF5"/>
    <w:rsid w:val="00B450FB"/>
    <w:rsid w:val="00B45BC3"/>
    <w:rsid w:val="00B466CB"/>
    <w:rsid w:val="00B47B21"/>
    <w:rsid w:val="00B52C0C"/>
    <w:rsid w:val="00B52D21"/>
    <w:rsid w:val="00B52EF8"/>
    <w:rsid w:val="00B5319E"/>
    <w:rsid w:val="00B651EF"/>
    <w:rsid w:val="00B733E8"/>
    <w:rsid w:val="00B75F5F"/>
    <w:rsid w:val="00B7636D"/>
    <w:rsid w:val="00B76BA7"/>
    <w:rsid w:val="00B804E7"/>
    <w:rsid w:val="00B80857"/>
    <w:rsid w:val="00B80C43"/>
    <w:rsid w:val="00B81E44"/>
    <w:rsid w:val="00B842F8"/>
    <w:rsid w:val="00B86797"/>
    <w:rsid w:val="00B86C0C"/>
    <w:rsid w:val="00B86CDB"/>
    <w:rsid w:val="00B8772D"/>
    <w:rsid w:val="00B87978"/>
    <w:rsid w:val="00B87D22"/>
    <w:rsid w:val="00B87F60"/>
    <w:rsid w:val="00B91283"/>
    <w:rsid w:val="00B92769"/>
    <w:rsid w:val="00B9377C"/>
    <w:rsid w:val="00B93E17"/>
    <w:rsid w:val="00B94D98"/>
    <w:rsid w:val="00B960E8"/>
    <w:rsid w:val="00B965AF"/>
    <w:rsid w:val="00BA0FD9"/>
    <w:rsid w:val="00BA43F0"/>
    <w:rsid w:val="00BA7B70"/>
    <w:rsid w:val="00BB2649"/>
    <w:rsid w:val="00BB3959"/>
    <w:rsid w:val="00BB3FB3"/>
    <w:rsid w:val="00BB4B9D"/>
    <w:rsid w:val="00BB53B8"/>
    <w:rsid w:val="00BB5EC9"/>
    <w:rsid w:val="00BB6848"/>
    <w:rsid w:val="00BB6949"/>
    <w:rsid w:val="00BB7123"/>
    <w:rsid w:val="00BC41D1"/>
    <w:rsid w:val="00BC4B2D"/>
    <w:rsid w:val="00BC564D"/>
    <w:rsid w:val="00BD1959"/>
    <w:rsid w:val="00BD1E6D"/>
    <w:rsid w:val="00BD3E41"/>
    <w:rsid w:val="00BD3F71"/>
    <w:rsid w:val="00BD483D"/>
    <w:rsid w:val="00BD48E0"/>
    <w:rsid w:val="00BD569D"/>
    <w:rsid w:val="00BD754F"/>
    <w:rsid w:val="00BE3121"/>
    <w:rsid w:val="00BE558C"/>
    <w:rsid w:val="00BF0B23"/>
    <w:rsid w:val="00BF38C3"/>
    <w:rsid w:val="00BF4BDB"/>
    <w:rsid w:val="00BF6092"/>
    <w:rsid w:val="00BF6190"/>
    <w:rsid w:val="00BF6257"/>
    <w:rsid w:val="00BF70FC"/>
    <w:rsid w:val="00C01C60"/>
    <w:rsid w:val="00C021A6"/>
    <w:rsid w:val="00C02785"/>
    <w:rsid w:val="00C04C8C"/>
    <w:rsid w:val="00C05810"/>
    <w:rsid w:val="00C05EE8"/>
    <w:rsid w:val="00C0646B"/>
    <w:rsid w:val="00C06622"/>
    <w:rsid w:val="00C0691E"/>
    <w:rsid w:val="00C078D8"/>
    <w:rsid w:val="00C07E9F"/>
    <w:rsid w:val="00C108ED"/>
    <w:rsid w:val="00C10CF9"/>
    <w:rsid w:val="00C11031"/>
    <w:rsid w:val="00C12576"/>
    <w:rsid w:val="00C140DA"/>
    <w:rsid w:val="00C14B85"/>
    <w:rsid w:val="00C164F6"/>
    <w:rsid w:val="00C218B6"/>
    <w:rsid w:val="00C2246B"/>
    <w:rsid w:val="00C24D0F"/>
    <w:rsid w:val="00C312C9"/>
    <w:rsid w:val="00C32CF3"/>
    <w:rsid w:val="00C33582"/>
    <w:rsid w:val="00C337FD"/>
    <w:rsid w:val="00C33B34"/>
    <w:rsid w:val="00C372AA"/>
    <w:rsid w:val="00C40750"/>
    <w:rsid w:val="00C40F9C"/>
    <w:rsid w:val="00C4468D"/>
    <w:rsid w:val="00C450CD"/>
    <w:rsid w:val="00C47D9F"/>
    <w:rsid w:val="00C47F5C"/>
    <w:rsid w:val="00C50B5F"/>
    <w:rsid w:val="00C51276"/>
    <w:rsid w:val="00C52372"/>
    <w:rsid w:val="00C52A96"/>
    <w:rsid w:val="00C52BC0"/>
    <w:rsid w:val="00C553E8"/>
    <w:rsid w:val="00C57149"/>
    <w:rsid w:val="00C60E33"/>
    <w:rsid w:val="00C61458"/>
    <w:rsid w:val="00C637DE"/>
    <w:rsid w:val="00C63A46"/>
    <w:rsid w:val="00C64737"/>
    <w:rsid w:val="00C660E7"/>
    <w:rsid w:val="00C67560"/>
    <w:rsid w:val="00C70030"/>
    <w:rsid w:val="00C71086"/>
    <w:rsid w:val="00C71741"/>
    <w:rsid w:val="00C71C1B"/>
    <w:rsid w:val="00C72792"/>
    <w:rsid w:val="00C72E3D"/>
    <w:rsid w:val="00C73327"/>
    <w:rsid w:val="00C73E9B"/>
    <w:rsid w:val="00C745DD"/>
    <w:rsid w:val="00C77A3D"/>
    <w:rsid w:val="00C83BFF"/>
    <w:rsid w:val="00C87452"/>
    <w:rsid w:val="00C90487"/>
    <w:rsid w:val="00C9096C"/>
    <w:rsid w:val="00C95687"/>
    <w:rsid w:val="00C96423"/>
    <w:rsid w:val="00C97648"/>
    <w:rsid w:val="00C97A12"/>
    <w:rsid w:val="00CA2DE7"/>
    <w:rsid w:val="00CA3F05"/>
    <w:rsid w:val="00CA500A"/>
    <w:rsid w:val="00CA64C6"/>
    <w:rsid w:val="00CA6DB3"/>
    <w:rsid w:val="00CA74E6"/>
    <w:rsid w:val="00CA7E25"/>
    <w:rsid w:val="00CB074F"/>
    <w:rsid w:val="00CB0D35"/>
    <w:rsid w:val="00CB194D"/>
    <w:rsid w:val="00CB29E8"/>
    <w:rsid w:val="00CB4352"/>
    <w:rsid w:val="00CB6DFA"/>
    <w:rsid w:val="00CB7E0B"/>
    <w:rsid w:val="00CC1798"/>
    <w:rsid w:val="00CC265A"/>
    <w:rsid w:val="00CC603E"/>
    <w:rsid w:val="00CD0A36"/>
    <w:rsid w:val="00CD0D5E"/>
    <w:rsid w:val="00CD29BC"/>
    <w:rsid w:val="00CD2A8C"/>
    <w:rsid w:val="00CD392E"/>
    <w:rsid w:val="00CD3D38"/>
    <w:rsid w:val="00CE0C2C"/>
    <w:rsid w:val="00CE14ED"/>
    <w:rsid w:val="00CE1B00"/>
    <w:rsid w:val="00CE1CAF"/>
    <w:rsid w:val="00CE2813"/>
    <w:rsid w:val="00CE3644"/>
    <w:rsid w:val="00CE48E5"/>
    <w:rsid w:val="00CE4C03"/>
    <w:rsid w:val="00CE5B64"/>
    <w:rsid w:val="00CE6096"/>
    <w:rsid w:val="00CE6F9C"/>
    <w:rsid w:val="00CE7B7B"/>
    <w:rsid w:val="00CF201B"/>
    <w:rsid w:val="00CF2F03"/>
    <w:rsid w:val="00CF2FA9"/>
    <w:rsid w:val="00CF5C5C"/>
    <w:rsid w:val="00CF7394"/>
    <w:rsid w:val="00D0040F"/>
    <w:rsid w:val="00D00A27"/>
    <w:rsid w:val="00D01330"/>
    <w:rsid w:val="00D01EA3"/>
    <w:rsid w:val="00D020CB"/>
    <w:rsid w:val="00D03D20"/>
    <w:rsid w:val="00D05A4E"/>
    <w:rsid w:val="00D063BC"/>
    <w:rsid w:val="00D11A11"/>
    <w:rsid w:val="00D120AE"/>
    <w:rsid w:val="00D12347"/>
    <w:rsid w:val="00D12998"/>
    <w:rsid w:val="00D145C6"/>
    <w:rsid w:val="00D23C75"/>
    <w:rsid w:val="00D23D33"/>
    <w:rsid w:val="00D2495F"/>
    <w:rsid w:val="00D255EF"/>
    <w:rsid w:val="00D275E8"/>
    <w:rsid w:val="00D27824"/>
    <w:rsid w:val="00D31E98"/>
    <w:rsid w:val="00D3249A"/>
    <w:rsid w:val="00D325D1"/>
    <w:rsid w:val="00D33644"/>
    <w:rsid w:val="00D33BA0"/>
    <w:rsid w:val="00D34D4D"/>
    <w:rsid w:val="00D351CF"/>
    <w:rsid w:val="00D35ED5"/>
    <w:rsid w:val="00D37EA7"/>
    <w:rsid w:val="00D42108"/>
    <w:rsid w:val="00D42875"/>
    <w:rsid w:val="00D43B02"/>
    <w:rsid w:val="00D4455D"/>
    <w:rsid w:val="00D478C2"/>
    <w:rsid w:val="00D50854"/>
    <w:rsid w:val="00D50ACF"/>
    <w:rsid w:val="00D5176C"/>
    <w:rsid w:val="00D53141"/>
    <w:rsid w:val="00D54966"/>
    <w:rsid w:val="00D5631A"/>
    <w:rsid w:val="00D57486"/>
    <w:rsid w:val="00D576FC"/>
    <w:rsid w:val="00D60B9C"/>
    <w:rsid w:val="00D627F3"/>
    <w:rsid w:val="00D637B3"/>
    <w:rsid w:val="00D63B52"/>
    <w:rsid w:val="00D666BC"/>
    <w:rsid w:val="00D70B21"/>
    <w:rsid w:val="00D73B98"/>
    <w:rsid w:val="00D74C59"/>
    <w:rsid w:val="00D77C8F"/>
    <w:rsid w:val="00D77D40"/>
    <w:rsid w:val="00D80ACF"/>
    <w:rsid w:val="00D83A79"/>
    <w:rsid w:val="00D8526C"/>
    <w:rsid w:val="00D8789B"/>
    <w:rsid w:val="00D90988"/>
    <w:rsid w:val="00D92169"/>
    <w:rsid w:val="00D92566"/>
    <w:rsid w:val="00D935DF"/>
    <w:rsid w:val="00D945CB"/>
    <w:rsid w:val="00D95E94"/>
    <w:rsid w:val="00D962DE"/>
    <w:rsid w:val="00D965D8"/>
    <w:rsid w:val="00D96E2F"/>
    <w:rsid w:val="00D97FE4"/>
    <w:rsid w:val="00DA0A63"/>
    <w:rsid w:val="00DA3D46"/>
    <w:rsid w:val="00DA3D4D"/>
    <w:rsid w:val="00DA6D7A"/>
    <w:rsid w:val="00DB07A1"/>
    <w:rsid w:val="00DB0DCA"/>
    <w:rsid w:val="00DB3A8F"/>
    <w:rsid w:val="00DB5A71"/>
    <w:rsid w:val="00DB6C34"/>
    <w:rsid w:val="00DB6EC5"/>
    <w:rsid w:val="00DB754C"/>
    <w:rsid w:val="00DB759A"/>
    <w:rsid w:val="00DC1064"/>
    <w:rsid w:val="00DC1757"/>
    <w:rsid w:val="00DC366B"/>
    <w:rsid w:val="00DC3E94"/>
    <w:rsid w:val="00DC5A7B"/>
    <w:rsid w:val="00DC6BAC"/>
    <w:rsid w:val="00DD09C9"/>
    <w:rsid w:val="00DD15AF"/>
    <w:rsid w:val="00DD29B3"/>
    <w:rsid w:val="00DD2A4B"/>
    <w:rsid w:val="00DD4C4F"/>
    <w:rsid w:val="00DE04AB"/>
    <w:rsid w:val="00DE089C"/>
    <w:rsid w:val="00DE140A"/>
    <w:rsid w:val="00DE22A3"/>
    <w:rsid w:val="00DE270C"/>
    <w:rsid w:val="00DE2B32"/>
    <w:rsid w:val="00DE2D40"/>
    <w:rsid w:val="00DE4F6E"/>
    <w:rsid w:val="00DE599E"/>
    <w:rsid w:val="00DE5FEB"/>
    <w:rsid w:val="00DE642E"/>
    <w:rsid w:val="00DE7EF7"/>
    <w:rsid w:val="00DF08BA"/>
    <w:rsid w:val="00DF14B4"/>
    <w:rsid w:val="00DF15D4"/>
    <w:rsid w:val="00DF2698"/>
    <w:rsid w:val="00DF5B81"/>
    <w:rsid w:val="00DF63B7"/>
    <w:rsid w:val="00DF6DA9"/>
    <w:rsid w:val="00DF7A1A"/>
    <w:rsid w:val="00DF7CD0"/>
    <w:rsid w:val="00E00549"/>
    <w:rsid w:val="00E00C6C"/>
    <w:rsid w:val="00E00E52"/>
    <w:rsid w:val="00E01ED9"/>
    <w:rsid w:val="00E02FC5"/>
    <w:rsid w:val="00E03BB2"/>
    <w:rsid w:val="00E04CCA"/>
    <w:rsid w:val="00E05FF1"/>
    <w:rsid w:val="00E104F9"/>
    <w:rsid w:val="00E11683"/>
    <w:rsid w:val="00E12B55"/>
    <w:rsid w:val="00E12DC6"/>
    <w:rsid w:val="00E1388B"/>
    <w:rsid w:val="00E14713"/>
    <w:rsid w:val="00E147BF"/>
    <w:rsid w:val="00E14918"/>
    <w:rsid w:val="00E16207"/>
    <w:rsid w:val="00E1686F"/>
    <w:rsid w:val="00E17856"/>
    <w:rsid w:val="00E17925"/>
    <w:rsid w:val="00E21121"/>
    <w:rsid w:val="00E2118C"/>
    <w:rsid w:val="00E22B36"/>
    <w:rsid w:val="00E24F8E"/>
    <w:rsid w:val="00E334EF"/>
    <w:rsid w:val="00E3378A"/>
    <w:rsid w:val="00E347DE"/>
    <w:rsid w:val="00E34912"/>
    <w:rsid w:val="00E35E8C"/>
    <w:rsid w:val="00E378EE"/>
    <w:rsid w:val="00E37F18"/>
    <w:rsid w:val="00E41739"/>
    <w:rsid w:val="00E41E9D"/>
    <w:rsid w:val="00E42FE3"/>
    <w:rsid w:val="00E435FE"/>
    <w:rsid w:val="00E44A05"/>
    <w:rsid w:val="00E45E38"/>
    <w:rsid w:val="00E46C8C"/>
    <w:rsid w:val="00E47656"/>
    <w:rsid w:val="00E47A9E"/>
    <w:rsid w:val="00E502F9"/>
    <w:rsid w:val="00E50C5E"/>
    <w:rsid w:val="00E516AC"/>
    <w:rsid w:val="00E519F2"/>
    <w:rsid w:val="00E55191"/>
    <w:rsid w:val="00E6389D"/>
    <w:rsid w:val="00E6785A"/>
    <w:rsid w:val="00E67D1F"/>
    <w:rsid w:val="00E71430"/>
    <w:rsid w:val="00E71EEB"/>
    <w:rsid w:val="00E7258C"/>
    <w:rsid w:val="00E72E4F"/>
    <w:rsid w:val="00E748D6"/>
    <w:rsid w:val="00E77BA1"/>
    <w:rsid w:val="00E80E5D"/>
    <w:rsid w:val="00E80F5A"/>
    <w:rsid w:val="00E8397B"/>
    <w:rsid w:val="00E84024"/>
    <w:rsid w:val="00E85316"/>
    <w:rsid w:val="00E85A1F"/>
    <w:rsid w:val="00E85EB9"/>
    <w:rsid w:val="00E86884"/>
    <w:rsid w:val="00E871CD"/>
    <w:rsid w:val="00E873E3"/>
    <w:rsid w:val="00E879CA"/>
    <w:rsid w:val="00E91D48"/>
    <w:rsid w:val="00E93658"/>
    <w:rsid w:val="00E937C8"/>
    <w:rsid w:val="00E93CA3"/>
    <w:rsid w:val="00E93E6C"/>
    <w:rsid w:val="00E93F6D"/>
    <w:rsid w:val="00E94714"/>
    <w:rsid w:val="00E9658A"/>
    <w:rsid w:val="00E976E0"/>
    <w:rsid w:val="00EA1537"/>
    <w:rsid w:val="00EA1A0A"/>
    <w:rsid w:val="00EA306D"/>
    <w:rsid w:val="00EA3178"/>
    <w:rsid w:val="00EA3443"/>
    <w:rsid w:val="00EA4C23"/>
    <w:rsid w:val="00EA4DF2"/>
    <w:rsid w:val="00EA60CB"/>
    <w:rsid w:val="00EA75AA"/>
    <w:rsid w:val="00EB05E1"/>
    <w:rsid w:val="00EB20F2"/>
    <w:rsid w:val="00EB2608"/>
    <w:rsid w:val="00EB48F1"/>
    <w:rsid w:val="00EB48F9"/>
    <w:rsid w:val="00EB51ED"/>
    <w:rsid w:val="00EB60C1"/>
    <w:rsid w:val="00EB6C97"/>
    <w:rsid w:val="00EB7768"/>
    <w:rsid w:val="00EC3217"/>
    <w:rsid w:val="00EC4B6F"/>
    <w:rsid w:val="00EC4D03"/>
    <w:rsid w:val="00EC4FD7"/>
    <w:rsid w:val="00EC567C"/>
    <w:rsid w:val="00EC614C"/>
    <w:rsid w:val="00EC6422"/>
    <w:rsid w:val="00EC6EBF"/>
    <w:rsid w:val="00EC7DE1"/>
    <w:rsid w:val="00ED1E7E"/>
    <w:rsid w:val="00ED27FB"/>
    <w:rsid w:val="00ED38D1"/>
    <w:rsid w:val="00ED481A"/>
    <w:rsid w:val="00ED4BF8"/>
    <w:rsid w:val="00ED5030"/>
    <w:rsid w:val="00ED626B"/>
    <w:rsid w:val="00ED641A"/>
    <w:rsid w:val="00ED6618"/>
    <w:rsid w:val="00ED7162"/>
    <w:rsid w:val="00ED7E71"/>
    <w:rsid w:val="00EE4605"/>
    <w:rsid w:val="00EE4B4F"/>
    <w:rsid w:val="00EE4D7F"/>
    <w:rsid w:val="00EE5F6C"/>
    <w:rsid w:val="00EE61F4"/>
    <w:rsid w:val="00EE68A8"/>
    <w:rsid w:val="00EF1805"/>
    <w:rsid w:val="00EF204D"/>
    <w:rsid w:val="00EF2611"/>
    <w:rsid w:val="00EF2ADE"/>
    <w:rsid w:val="00EF2D37"/>
    <w:rsid w:val="00EF2F1B"/>
    <w:rsid w:val="00EF360D"/>
    <w:rsid w:val="00EF3C9B"/>
    <w:rsid w:val="00EF4E5A"/>
    <w:rsid w:val="00EF65D5"/>
    <w:rsid w:val="00EF7721"/>
    <w:rsid w:val="00F01513"/>
    <w:rsid w:val="00F017F9"/>
    <w:rsid w:val="00F02244"/>
    <w:rsid w:val="00F04D15"/>
    <w:rsid w:val="00F0597E"/>
    <w:rsid w:val="00F05BD9"/>
    <w:rsid w:val="00F06113"/>
    <w:rsid w:val="00F0786A"/>
    <w:rsid w:val="00F10AAA"/>
    <w:rsid w:val="00F10B9B"/>
    <w:rsid w:val="00F12DC4"/>
    <w:rsid w:val="00F12F2F"/>
    <w:rsid w:val="00F132FA"/>
    <w:rsid w:val="00F1339D"/>
    <w:rsid w:val="00F13E5B"/>
    <w:rsid w:val="00F14003"/>
    <w:rsid w:val="00F142DD"/>
    <w:rsid w:val="00F14392"/>
    <w:rsid w:val="00F147AD"/>
    <w:rsid w:val="00F156EA"/>
    <w:rsid w:val="00F15C41"/>
    <w:rsid w:val="00F15E8D"/>
    <w:rsid w:val="00F162C0"/>
    <w:rsid w:val="00F17AEA"/>
    <w:rsid w:val="00F20193"/>
    <w:rsid w:val="00F20A74"/>
    <w:rsid w:val="00F24D5D"/>
    <w:rsid w:val="00F260C7"/>
    <w:rsid w:val="00F308D9"/>
    <w:rsid w:val="00F32AB9"/>
    <w:rsid w:val="00F32EA8"/>
    <w:rsid w:val="00F33237"/>
    <w:rsid w:val="00F34726"/>
    <w:rsid w:val="00F34911"/>
    <w:rsid w:val="00F352D3"/>
    <w:rsid w:val="00F36204"/>
    <w:rsid w:val="00F40338"/>
    <w:rsid w:val="00F426A4"/>
    <w:rsid w:val="00F447DE"/>
    <w:rsid w:val="00F45034"/>
    <w:rsid w:val="00F463BF"/>
    <w:rsid w:val="00F4681E"/>
    <w:rsid w:val="00F46C97"/>
    <w:rsid w:val="00F47CAB"/>
    <w:rsid w:val="00F50524"/>
    <w:rsid w:val="00F50A46"/>
    <w:rsid w:val="00F5213B"/>
    <w:rsid w:val="00F52172"/>
    <w:rsid w:val="00F5474A"/>
    <w:rsid w:val="00F574AF"/>
    <w:rsid w:val="00F576BD"/>
    <w:rsid w:val="00F62F4D"/>
    <w:rsid w:val="00F63352"/>
    <w:rsid w:val="00F63ACA"/>
    <w:rsid w:val="00F63D96"/>
    <w:rsid w:val="00F663B8"/>
    <w:rsid w:val="00F6696D"/>
    <w:rsid w:val="00F7104C"/>
    <w:rsid w:val="00F72248"/>
    <w:rsid w:val="00F745BF"/>
    <w:rsid w:val="00F755C5"/>
    <w:rsid w:val="00F75BB1"/>
    <w:rsid w:val="00F76745"/>
    <w:rsid w:val="00F77006"/>
    <w:rsid w:val="00F7759D"/>
    <w:rsid w:val="00F807E1"/>
    <w:rsid w:val="00F81E9B"/>
    <w:rsid w:val="00F82F82"/>
    <w:rsid w:val="00F836F7"/>
    <w:rsid w:val="00F838F4"/>
    <w:rsid w:val="00F84328"/>
    <w:rsid w:val="00F84649"/>
    <w:rsid w:val="00F85BA5"/>
    <w:rsid w:val="00F86966"/>
    <w:rsid w:val="00F875AF"/>
    <w:rsid w:val="00F87AC9"/>
    <w:rsid w:val="00F910CA"/>
    <w:rsid w:val="00F9300B"/>
    <w:rsid w:val="00F932EB"/>
    <w:rsid w:val="00F93DAE"/>
    <w:rsid w:val="00F9491C"/>
    <w:rsid w:val="00F94DFB"/>
    <w:rsid w:val="00F94E67"/>
    <w:rsid w:val="00F95556"/>
    <w:rsid w:val="00F9679C"/>
    <w:rsid w:val="00F97744"/>
    <w:rsid w:val="00FA3246"/>
    <w:rsid w:val="00FA3B06"/>
    <w:rsid w:val="00FA4061"/>
    <w:rsid w:val="00FA52E7"/>
    <w:rsid w:val="00FA7D48"/>
    <w:rsid w:val="00FB00DF"/>
    <w:rsid w:val="00FB0EFF"/>
    <w:rsid w:val="00FB1285"/>
    <w:rsid w:val="00FB1BA9"/>
    <w:rsid w:val="00FB2951"/>
    <w:rsid w:val="00FB2F57"/>
    <w:rsid w:val="00FB5AB5"/>
    <w:rsid w:val="00FB6326"/>
    <w:rsid w:val="00FB6E7E"/>
    <w:rsid w:val="00FC0423"/>
    <w:rsid w:val="00FC2661"/>
    <w:rsid w:val="00FC517A"/>
    <w:rsid w:val="00FC5823"/>
    <w:rsid w:val="00FC5CDF"/>
    <w:rsid w:val="00FD3672"/>
    <w:rsid w:val="00FD4391"/>
    <w:rsid w:val="00FD6840"/>
    <w:rsid w:val="00FD72F0"/>
    <w:rsid w:val="00FD739B"/>
    <w:rsid w:val="00FD7AD7"/>
    <w:rsid w:val="00FE0479"/>
    <w:rsid w:val="00FE361F"/>
    <w:rsid w:val="00FE4866"/>
    <w:rsid w:val="00FE4C17"/>
    <w:rsid w:val="00FE5D53"/>
    <w:rsid w:val="00FE6C8B"/>
    <w:rsid w:val="00FE6E0E"/>
    <w:rsid w:val="00FE7001"/>
    <w:rsid w:val="00FF0158"/>
    <w:rsid w:val="00FF02D0"/>
    <w:rsid w:val="00FF1B59"/>
    <w:rsid w:val="00FF1C69"/>
    <w:rsid w:val="00FF215E"/>
    <w:rsid w:val="00FF2DA0"/>
    <w:rsid w:val="00FF34D9"/>
    <w:rsid w:val="00FF4906"/>
    <w:rsid w:val="00FF56A4"/>
    <w:rsid w:val="00FF641E"/>
    <w:rsid w:val="00FF7182"/>
    <w:rsid w:val="00FF78F8"/>
    <w:rsid w:val="010853B7"/>
    <w:rsid w:val="015229AD"/>
    <w:rsid w:val="01F492DE"/>
    <w:rsid w:val="021B2E70"/>
    <w:rsid w:val="026F70D5"/>
    <w:rsid w:val="029A2482"/>
    <w:rsid w:val="02F53A35"/>
    <w:rsid w:val="034B72F5"/>
    <w:rsid w:val="0395FA20"/>
    <w:rsid w:val="03E5F889"/>
    <w:rsid w:val="04C62848"/>
    <w:rsid w:val="04ED816F"/>
    <w:rsid w:val="04FB47F5"/>
    <w:rsid w:val="0500BF7A"/>
    <w:rsid w:val="05133D3F"/>
    <w:rsid w:val="05336B4E"/>
    <w:rsid w:val="056BE368"/>
    <w:rsid w:val="058242C4"/>
    <w:rsid w:val="05BE8C25"/>
    <w:rsid w:val="074DAAB5"/>
    <w:rsid w:val="0756EB54"/>
    <w:rsid w:val="07620E9E"/>
    <w:rsid w:val="07B2CA88"/>
    <w:rsid w:val="07EF37B6"/>
    <w:rsid w:val="09445AD3"/>
    <w:rsid w:val="095D950F"/>
    <w:rsid w:val="0999B316"/>
    <w:rsid w:val="09CA5FF0"/>
    <w:rsid w:val="09D06506"/>
    <w:rsid w:val="0A59B759"/>
    <w:rsid w:val="0A8F3A6E"/>
    <w:rsid w:val="0AC8588C"/>
    <w:rsid w:val="0B28E441"/>
    <w:rsid w:val="0B99F2FE"/>
    <w:rsid w:val="0C6678F2"/>
    <w:rsid w:val="0CB72BEA"/>
    <w:rsid w:val="0DCECD07"/>
    <w:rsid w:val="0E1E4A2B"/>
    <w:rsid w:val="0E7D0D9F"/>
    <w:rsid w:val="0F0E0C06"/>
    <w:rsid w:val="0F17F671"/>
    <w:rsid w:val="0F8538D1"/>
    <w:rsid w:val="104794B6"/>
    <w:rsid w:val="10AADA9F"/>
    <w:rsid w:val="1110EC1E"/>
    <w:rsid w:val="115856CF"/>
    <w:rsid w:val="11682305"/>
    <w:rsid w:val="118C5CEB"/>
    <w:rsid w:val="1197E18B"/>
    <w:rsid w:val="11FC9752"/>
    <w:rsid w:val="124BE8F8"/>
    <w:rsid w:val="1266BB03"/>
    <w:rsid w:val="12E4106D"/>
    <w:rsid w:val="150D5697"/>
    <w:rsid w:val="1547FABE"/>
    <w:rsid w:val="156E869F"/>
    <w:rsid w:val="157C3643"/>
    <w:rsid w:val="1658B46B"/>
    <w:rsid w:val="16D0E2BF"/>
    <w:rsid w:val="16E6B19B"/>
    <w:rsid w:val="176B941A"/>
    <w:rsid w:val="1770C7CC"/>
    <w:rsid w:val="179C2347"/>
    <w:rsid w:val="1845B9A9"/>
    <w:rsid w:val="18B666F3"/>
    <w:rsid w:val="1B59F323"/>
    <w:rsid w:val="1B63BB1A"/>
    <w:rsid w:val="1B7394AE"/>
    <w:rsid w:val="1B98F105"/>
    <w:rsid w:val="1BAF6328"/>
    <w:rsid w:val="1D17768D"/>
    <w:rsid w:val="1D401C0B"/>
    <w:rsid w:val="1D70DF2B"/>
    <w:rsid w:val="1EEB4F96"/>
    <w:rsid w:val="1F1F3C83"/>
    <w:rsid w:val="1F70C93E"/>
    <w:rsid w:val="1FE7E3B7"/>
    <w:rsid w:val="1FF8B4C9"/>
    <w:rsid w:val="21278CC0"/>
    <w:rsid w:val="2132D1D8"/>
    <w:rsid w:val="213CF4C1"/>
    <w:rsid w:val="218D3C38"/>
    <w:rsid w:val="22121913"/>
    <w:rsid w:val="226AB2D6"/>
    <w:rsid w:val="22AEA511"/>
    <w:rsid w:val="23453028"/>
    <w:rsid w:val="23942181"/>
    <w:rsid w:val="23A026F0"/>
    <w:rsid w:val="23B9251F"/>
    <w:rsid w:val="23CBF7C5"/>
    <w:rsid w:val="23D0D6DF"/>
    <w:rsid w:val="23D3E677"/>
    <w:rsid w:val="24E48333"/>
    <w:rsid w:val="25852A23"/>
    <w:rsid w:val="25BE1082"/>
    <w:rsid w:val="25CB5EA0"/>
    <w:rsid w:val="25CE4126"/>
    <w:rsid w:val="267034DE"/>
    <w:rsid w:val="26940780"/>
    <w:rsid w:val="26F5FF26"/>
    <w:rsid w:val="27FB03F5"/>
    <w:rsid w:val="27FBD144"/>
    <w:rsid w:val="282C1984"/>
    <w:rsid w:val="283627D6"/>
    <w:rsid w:val="28D07C78"/>
    <w:rsid w:val="28E08048"/>
    <w:rsid w:val="28EEBFA2"/>
    <w:rsid w:val="2916609E"/>
    <w:rsid w:val="29752B94"/>
    <w:rsid w:val="29E5B763"/>
    <w:rsid w:val="2A98721C"/>
    <w:rsid w:val="2B295A1D"/>
    <w:rsid w:val="2B585281"/>
    <w:rsid w:val="2B767094"/>
    <w:rsid w:val="2C445365"/>
    <w:rsid w:val="2CE12B75"/>
    <w:rsid w:val="2CFF3169"/>
    <w:rsid w:val="2D713909"/>
    <w:rsid w:val="2DA7A0FA"/>
    <w:rsid w:val="2E4F6D9A"/>
    <w:rsid w:val="2E7680C1"/>
    <w:rsid w:val="2F203509"/>
    <w:rsid w:val="2F37995B"/>
    <w:rsid w:val="2F43D1B7"/>
    <w:rsid w:val="2F5ACE6C"/>
    <w:rsid w:val="2F7F3F67"/>
    <w:rsid w:val="302E4323"/>
    <w:rsid w:val="30F02E7C"/>
    <w:rsid w:val="3162B36D"/>
    <w:rsid w:val="3196AF4E"/>
    <w:rsid w:val="31FE408C"/>
    <w:rsid w:val="3266A0DE"/>
    <w:rsid w:val="3294EBF8"/>
    <w:rsid w:val="32BF889C"/>
    <w:rsid w:val="33863ED5"/>
    <w:rsid w:val="33A780BB"/>
    <w:rsid w:val="33C6F68D"/>
    <w:rsid w:val="33CD6747"/>
    <w:rsid w:val="343DD16D"/>
    <w:rsid w:val="360AAF51"/>
    <w:rsid w:val="372239EA"/>
    <w:rsid w:val="3762F2D6"/>
    <w:rsid w:val="3780CC76"/>
    <w:rsid w:val="3786E164"/>
    <w:rsid w:val="378B1470"/>
    <w:rsid w:val="37FCD1A3"/>
    <w:rsid w:val="398A7F3F"/>
    <w:rsid w:val="3ACDAEED"/>
    <w:rsid w:val="3BA2856F"/>
    <w:rsid w:val="3BB12ECF"/>
    <w:rsid w:val="3BE79204"/>
    <w:rsid w:val="3C01C09E"/>
    <w:rsid w:val="3C6C4C21"/>
    <w:rsid w:val="3CC36C23"/>
    <w:rsid w:val="3CE163B2"/>
    <w:rsid w:val="3D4143B8"/>
    <w:rsid w:val="3F992B36"/>
    <w:rsid w:val="3F9B12E3"/>
    <w:rsid w:val="400081B2"/>
    <w:rsid w:val="40A63EEE"/>
    <w:rsid w:val="40E1FFFA"/>
    <w:rsid w:val="41626FB5"/>
    <w:rsid w:val="41E3096C"/>
    <w:rsid w:val="42181D71"/>
    <w:rsid w:val="428E5583"/>
    <w:rsid w:val="42D4C141"/>
    <w:rsid w:val="42EAD9F7"/>
    <w:rsid w:val="4350C356"/>
    <w:rsid w:val="43528787"/>
    <w:rsid w:val="441BF6C4"/>
    <w:rsid w:val="452CDA73"/>
    <w:rsid w:val="4549DAEF"/>
    <w:rsid w:val="454F4F42"/>
    <w:rsid w:val="4551D918"/>
    <w:rsid w:val="456818C0"/>
    <w:rsid w:val="460EB25E"/>
    <w:rsid w:val="4653C05F"/>
    <w:rsid w:val="472B717E"/>
    <w:rsid w:val="47AD7E6D"/>
    <w:rsid w:val="47BB301A"/>
    <w:rsid w:val="47E14A57"/>
    <w:rsid w:val="484F3991"/>
    <w:rsid w:val="492E5AD2"/>
    <w:rsid w:val="494E6F07"/>
    <w:rsid w:val="49553C50"/>
    <w:rsid w:val="49E52AE9"/>
    <w:rsid w:val="4A23C518"/>
    <w:rsid w:val="4B6A8E37"/>
    <w:rsid w:val="4C050EA1"/>
    <w:rsid w:val="4C43BD6A"/>
    <w:rsid w:val="4C8E683F"/>
    <w:rsid w:val="4CC8125F"/>
    <w:rsid w:val="4DC5E7BB"/>
    <w:rsid w:val="4E58B09D"/>
    <w:rsid w:val="4EE07256"/>
    <w:rsid w:val="4F72BB35"/>
    <w:rsid w:val="4FB5D24D"/>
    <w:rsid w:val="4FCA75BA"/>
    <w:rsid w:val="5004A1A0"/>
    <w:rsid w:val="501EA2B4"/>
    <w:rsid w:val="506B7E6A"/>
    <w:rsid w:val="508BB03A"/>
    <w:rsid w:val="50D352EA"/>
    <w:rsid w:val="523E5CA5"/>
    <w:rsid w:val="538E9F31"/>
    <w:rsid w:val="53C7EEBD"/>
    <w:rsid w:val="53F16B88"/>
    <w:rsid w:val="55353B57"/>
    <w:rsid w:val="55D02CC1"/>
    <w:rsid w:val="565C0819"/>
    <w:rsid w:val="5661E6B2"/>
    <w:rsid w:val="579DC67C"/>
    <w:rsid w:val="57E6597F"/>
    <w:rsid w:val="57E723CA"/>
    <w:rsid w:val="5823FC2A"/>
    <w:rsid w:val="592F9841"/>
    <w:rsid w:val="5979C37D"/>
    <w:rsid w:val="5A2C54C5"/>
    <w:rsid w:val="5A427A19"/>
    <w:rsid w:val="5A958846"/>
    <w:rsid w:val="5ABB3A09"/>
    <w:rsid w:val="5B4A5F66"/>
    <w:rsid w:val="5B8F5696"/>
    <w:rsid w:val="5BD2B17E"/>
    <w:rsid w:val="5C22B18D"/>
    <w:rsid w:val="5CAE5E72"/>
    <w:rsid w:val="5DB7D5D4"/>
    <w:rsid w:val="5E7011D8"/>
    <w:rsid w:val="5F8F79BD"/>
    <w:rsid w:val="5FAC1088"/>
    <w:rsid w:val="5FD4274D"/>
    <w:rsid w:val="5FD78644"/>
    <w:rsid w:val="5FE1DF5D"/>
    <w:rsid w:val="60C41CBA"/>
    <w:rsid w:val="618AFAD5"/>
    <w:rsid w:val="62F8E98F"/>
    <w:rsid w:val="641E3EFC"/>
    <w:rsid w:val="64877356"/>
    <w:rsid w:val="64F23CB5"/>
    <w:rsid w:val="664C1861"/>
    <w:rsid w:val="66B09E40"/>
    <w:rsid w:val="66E2CA20"/>
    <w:rsid w:val="6797B98C"/>
    <w:rsid w:val="67B9C46B"/>
    <w:rsid w:val="68F02C4B"/>
    <w:rsid w:val="68FEB73E"/>
    <w:rsid w:val="691677A2"/>
    <w:rsid w:val="6A8C49EA"/>
    <w:rsid w:val="6BE722B5"/>
    <w:rsid w:val="6BF88588"/>
    <w:rsid w:val="6C5E373A"/>
    <w:rsid w:val="6C738117"/>
    <w:rsid w:val="6CD97C87"/>
    <w:rsid w:val="6E27CFBC"/>
    <w:rsid w:val="6E6C19E0"/>
    <w:rsid w:val="6E83A80E"/>
    <w:rsid w:val="6EFBBC0A"/>
    <w:rsid w:val="6F05F385"/>
    <w:rsid w:val="6F56F242"/>
    <w:rsid w:val="6F628EDC"/>
    <w:rsid w:val="6FD2EE1B"/>
    <w:rsid w:val="70200956"/>
    <w:rsid w:val="70273307"/>
    <w:rsid w:val="7062C9B5"/>
    <w:rsid w:val="70817B41"/>
    <w:rsid w:val="70B59CBF"/>
    <w:rsid w:val="70D47E86"/>
    <w:rsid w:val="7107CCE7"/>
    <w:rsid w:val="71799EDC"/>
    <w:rsid w:val="718F7363"/>
    <w:rsid w:val="71B79A34"/>
    <w:rsid w:val="71D1A349"/>
    <w:rsid w:val="725B99AD"/>
    <w:rsid w:val="73A0913F"/>
    <w:rsid w:val="74044C01"/>
    <w:rsid w:val="74256539"/>
    <w:rsid w:val="7518B538"/>
    <w:rsid w:val="7532E48C"/>
    <w:rsid w:val="75481615"/>
    <w:rsid w:val="75C477BA"/>
    <w:rsid w:val="765B1FE8"/>
    <w:rsid w:val="76796504"/>
    <w:rsid w:val="76D27B75"/>
    <w:rsid w:val="773E36CE"/>
    <w:rsid w:val="77784AFB"/>
    <w:rsid w:val="77AD8803"/>
    <w:rsid w:val="78160EA4"/>
    <w:rsid w:val="78C2D862"/>
    <w:rsid w:val="78E17904"/>
    <w:rsid w:val="793BC7CB"/>
    <w:rsid w:val="794A971D"/>
    <w:rsid w:val="79959D37"/>
    <w:rsid w:val="79A72EDF"/>
    <w:rsid w:val="7AE5215B"/>
    <w:rsid w:val="7AFE9AEC"/>
    <w:rsid w:val="7B4EDA2F"/>
    <w:rsid w:val="7B55CAF2"/>
    <w:rsid w:val="7BA7A1AD"/>
    <w:rsid w:val="7C025D11"/>
    <w:rsid w:val="7C2C33E3"/>
    <w:rsid w:val="7C2C7C44"/>
    <w:rsid w:val="7C5DD38F"/>
    <w:rsid w:val="7C7ACC1F"/>
    <w:rsid w:val="7D694ED2"/>
    <w:rsid w:val="7DCB5A42"/>
    <w:rsid w:val="7E78039D"/>
    <w:rsid w:val="7F9EC3C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E0DD"/>
  <w15:chartTrackingRefBased/>
  <w15:docId w15:val="{A6AA1DC9-4BAA-4036-9EBE-28E93E68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6EC5"/>
    <w:pPr>
      <w:spacing w:after="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9377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autoRedefine/>
    <w:uiPriority w:val="99"/>
    <w:qFormat/>
    <w:rsid w:val="00937785"/>
    <w:pPr>
      <w:keepNext/>
      <w:numPr>
        <w:numId w:val="2"/>
      </w:numPr>
      <w:tabs>
        <w:tab w:val="left" w:pos="360"/>
      </w:tabs>
      <w:spacing w:before="240" w:after="240"/>
      <w:outlineLvl w:val="2"/>
    </w:pPr>
    <w:rPr>
      <w:rFonts w:eastAsia="Times New Roman" w:cs="Times New Roman"/>
      <w:b/>
      <w:bCs/>
      <w:szCs w:val="24"/>
      <w:u w:val="single"/>
    </w:rPr>
  </w:style>
  <w:style w:type="paragraph" w:styleId="Pealkiri4">
    <w:name w:val="heading 4"/>
    <w:basedOn w:val="Normaallaad"/>
    <w:next w:val="Normaallaad"/>
    <w:link w:val="Pealkiri4Mrk"/>
    <w:uiPriority w:val="9"/>
    <w:semiHidden/>
    <w:unhideWhenUsed/>
    <w:qFormat/>
    <w:rsid w:val="00D23D3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E6785A"/>
    <w:pPr>
      <w:autoSpaceDE w:val="0"/>
      <w:autoSpaceDN w:val="0"/>
      <w:adjustRightInd w:val="0"/>
      <w:spacing w:after="0" w:line="240" w:lineRule="auto"/>
    </w:pPr>
    <w:rPr>
      <w:rFonts w:ascii="Times New Roman" w:hAnsi="Times New Roman" w:cs="Times New Roman"/>
      <w:color w:val="000000"/>
      <w:sz w:val="24"/>
      <w:szCs w:val="24"/>
    </w:rPr>
  </w:style>
  <w:style w:type="paragraph" w:styleId="Kehatekst">
    <w:name w:val="Body Text"/>
    <w:aliases w:val="Body"/>
    <w:basedOn w:val="Normaallaad"/>
    <w:link w:val="KehatekstMrk"/>
    <w:autoRedefine/>
    <w:uiPriority w:val="99"/>
    <w:rsid w:val="008C3ACD"/>
    <w:rPr>
      <w:rFonts w:eastAsia="Times New Roman" w:cs="Times New Roman"/>
      <w:szCs w:val="24"/>
      <w:lang w:val="x-none"/>
    </w:rPr>
  </w:style>
  <w:style w:type="character" w:customStyle="1" w:styleId="KehatekstMrk">
    <w:name w:val="Kehatekst Märk"/>
    <w:aliases w:val="Body Märk"/>
    <w:basedOn w:val="Liguvaikefont"/>
    <w:link w:val="Kehatekst"/>
    <w:uiPriority w:val="99"/>
    <w:rsid w:val="008C3ACD"/>
    <w:rPr>
      <w:rFonts w:ascii="Times New Roman" w:eastAsia="Times New Roman" w:hAnsi="Times New Roman" w:cs="Times New Roman"/>
      <w:sz w:val="24"/>
      <w:szCs w:val="24"/>
      <w:lang w:val="x-none"/>
    </w:rPr>
  </w:style>
  <w:style w:type="character" w:styleId="Hperlink">
    <w:name w:val="Hyperlink"/>
    <w:basedOn w:val="Liguvaikefont"/>
    <w:uiPriority w:val="99"/>
    <w:unhideWhenUsed/>
    <w:rsid w:val="00F9491C"/>
    <w:rPr>
      <w:color w:val="0563C1" w:themeColor="hyperlink"/>
      <w:u w:val="single"/>
    </w:rPr>
  </w:style>
  <w:style w:type="paragraph" w:styleId="Loendilik">
    <w:name w:val="List Paragraph"/>
    <w:basedOn w:val="Normaallaad"/>
    <w:uiPriority w:val="34"/>
    <w:qFormat/>
    <w:rsid w:val="003B578F"/>
    <w:pPr>
      <w:ind w:left="720"/>
      <w:contextualSpacing/>
    </w:pPr>
  </w:style>
  <w:style w:type="paragraph" w:styleId="Allmrkusetekst">
    <w:name w:val="footnote text"/>
    <w:basedOn w:val="Normaallaad"/>
    <w:link w:val="AllmrkusetekstMrk"/>
    <w:uiPriority w:val="99"/>
    <w:rsid w:val="003B578F"/>
    <w:pPr>
      <w:autoSpaceDE w:val="0"/>
      <w:autoSpaceDN w:val="0"/>
    </w:pPr>
    <w:rPr>
      <w:rFonts w:eastAsia="Times New Roman" w:cs="Times New Roman"/>
      <w:sz w:val="20"/>
      <w:szCs w:val="20"/>
    </w:rPr>
  </w:style>
  <w:style w:type="character" w:customStyle="1" w:styleId="AllmrkusetekstMrk">
    <w:name w:val="Allmärkuse tekst Märk"/>
    <w:basedOn w:val="Liguvaikefont"/>
    <w:link w:val="Allmrkusetekst"/>
    <w:uiPriority w:val="99"/>
    <w:rsid w:val="003B578F"/>
    <w:rPr>
      <w:rFonts w:ascii="Times New Roman" w:eastAsia="Times New Roman" w:hAnsi="Times New Roman" w:cs="Times New Roman"/>
      <w:sz w:val="20"/>
      <w:szCs w:val="20"/>
    </w:rPr>
  </w:style>
  <w:style w:type="character" w:styleId="Allmrkuseviide">
    <w:name w:val="footnote reference"/>
    <w:basedOn w:val="Liguvaikefont"/>
    <w:uiPriority w:val="99"/>
    <w:rsid w:val="003B578F"/>
    <w:rPr>
      <w:vertAlign w:val="superscript"/>
    </w:rPr>
  </w:style>
  <w:style w:type="paragraph" w:styleId="Normaallaadveeb">
    <w:name w:val="Normal (Web)"/>
    <w:basedOn w:val="Normaallaad"/>
    <w:rsid w:val="003B578F"/>
    <w:pPr>
      <w:spacing w:before="100" w:beforeAutospacing="1" w:after="100" w:afterAutospacing="1"/>
    </w:pPr>
    <w:rPr>
      <w:rFonts w:eastAsia="Batang" w:cs="Times New Roman"/>
      <w:color w:val="000000"/>
      <w:szCs w:val="24"/>
      <w:lang w:eastAsia="et-EE"/>
    </w:rPr>
  </w:style>
  <w:style w:type="character" w:customStyle="1" w:styleId="FootnoteCharacters">
    <w:name w:val="Footnote Characters"/>
    <w:uiPriority w:val="99"/>
    <w:rsid w:val="003B578F"/>
    <w:rPr>
      <w:vertAlign w:val="superscript"/>
    </w:rPr>
  </w:style>
  <w:style w:type="paragraph" w:customStyle="1" w:styleId="sisu">
    <w:name w:val="sisu"/>
    <w:basedOn w:val="Normaallaad"/>
    <w:rsid w:val="003B578F"/>
    <w:pPr>
      <w:suppressAutoHyphens/>
      <w:spacing w:after="240"/>
    </w:pPr>
    <w:rPr>
      <w:rFonts w:eastAsia="Times New Roman" w:cs="Times New Roman"/>
      <w:szCs w:val="24"/>
      <w:lang w:eastAsia="ar-SA"/>
    </w:rPr>
  </w:style>
  <w:style w:type="paragraph" w:customStyle="1" w:styleId="lputervitus">
    <w:name w:val="lõputervitus"/>
    <w:basedOn w:val="sisu"/>
    <w:next w:val="Normaallaad"/>
    <w:rsid w:val="003B578F"/>
    <w:pPr>
      <w:keepLines/>
      <w:spacing w:before="240" w:after="720"/>
    </w:pPr>
  </w:style>
  <w:style w:type="character" w:styleId="Tugev">
    <w:name w:val="Strong"/>
    <w:basedOn w:val="Liguvaikefont"/>
    <w:uiPriority w:val="22"/>
    <w:qFormat/>
    <w:rsid w:val="003B578F"/>
    <w:rPr>
      <w:rFonts w:cs="Times New Roman"/>
      <w:b/>
    </w:rPr>
  </w:style>
  <w:style w:type="paragraph" w:styleId="Pis">
    <w:name w:val="header"/>
    <w:basedOn w:val="Normaallaad"/>
    <w:link w:val="PisMrk"/>
    <w:uiPriority w:val="99"/>
    <w:unhideWhenUsed/>
    <w:rsid w:val="003B578F"/>
    <w:pPr>
      <w:tabs>
        <w:tab w:val="center" w:pos="4536"/>
        <w:tab w:val="right" w:pos="9072"/>
      </w:tabs>
    </w:pPr>
  </w:style>
  <w:style w:type="character" w:customStyle="1" w:styleId="PisMrk">
    <w:name w:val="Päis Märk"/>
    <w:basedOn w:val="Liguvaikefont"/>
    <w:link w:val="Pis"/>
    <w:uiPriority w:val="99"/>
    <w:rsid w:val="003B578F"/>
  </w:style>
  <w:style w:type="paragraph" w:styleId="Jalus">
    <w:name w:val="footer"/>
    <w:basedOn w:val="Normaallaad"/>
    <w:link w:val="JalusMrk"/>
    <w:uiPriority w:val="99"/>
    <w:unhideWhenUsed/>
    <w:rsid w:val="003B578F"/>
    <w:pPr>
      <w:tabs>
        <w:tab w:val="center" w:pos="4536"/>
        <w:tab w:val="right" w:pos="9072"/>
      </w:tabs>
    </w:pPr>
  </w:style>
  <w:style w:type="character" w:customStyle="1" w:styleId="JalusMrk">
    <w:name w:val="Jalus Märk"/>
    <w:basedOn w:val="Liguvaikefont"/>
    <w:link w:val="Jalus"/>
    <w:uiPriority w:val="99"/>
    <w:rsid w:val="003B578F"/>
  </w:style>
  <w:style w:type="paragraph" w:customStyle="1" w:styleId="ListDash">
    <w:name w:val="List Dash"/>
    <w:basedOn w:val="Normaallaad"/>
    <w:uiPriority w:val="99"/>
    <w:rsid w:val="003B578F"/>
    <w:pPr>
      <w:numPr>
        <w:numId w:val="1"/>
      </w:numPr>
      <w:tabs>
        <w:tab w:val="num" w:pos="283"/>
      </w:tabs>
      <w:spacing w:before="120" w:after="120"/>
      <w:ind w:left="283" w:hanging="283"/>
    </w:pPr>
    <w:rPr>
      <w:rFonts w:ascii="SimSun" w:eastAsia="SimSun" w:cs="SimSun"/>
      <w:szCs w:val="24"/>
      <w:lang w:eastAsia="en-GB"/>
    </w:rPr>
  </w:style>
  <w:style w:type="paragraph" w:customStyle="1" w:styleId="QuotedText">
    <w:name w:val="Quoted Text"/>
    <w:basedOn w:val="Normaallaad"/>
    <w:uiPriority w:val="99"/>
    <w:rsid w:val="003B578F"/>
    <w:pPr>
      <w:spacing w:before="120" w:after="120"/>
      <w:ind w:left="1417"/>
    </w:pPr>
    <w:rPr>
      <w:rFonts w:eastAsia="Times New Roman" w:cs="Times New Roman"/>
      <w:szCs w:val="24"/>
      <w:lang w:eastAsia="en-GB"/>
    </w:rPr>
  </w:style>
  <w:style w:type="paragraph" w:customStyle="1" w:styleId="western">
    <w:name w:val="western"/>
    <w:basedOn w:val="Normaallaad"/>
    <w:rsid w:val="003B578F"/>
    <w:pPr>
      <w:spacing w:before="100" w:beforeAutospacing="1" w:after="100" w:afterAutospacing="1"/>
    </w:pPr>
    <w:rPr>
      <w:rFonts w:eastAsia="Batang" w:cs="Times New Roman"/>
      <w:color w:val="000000"/>
      <w:szCs w:val="24"/>
      <w:lang w:eastAsia="et-EE"/>
    </w:rPr>
  </w:style>
  <w:style w:type="character" w:customStyle="1" w:styleId="JutumullitekstMrk">
    <w:name w:val="Jutumullitekst Märk"/>
    <w:basedOn w:val="Liguvaikefont"/>
    <w:link w:val="Jutumullitekst"/>
    <w:uiPriority w:val="99"/>
    <w:semiHidden/>
    <w:rsid w:val="003B578F"/>
    <w:rPr>
      <w:rFonts w:ascii="Tahoma" w:hAnsi="Tahoma" w:cs="Tahoma"/>
      <w:sz w:val="16"/>
      <w:szCs w:val="16"/>
    </w:rPr>
  </w:style>
  <w:style w:type="paragraph" w:styleId="Jutumullitekst">
    <w:name w:val="Balloon Text"/>
    <w:basedOn w:val="Normaallaad"/>
    <w:link w:val="JutumullitekstMrk"/>
    <w:uiPriority w:val="99"/>
    <w:semiHidden/>
    <w:unhideWhenUsed/>
    <w:rsid w:val="003B578F"/>
    <w:rPr>
      <w:rFonts w:ascii="Tahoma" w:hAnsi="Tahoma" w:cs="Tahoma"/>
      <w:sz w:val="16"/>
      <w:szCs w:val="16"/>
    </w:rPr>
  </w:style>
  <w:style w:type="paragraph" w:styleId="Kommentaaritekst">
    <w:name w:val="annotation text"/>
    <w:basedOn w:val="Normaallaad"/>
    <w:link w:val="KommentaaritekstMrk"/>
    <w:uiPriority w:val="99"/>
    <w:unhideWhenUsed/>
    <w:rsid w:val="003B578F"/>
    <w:rPr>
      <w:sz w:val="20"/>
      <w:szCs w:val="20"/>
    </w:rPr>
  </w:style>
  <w:style w:type="character" w:customStyle="1" w:styleId="KommentaaritekstMrk">
    <w:name w:val="Kommentaari tekst Märk"/>
    <w:basedOn w:val="Liguvaikefont"/>
    <w:link w:val="Kommentaaritekst"/>
    <w:uiPriority w:val="99"/>
    <w:rsid w:val="003B578F"/>
    <w:rPr>
      <w:sz w:val="20"/>
      <w:szCs w:val="20"/>
    </w:rPr>
  </w:style>
  <w:style w:type="paragraph" w:styleId="Kommentaariteema">
    <w:name w:val="annotation subject"/>
    <w:basedOn w:val="Kommentaaritekst"/>
    <w:next w:val="Kommentaaritekst"/>
    <w:link w:val="KommentaariteemaMrk"/>
    <w:uiPriority w:val="99"/>
    <w:semiHidden/>
    <w:unhideWhenUsed/>
    <w:rsid w:val="003B578F"/>
    <w:rPr>
      <w:b/>
      <w:bCs/>
    </w:rPr>
  </w:style>
  <w:style w:type="character" w:customStyle="1" w:styleId="KommentaariteemaMrk">
    <w:name w:val="Kommentaari teema Märk"/>
    <w:basedOn w:val="KommentaaritekstMrk"/>
    <w:link w:val="Kommentaariteema"/>
    <w:uiPriority w:val="99"/>
    <w:semiHidden/>
    <w:rsid w:val="003B578F"/>
    <w:rPr>
      <w:b/>
      <w:bCs/>
      <w:sz w:val="20"/>
      <w:szCs w:val="20"/>
    </w:rPr>
  </w:style>
  <w:style w:type="table" w:styleId="Kontuurtabel">
    <w:name w:val="Table Grid"/>
    <w:basedOn w:val="Normaaltabel"/>
    <w:uiPriority w:val="59"/>
    <w:rsid w:val="003B5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uiPriority w:val="20"/>
    <w:qFormat/>
    <w:rsid w:val="003B578F"/>
    <w:rPr>
      <w:b/>
      <w:bCs/>
      <w:i w:val="0"/>
      <w:iCs w:val="0"/>
    </w:rPr>
  </w:style>
  <w:style w:type="character" w:customStyle="1" w:styleId="st">
    <w:name w:val="st"/>
    <w:basedOn w:val="Liguvaikefont"/>
    <w:rsid w:val="003B578F"/>
  </w:style>
  <w:style w:type="character" w:customStyle="1" w:styleId="Pealkiri3Mrk">
    <w:name w:val="Pealkiri 3 Märk"/>
    <w:basedOn w:val="Liguvaikefont"/>
    <w:link w:val="Pealkiri3"/>
    <w:uiPriority w:val="99"/>
    <w:rsid w:val="00937785"/>
    <w:rPr>
      <w:rFonts w:ascii="Times New Roman" w:eastAsia="Times New Roman" w:hAnsi="Times New Roman" w:cs="Times New Roman"/>
      <w:b/>
      <w:bCs/>
      <w:sz w:val="24"/>
      <w:szCs w:val="24"/>
      <w:u w:val="single"/>
    </w:rPr>
  </w:style>
  <w:style w:type="character" w:customStyle="1" w:styleId="Pealkiri1Mrk">
    <w:name w:val="Pealkiri 1 Märk"/>
    <w:basedOn w:val="Liguvaikefont"/>
    <w:link w:val="Pealkiri1"/>
    <w:uiPriority w:val="9"/>
    <w:rsid w:val="00937785"/>
    <w:rPr>
      <w:rFonts w:asciiTheme="majorHAnsi" w:eastAsiaTheme="majorEastAsia" w:hAnsiTheme="majorHAnsi" w:cstheme="majorBidi"/>
      <w:color w:val="2E74B5" w:themeColor="accent1" w:themeShade="BF"/>
      <w:sz w:val="32"/>
      <w:szCs w:val="32"/>
    </w:rPr>
  </w:style>
  <w:style w:type="character" w:styleId="Kommentaariviide">
    <w:name w:val="annotation reference"/>
    <w:basedOn w:val="Liguvaikefont"/>
    <w:uiPriority w:val="99"/>
    <w:semiHidden/>
    <w:unhideWhenUsed/>
    <w:rsid w:val="008173E2"/>
    <w:rPr>
      <w:sz w:val="16"/>
      <w:szCs w:val="16"/>
    </w:rPr>
  </w:style>
  <w:style w:type="character" w:customStyle="1" w:styleId="tyhik">
    <w:name w:val="tyhik"/>
    <w:basedOn w:val="Liguvaikefont"/>
    <w:rsid w:val="00E55191"/>
  </w:style>
  <w:style w:type="character" w:styleId="Klastatudhperlink">
    <w:name w:val="FollowedHyperlink"/>
    <w:basedOn w:val="Liguvaikefont"/>
    <w:uiPriority w:val="99"/>
    <w:semiHidden/>
    <w:unhideWhenUsed/>
    <w:rsid w:val="003D42D2"/>
    <w:rPr>
      <w:color w:val="954F72" w:themeColor="followedHyperlink"/>
      <w:u w:val="single"/>
    </w:rPr>
  </w:style>
  <w:style w:type="character" w:customStyle="1" w:styleId="Pealkiri4Mrk">
    <w:name w:val="Pealkiri 4 Märk"/>
    <w:basedOn w:val="Liguvaikefont"/>
    <w:link w:val="Pealkiri4"/>
    <w:uiPriority w:val="9"/>
    <w:semiHidden/>
    <w:rsid w:val="00D23D33"/>
    <w:rPr>
      <w:rFonts w:asciiTheme="majorHAnsi" w:eastAsiaTheme="majorEastAsia" w:hAnsiTheme="majorHAnsi" w:cstheme="majorBidi"/>
      <w:i/>
      <w:iCs/>
      <w:color w:val="2E74B5" w:themeColor="accent1" w:themeShade="BF"/>
    </w:rPr>
  </w:style>
  <w:style w:type="numbering" w:customStyle="1" w:styleId="ImportedStyle1">
    <w:name w:val="Imported Style 1"/>
    <w:rsid w:val="00D23D33"/>
    <w:pPr>
      <w:numPr>
        <w:numId w:val="5"/>
      </w:numPr>
    </w:pPr>
  </w:style>
  <w:style w:type="numbering" w:customStyle="1" w:styleId="ImportedStyle4">
    <w:name w:val="Imported Style 4"/>
    <w:rsid w:val="00D23D33"/>
    <w:pPr>
      <w:numPr>
        <w:numId w:val="6"/>
      </w:numPr>
    </w:pPr>
  </w:style>
  <w:style w:type="numbering" w:customStyle="1" w:styleId="ImportedStyle5">
    <w:name w:val="Imported Style 5"/>
    <w:rsid w:val="00D23D33"/>
    <w:pPr>
      <w:numPr>
        <w:numId w:val="8"/>
      </w:numPr>
    </w:pPr>
  </w:style>
  <w:style w:type="numbering" w:customStyle="1" w:styleId="ImportedStyle6">
    <w:name w:val="Imported Style 6"/>
    <w:rsid w:val="00D23D33"/>
    <w:pPr>
      <w:numPr>
        <w:numId w:val="10"/>
      </w:numPr>
    </w:pPr>
  </w:style>
  <w:style w:type="numbering" w:customStyle="1" w:styleId="ImportedStyle7">
    <w:name w:val="Imported Style 7"/>
    <w:rsid w:val="00D23D33"/>
    <w:pPr>
      <w:numPr>
        <w:numId w:val="12"/>
      </w:numPr>
    </w:pPr>
  </w:style>
  <w:style w:type="paragraph" w:styleId="Redaktsioon">
    <w:name w:val="Revision"/>
    <w:hidden/>
    <w:uiPriority w:val="99"/>
    <w:semiHidden/>
    <w:rsid w:val="00942CF3"/>
    <w:pPr>
      <w:spacing w:after="0" w:line="240" w:lineRule="auto"/>
    </w:pPr>
    <w:rPr>
      <w:rFonts w:ascii="Times New Roman" w:hAnsi="Times New Roman"/>
      <w:sz w:val="24"/>
    </w:rPr>
  </w:style>
  <w:style w:type="character" w:styleId="Lahendamatamainimine">
    <w:name w:val="Unresolved Mention"/>
    <w:basedOn w:val="Liguvaikefont"/>
    <w:uiPriority w:val="99"/>
    <w:semiHidden/>
    <w:unhideWhenUsed/>
    <w:rsid w:val="00190997"/>
    <w:rPr>
      <w:color w:val="605E5C"/>
      <w:shd w:val="clear" w:color="auto" w:fill="E1DFDD"/>
    </w:rPr>
  </w:style>
  <w:style w:type="paragraph" w:customStyle="1" w:styleId="Normaallaad1">
    <w:name w:val="Normaallaad1"/>
    <w:rsid w:val="00757E2D"/>
    <w:pPr>
      <w:suppressAutoHyphens/>
      <w:spacing w:after="0" w:line="240" w:lineRule="auto"/>
    </w:pPr>
    <w:rPr>
      <w:rFonts w:ascii="Times New Roman" w:eastAsia="Arial" w:hAnsi="Times New Roman" w:cs="Times New Roman"/>
      <w:color w:val="000000"/>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69245">
      <w:bodyDiv w:val="1"/>
      <w:marLeft w:val="0"/>
      <w:marRight w:val="0"/>
      <w:marTop w:val="0"/>
      <w:marBottom w:val="0"/>
      <w:divBdr>
        <w:top w:val="none" w:sz="0" w:space="0" w:color="auto"/>
        <w:left w:val="none" w:sz="0" w:space="0" w:color="auto"/>
        <w:bottom w:val="none" w:sz="0" w:space="0" w:color="auto"/>
        <w:right w:val="none" w:sz="0" w:space="0" w:color="auto"/>
      </w:divBdr>
      <w:divsChild>
        <w:div w:id="890459922">
          <w:marLeft w:val="0"/>
          <w:marRight w:val="0"/>
          <w:marTop w:val="0"/>
          <w:marBottom w:val="0"/>
          <w:divBdr>
            <w:top w:val="none" w:sz="0" w:space="0" w:color="auto"/>
            <w:left w:val="none" w:sz="0" w:space="0" w:color="auto"/>
            <w:bottom w:val="none" w:sz="0" w:space="0" w:color="auto"/>
            <w:right w:val="none" w:sz="0" w:space="0" w:color="auto"/>
          </w:divBdr>
          <w:divsChild>
            <w:div w:id="459152147">
              <w:marLeft w:val="0"/>
              <w:marRight w:val="0"/>
              <w:marTop w:val="0"/>
              <w:marBottom w:val="0"/>
              <w:divBdr>
                <w:top w:val="none" w:sz="0" w:space="0" w:color="auto"/>
                <w:left w:val="none" w:sz="0" w:space="0" w:color="auto"/>
                <w:bottom w:val="none" w:sz="0" w:space="0" w:color="auto"/>
                <w:right w:val="none" w:sz="0" w:space="0" w:color="auto"/>
              </w:divBdr>
              <w:divsChild>
                <w:div w:id="376857124">
                  <w:marLeft w:val="0"/>
                  <w:marRight w:val="0"/>
                  <w:marTop w:val="0"/>
                  <w:marBottom w:val="0"/>
                  <w:divBdr>
                    <w:top w:val="none" w:sz="0" w:space="0" w:color="auto"/>
                    <w:left w:val="none" w:sz="0" w:space="0" w:color="auto"/>
                    <w:bottom w:val="none" w:sz="0" w:space="0" w:color="auto"/>
                    <w:right w:val="none" w:sz="0" w:space="0" w:color="auto"/>
                  </w:divBdr>
                  <w:divsChild>
                    <w:div w:id="2467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01186">
      <w:bodyDiv w:val="1"/>
      <w:marLeft w:val="0"/>
      <w:marRight w:val="0"/>
      <w:marTop w:val="0"/>
      <w:marBottom w:val="0"/>
      <w:divBdr>
        <w:top w:val="none" w:sz="0" w:space="0" w:color="auto"/>
        <w:left w:val="none" w:sz="0" w:space="0" w:color="auto"/>
        <w:bottom w:val="none" w:sz="0" w:space="0" w:color="auto"/>
        <w:right w:val="none" w:sz="0" w:space="0" w:color="auto"/>
      </w:divBdr>
      <w:divsChild>
        <w:div w:id="1030648950">
          <w:marLeft w:val="0"/>
          <w:marRight w:val="0"/>
          <w:marTop w:val="0"/>
          <w:marBottom w:val="0"/>
          <w:divBdr>
            <w:top w:val="none" w:sz="0" w:space="0" w:color="auto"/>
            <w:left w:val="none" w:sz="0" w:space="0" w:color="auto"/>
            <w:bottom w:val="none" w:sz="0" w:space="0" w:color="auto"/>
            <w:right w:val="none" w:sz="0" w:space="0" w:color="auto"/>
          </w:divBdr>
          <w:divsChild>
            <w:div w:id="859582272">
              <w:marLeft w:val="0"/>
              <w:marRight w:val="0"/>
              <w:marTop w:val="0"/>
              <w:marBottom w:val="0"/>
              <w:divBdr>
                <w:top w:val="none" w:sz="0" w:space="0" w:color="auto"/>
                <w:left w:val="none" w:sz="0" w:space="0" w:color="auto"/>
                <w:bottom w:val="none" w:sz="0" w:space="0" w:color="auto"/>
                <w:right w:val="none" w:sz="0" w:space="0" w:color="auto"/>
              </w:divBdr>
              <w:divsChild>
                <w:div w:id="1126461863">
                  <w:marLeft w:val="0"/>
                  <w:marRight w:val="0"/>
                  <w:marTop w:val="0"/>
                  <w:marBottom w:val="0"/>
                  <w:divBdr>
                    <w:top w:val="none" w:sz="0" w:space="0" w:color="auto"/>
                    <w:left w:val="none" w:sz="0" w:space="0" w:color="auto"/>
                    <w:bottom w:val="none" w:sz="0" w:space="0" w:color="auto"/>
                    <w:right w:val="none" w:sz="0" w:space="0" w:color="auto"/>
                  </w:divBdr>
                  <w:divsChild>
                    <w:div w:id="131860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822422">
      <w:bodyDiv w:val="1"/>
      <w:marLeft w:val="0"/>
      <w:marRight w:val="0"/>
      <w:marTop w:val="0"/>
      <w:marBottom w:val="0"/>
      <w:divBdr>
        <w:top w:val="none" w:sz="0" w:space="0" w:color="auto"/>
        <w:left w:val="none" w:sz="0" w:space="0" w:color="auto"/>
        <w:bottom w:val="none" w:sz="0" w:space="0" w:color="auto"/>
        <w:right w:val="none" w:sz="0" w:space="0" w:color="auto"/>
      </w:divBdr>
    </w:div>
    <w:div w:id="304629363">
      <w:bodyDiv w:val="1"/>
      <w:marLeft w:val="0"/>
      <w:marRight w:val="0"/>
      <w:marTop w:val="0"/>
      <w:marBottom w:val="0"/>
      <w:divBdr>
        <w:top w:val="none" w:sz="0" w:space="0" w:color="auto"/>
        <w:left w:val="none" w:sz="0" w:space="0" w:color="auto"/>
        <w:bottom w:val="none" w:sz="0" w:space="0" w:color="auto"/>
        <w:right w:val="none" w:sz="0" w:space="0" w:color="auto"/>
      </w:divBdr>
    </w:div>
    <w:div w:id="454982174">
      <w:bodyDiv w:val="1"/>
      <w:marLeft w:val="0"/>
      <w:marRight w:val="0"/>
      <w:marTop w:val="0"/>
      <w:marBottom w:val="0"/>
      <w:divBdr>
        <w:top w:val="none" w:sz="0" w:space="0" w:color="auto"/>
        <w:left w:val="none" w:sz="0" w:space="0" w:color="auto"/>
        <w:bottom w:val="none" w:sz="0" w:space="0" w:color="auto"/>
        <w:right w:val="none" w:sz="0" w:space="0" w:color="auto"/>
      </w:divBdr>
      <w:divsChild>
        <w:div w:id="1281570207">
          <w:marLeft w:val="0"/>
          <w:marRight w:val="0"/>
          <w:marTop w:val="0"/>
          <w:marBottom w:val="0"/>
          <w:divBdr>
            <w:top w:val="none" w:sz="0" w:space="0" w:color="auto"/>
            <w:left w:val="none" w:sz="0" w:space="0" w:color="auto"/>
            <w:bottom w:val="none" w:sz="0" w:space="0" w:color="auto"/>
            <w:right w:val="none" w:sz="0" w:space="0" w:color="auto"/>
          </w:divBdr>
          <w:divsChild>
            <w:div w:id="1832333711">
              <w:marLeft w:val="0"/>
              <w:marRight w:val="0"/>
              <w:marTop w:val="0"/>
              <w:marBottom w:val="0"/>
              <w:divBdr>
                <w:top w:val="none" w:sz="0" w:space="0" w:color="auto"/>
                <w:left w:val="none" w:sz="0" w:space="0" w:color="auto"/>
                <w:bottom w:val="none" w:sz="0" w:space="0" w:color="auto"/>
                <w:right w:val="none" w:sz="0" w:space="0" w:color="auto"/>
              </w:divBdr>
              <w:divsChild>
                <w:div w:id="313607242">
                  <w:marLeft w:val="0"/>
                  <w:marRight w:val="0"/>
                  <w:marTop w:val="0"/>
                  <w:marBottom w:val="0"/>
                  <w:divBdr>
                    <w:top w:val="none" w:sz="0" w:space="0" w:color="auto"/>
                    <w:left w:val="none" w:sz="0" w:space="0" w:color="auto"/>
                    <w:bottom w:val="none" w:sz="0" w:space="0" w:color="auto"/>
                    <w:right w:val="none" w:sz="0" w:space="0" w:color="auto"/>
                  </w:divBdr>
                  <w:divsChild>
                    <w:div w:id="673386453">
                      <w:marLeft w:val="0"/>
                      <w:marRight w:val="0"/>
                      <w:marTop w:val="0"/>
                      <w:marBottom w:val="0"/>
                      <w:divBdr>
                        <w:top w:val="none" w:sz="0" w:space="0" w:color="auto"/>
                        <w:left w:val="none" w:sz="0" w:space="0" w:color="auto"/>
                        <w:bottom w:val="none" w:sz="0" w:space="0" w:color="auto"/>
                        <w:right w:val="none" w:sz="0" w:space="0" w:color="auto"/>
                      </w:divBdr>
                      <w:divsChild>
                        <w:div w:id="488979700">
                          <w:marLeft w:val="0"/>
                          <w:marRight w:val="0"/>
                          <w:marTop w:val="0"/>
                          <w:marBottom w:val="0"/>
                          <w:divBdr>
                            <w:top w:val="none" w:sz="0" w:space="0" w:color="auto"/>
                            <w:left w:val="none" w:sz="0" w:space="0" w:color="auto"/>
                            <w:bottom w:val="none" w:sz="0" w:space="0" w:color="auto"/>
                            <w:right w:val="none" w:sz="0" w:space="0" w:color="auto"/>
                          </w:divBdr>
                          <w:divsChild>
                            <w:div w:id="1122502183">
                              <w:marLeft w:val="0"/>
                              <w:marRight w:val="0"/>
                              <w:marTop w:val="0"/>
                              <w:marBottom w:val="0"/>
                              <w:divBdr>
                                <w:top w:val="none" w:sz="0" w:space="0" w:color="auto"/>
                                <w:left w:val="none" w:sz="0" w:space="0" w:color="auto"/>
                                <w:bottom w:val="none" w:sz="0" w:space="0" w:color="auto"/>
                                <w:right w:val="none" w:sz="0" w:space="0" w:color="auto"/>
                              </w:divBdr>
                            </w:div>
                          </w:divsChild>
                        </w:div>
                        <w:div w:id="626160550">
                          <w:marLeft w:val="0"/>
                          <w:marRight w:val="0"/>
                          <w:marTop w:val="0"/>
                          <w:marBottom w:val="0"/>
                          <w:divBdr>
                            <w:top w:val="none" w:sz="0" w:space="0" w:color="auto"/>
                            <w:left w:val="none" w:sz="0" w:space="0" w:color="auto"/>
                            <w:bottom w:val="none" w:sz="0" w:space="0" w:color="auto"/>
                            <w:right w:val="none" w:sz="0" w:space="0" w:color="auto"/>
                          </w:divBdr>
                        </w:div>
                        <w:div w:id="1988971156">
                          <w:marLeft w:val="0"/>
                          <w:marRight w:val="0"/>
                          <w:marTop w:val="0"/>
                          <w:marBottom w:val="0"/>
                          <w:divBdr>
                            <w:top w:val="none" w:sz="0" w:space="0" w:color="auto"/>
                            <w:left w:val="none" w:sz="0" w:space="0" w:color="auto"/>
                            <w:bottom w:val="none" w:sz="0" w:space="0" w:color="auto"/>
                            <w:right w:val="none" w:sz="0" w:space="0" w:color="auto"/>
                          </w:divBdr>
                        </w:div>
                      </w:divsChild>
                    </w:div>
                    <w:div w:id="17624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401060">
      <w:bodyDiv w:val="1"/>
      <w:marLeft w:val="0"/>
      <w:marRight w:val="0"/>
      <w:marTop w:val="0"/>
      <w:marBottom w:val="0"/>
      <w:divBdr>
        <w:top w:val="none" w:sz="0" w:space="0" w:color="auto"/>
        <w:left w:val="none" w:sz="0" w:space="0" w:color="auto"/>
        <w:bottom w:val="none" w:sz="0" w:space="0" w:color="auto"/>
        <w:right w:val="none" w:sz="0" w:space="0" w:color="auto"/>
      </w:divBdr>
    </w:div>
    <w:div w:id="632364761">
      <w:bodyDiv w:val="1"/>
      <w:marLeft w:val="0"/>
      <w:marRight w:val="0"/>
      <w:marTop w:val="0"/>
      <w:marBottom w:val="0"/>
      <w:divBdr>
        <w:top w:val="none" w:sz="0" w:space="0" w:color="auto"/>
        <w:left w:val="none" w:sz="0" w:space="0" w:color="auto"/>
        <w:bottom w:val="none" w:sz="0" w:space="0" w:color="auto"/>
        <w:right w:val="none" w:sz="0" w:space="0" w:color="auto"/>
      </w:divBdr>
    </w:div>
    <w:div w:id="793983981">
      <w:bodyDiv w:val="1"/>
      <w:marLeft w:val="0"/>
      <w:marRight w:val="0"/>
      <w:marTop w:val="0"/>
      <w:marBottom w:val="0"/>
      <w:divBdr>
        <w:top w:val="none" w:sz="0" w:space="0" w:color="auto"/>
        <w:left w:val="none" w:sz="0" w:space="0" w:color="auto"/>
        <w:bottom w:val="none" w:sz="0" w:space="0" w:color="auto"/>
        <w:right w:val="none" w:sz="0" w:space="0" w:color="auto"/>
      </w:divBdr>
    </w:div>
    <w:div w:id="848057964">
      <w:bodyDiv w:val="1"/>
      <w:marLeft w:val="0"/>
      <w:marRight w:val="0"/>
      <w:marTop w:val="0"/>
      <w:marBottom w:val="0"/>
      <w:divBdr>
        <w:top w:val="none" w:sz="0" w:space="0" w:color="auto"/>
        <w:left w:val="none" w:sz="0" w:space="0" w:color="auto"/>
        <w:bottom w:val="none" w:sz="0" w:space="0" w:color="auto"/>
        <w:right w:val="none" w:sz="0" w:space="0" w:color="auto"/>
      </w:divBdr>
      <w:divsChild>
        <w:div w:id="1755080519">
          <w:marLeft w:val="0"/>
          <w:marRight w:val="0"/>
          <w:marTop w:val="0"/>
          <w:marBottom w:val="0"/>
          <w:divBdr>
            <w:top w:val="none" w:sz="0" w:space="0" w:color="auto"/>
            <w:left w:val="none" w:sz="0" w:space="0" w:color="auto"/>
            <w:bottom w:val="none" w:sz="0" w:space="0" w:color="auto"/>
            <w:right w:val="none" w:sz="0" w:space="0" w:color="auto"/>
          </w:divBdr>
          <w:divsChild>
            <w:div w:id="286086816">
              <w:marLeft w:val="0"/>
              <w:marRight w:val="0"/>
              <w:marTop w:val="0"/>
              <w:marBottom w:val="0"/>
              <w:divBdr>
                <w:top w:val="none" w:sz="0" w:space="0" w:color="auto"/>
                <w:left w:val="none" w:sz="0" w:space="0" w:color="auto"/>
                <w:bottom w:val="none" w:sz="0" w:space="0" w:color="auto"/>
                <w:right w:val="none" w:sz="0" w:space="0" w:color="auto"/>
              </w:divBdr>
              <w:divsChild>
                <w:div w:id="951715711">
                  <w:marLeft w:val="0"/>
                  <w:marRight w:val="0"/>
                  <w:marTop w:val="0"/>
                  <w:marBottom w:val="0"/>
                  <w:divBdr>
                    <w:top w:val="none" w:sz="0" w:space="0" w:color="auto"/>
                    <w:left w:val="none" w:sz="0" w:space="0" w:color="auto"/>
                    <w:bottom w:val="none" w:sz="0" w:space="0" w:color="auto"/>
                    <w:right w:val="none" w:sz="0" w:space="0" w:color="auto"/>
                  </w:divBdr>
                  <w:divsChild>
                    <w:div w:id="19671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1765">
      <w:bodyDiv w:val="1"/>
      <w:marLeft w:val="0"/>
      <w:marRight w:val="0"/>
      <w:marTop w:val="0"/>
      <w:marBottom w:val="0"/>
      <w:divBdr>
        <w:top w:val="none" w:sz="0" w:space="0" w:color="auto"/>
        <w:left w:val="none" w:sz="0" w:space="0" w:color="auto"/>
        <w:bottom w:val="none" w:sz="0" w:space="0" w:color="auto"/>
        <w:right w:val="none" w:sz="0" w:space="0" w:color="auto"/>
      </w:divBdr>
    </w:div>
    <w:div w:id="1319378257">
      <w:bodyDiv w:val="1"/>
      <w:marLeft w:val="0"/>
      <w:marRight w:val="0"/>
      <w:marTop w:val="0"/>
      <w:marBottom w:val="0"/>
      <w:divBdr>
        <w:top w:val="none" w:sz="0" w:space="0" w:color="auto"/>
        <w:left w:val="none" w:sz="0" w:space="0" w:color="auto"/>
        <w:bottom w:val="none" w:sz="0" w:space="0" w:color="auto"/>
        <w:right w:val="none" w:sz="0" w:space="0" w:color="auto"/>
      </w:divBdr>
    </w:div>
    <w:div w:id="1347557225">
      <w:bodyDiv w:val="1"/>
      <w:marLeft w:val="0"/>
      <w:marRight w:val="0"/>
      <w:marTop w:val="0"/>
      <w:marBottom w:val="0"/>
      <w:divBdr>
        <w:top w:val="none" w:sz="0" w:space="0" w:color="auto"/>
        <w:left w:val="none" w:sz="0" w:space="0" w:color="auto"/>
        <w:bottom w:val="none" w:sz="0" w:space="0" w:color="auto"/>
        <w:right w:val="none" w:sz="0" w:space="0" w:color="auto"/>
      </w:divBdr>
      <w:divsChild>
        <w:div w:id="153380993">
          <w:marLeft w:val="0"/>
          <w:marRight w:val="0"/>
          <w:marTop w:val="0"/>
          <w:marBottom w:val="0"/>
          <w:divBdr>
            <w:top w:val="none" w:sz="0" w:space="0" w:color="auto"/>
            <w:left w:val="none" w:sz="0" w:space="0" w:color="auto"/>
            <w:bottom w:val="none" w:sz="0" w:space="0" w:color="auto"/>
            <w:right w:val="none" w:sz="0" w:space="0" w:color="auto"/>
          </w:divBdr>
          <w:divsChild>
            <w:div w:id="186018834">
              <w:marLeft w:val="0"/>
              <w:marRight w:val="0"/>
              <w:marTop w:val="0"/>
              <w:marBottom w:val="0"/>
              <w:divBdr>
                <w:top w:val="none" w:sz="0" w:space="0" w:color="auto"/>
                <w:left w:val="none" w:sz="0" w:space="0" w:color="auto"/>
                <w:bottom w:val="none" w:sz="0" w:space="0" w:color="auto"/>
                <w:right w:val="none" w:sz="0" w:space="0" w:color="auto"/>
              </w:divBdr>
              <w:divsChild>
                <w:div w:id="1051883889">
                  <w:marLeft w:val="0"/>
                  <w:marRight w:val="0"/>
                  <w:marTop w:val="0"/>
                  <w:marBottom w:val="0"/>
                  <w:divBdr>
                    <w:top w:val="none" w:sz="0" w:space="0" w:color="auto"/>
                    <w:left w:val="none" w:sz="0" w:space="0" w:color="auto"/>
                    <w:bottom w:val="none" w:sz="0" w:space="0" w:color="auto"/>
                    <w:right w:val="none" w:sz="0" w:space="0" w:color="auto"/>
                  </w:divBdr>
                  <w:divsChild>
                    <w:div w:id="30697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973520">
      <w:bodyDiv w:val="1"/>
      <w:marLeft w:val="0"/>
      <w:marRight w:val="0"/>
      <w:marTop w:val="0"/>
      <w:marBottom w:val="0"/>
      <w:divBdr>
        <w:top w:val="none" w:sz="0" w:space="0" w:color="auto"/>
        <w:left w:val="none" w:sz="0" w:space="0" w:color="auto"/>
        <w:bottom w:val="none" w:sz="0" w:space="0" w:color="auto"/>
        <w:right w:val="none" w:sz="0" w:space="0" w:color="auto"/>
      </w:divBdr>
    </w:div>
    <w:div w:id="1576237188">
      <w:bodyDiv w:val="1"/>
      <w:marLeft w:val="0"/>
      <w:marRight w:val="0"/>
      <w:marTop w:val="0"/>
      <w:marBottom w:val="0"/>
      <w:divBdr>
        <w:top w:val="none" w:sz="0" w:space="0" w:color="auto"/>
        <w:left w:val="none" w:sz="0" w:space="0" w:color="auto"/>
        <w:bottom w:val="none" w:sz="0" w:space="0" w:color="auto"/>
        <w:right w:val="none" w:sz="0" w:space="0" w:color="auto"/>
      </w:divBdr>
    </w:div>
    <w:div w:id="1586263231">
      <w:bodyDiv w:val="1"/>
      <w:marLeft w:val="0"/>
      <w:marRight w:val="0"/>
      <w:marTop w:val="0"/>
      <w:marBottom w:val="0"/>
      <w:divBdr>
        <w:top w:val="none" w:sz="0" w:space="0" w:color="auto"/>
        <w:left w:val="none" w:sz="0" w:space="0" w:color="auto"/>
        <w:bottom w:val="none" w:sz="0" w:space="0" w:color="auto"/>
        <w:right w:val="none" w:sz="0" w:space="0" w:color="auto"/>
      </w:divBdr>
    </w:div>
    <w:div w:id="190371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digi.ee/sites/default/files/documents/2021-09/Riigikogus%20menetletavate%20eeln%c3%b5ude%20normitehnika%20eeskiri.pdf" TargetMode="External"/><Relationship Id="rId2" Type="http://schemas.openxmlformats.org/officeDocument/2006/relationships/hyperlink" Target="https://keeleabi.eki.ee/viki/Koma.html" TargetMode="External"/><Relationship Id="rId1" Type="http://schemas.openxmlformats.org/officeDocument/2006/relationships/hyperlink" Target="https://www.justdigi.ee/sites/default/files/documents/2025-06/Halduskoormuse%20tasakaalustamise%20juhis.pdf" TargetMode="External"/><Relationship Id="rId4" Type="http://schemas.openxmlformats.org/officeDocument/2006/relationships/hyperlink" Target="https://eelnoud.valitsus.ee/main/mount/docList/aecdaaf6-ad31-4c67-b1d2-41c9255f082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pu.int/en/Members-Centre/Policies-Regulation/Extra-Territorial-Offices-of-Exchange-(ETO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taavi.kurvits@agri.ee"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e-kaubanduseliit.ee/liidust/statis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A86F6B-0DC0-440F-88BD-5ED287304A8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DFD3CFEC-9C9D-4451-AE49-2EA650CE0B85}">
  <ds:schemaRefs>
    <ds:schemaRef ds:uri="http://schemas.openxmlformats.org/officeDocument/2006/bibliography"/>
  </ds:schemaRefs>
</ds:datastoreItem>
</file>

<file path=customXml/itemProps3.xml><?xml version="1.0" encoding="utf-8"?>
<ds:datastoreItem xmlns:ds="http://schemas.openxmlformats.org/officeDocument/2006/customXml" ds:itemID="{BE6E6A55-09E2-4DF7-A5F0-DC56C1D5E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0482D-FD90-432D-8B65-4DA58858D1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16015</Words>
  <Characters>92889</Characters>
  <Application>Microsoft Office Word</Application>
  <DocSecurity>0</DocSecurity>
  <Lines>774</Lines>
  <Paragraphs>217</Paragraphs>
  <ScaleCrop>false</ScaleCrop>
  <Company/>
  <LinksUpToDate>false</LinksUpToDate>
  <CharactersWithSpaces>108687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Reilent</dc:creator>
  <cp:keywords/>
  <dc:description/>
  <cp:lastModifiedBy>Maarja-Liis Lall - JUSTDIGI</cp:lastModifiedBy>
  <cp:revision>22</cp:revision>
  <cp:lastPrinted>2022-06-09T11:08:00Z</cp:lastPrinted>
  <dcterms:created xsi:type="dcterms:W3CDTF">2025-08-08T11:47:00Z</dcterms:created>
  <dcterms:modified xsi:type="dcterms:W3CDTF">2025-08-18T13:41:00Z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2025-08-08T11:47:21Z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ff06c4c2-bfa3-4d46-b6f6-173ccaf5fa1e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